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C81ACD" w:rsidRDefault="005C0DB7" w:rsidP="005D5727">
      <w:pPr>
        <w:contextualSpacing/>
        <w:jc w:val="center"/>
        <w:rPr>
          <w:rFonts w:asciiTheme="majorHAnsi" w:eastAsia="SimSun" w:hAnsiTheme="majorHAnsi" w:cs="Tahoma"/>
          <w:b/>
          <w:bCs/>
          <w:sz w:val="22"/>
          <w:szCs w:val="22"/>
          <w:u w:val="single"/>
        </w:rPr>
      </w:pPr>
      <w:r w:rsidRPr="00C81ACD">
        <w:rPr>
          <w:rFonts w:asciiTheme="majorHAnsi" w:eastAsia="SimSun" w:hAnsiTheme="majorHAnsi" w:cs="Tahoma"/>
          <w:b/>
          <w:bCs/>
          <w:sz w:val="22"/>
          <w:szCs w:val="22"/>
          <w:u w:val="single"/>
        </w:rPr>
        <w:t xml:space="preserve">                                                    </w:t>
      </w:r>
    </w:p>
    <w:p w:rsidR="005C0DB7" w:rsidRPr="00C81ACD" w:rsidRDefault="005C0DB7" w:rsidP="005D5727">
      <w:pPr>
        <w:contextualSpacing/>
        <w:jc w:val="both"/>
        <w:rPr>
          <w:rFonts w:asciiTheme="majorHAnsi" w:hAnsiTheme="majorHAnsi" w:cs="Tahoma"/>
          <w:sz w:val="22"/>
          <w:szCs w:val="22"/>
        </w:rPr>
      </w:pPr>
    </w:p>
    <w:p w:rsidR="005C0DB7" w:rsidRPr="00C81ACD"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C81ACD">
        <w:rPr>
          <w:rFonts w:asciiTheme="majorHAnsi" w:hAnsiTheme="majorHAnsi" w:cs="Tahoma"/>
          <w:b/>
          <w:sz w:val="40"/>
          <w:szCs w:val="40"/>
        </w:rPr>
        <w:t>ID</w:t>
      </w:r>
      <w:r w:rsidR="0092692A" w:rsidRPr="00C81ACD">
        <w:rPr>
          <w:rFonts w:asciiTheme="majorHAnsi" w:hAnsiTheme="majorHAnsi" w:cs="Tahoma"/>
          <w:b/>
          <w:sz w:val="40"/>
          <w:szCs w:val="40"/>
        </w:rPr>
        <w:t xml:space="preserve"> 16APB012</w:t>
      </w:r>
    </w:p>
    <w:p w:rsidR="0070745D" w:rsidRPr="00C81ACD"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C81ACD">
        <w:rPr>
          <w:rFonts w:asciiTheme="majorHAnsi" w:hAnsiTheme="majorHAnsi" w:cs="Tahoma"/>
          <w:b/>
          <w:sz w:val="40"/>
          <w:szCs w:val="40"/>
        </w:rPr>
        <w:t xml:space="preserve"> </w:t>
      </w:r>
      <w:r w:rsidR="0070745D" w:rsidRPr="00C81ACD">
        <w:rPr>
          <w:rFonts w:asciiTheme="majorHAnsi" w:hAnsiTheme="majorHAnsi" w:cs="Tahoma"/>
          <w:b/>
          <w:sz w:val="40"/>
          <w:szCs w:val="40"/>
        </w:rPr>
        <w:t>DISCIPLINARE DI GARA</w:t>
      </w:r>
    </w:p>
    <w:p w:rsidR="005C0DB7" w:rsidRPr="00C81ACD"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caps/>
          <w:sz w:val="40"/>
          <w:szCs w:val="40"/>
        </w:rPr>
      </w:pPr>
      <w:r w:rsidRPr="00C81ACD">
        <w:rPr>
          <w:rFonts w:asciiTheme="majorHAnsi" w:hAnsiTheme="majorHAnsi" w:cs="Tahoma"/>
          <w:b/>
          <w:sz w:val="40"/>
          <w:szCs w:val="40"/>
        </w:rPr>
        <w:t xml:space="preserve"> </w:t>
      </w:r>
      <w:r w:rsidRPr="00C81ACD">
        <w:rPr>
          <w:rFonts w:asciiTheme="majorHAnsi" w:hAnsiTheme="majorHAnsi" w:cs="Tahoma"/>
          <w:sz w:val="40"/>
          <w:szCs w:val="40"/>
        </w:rPr>
        <w:t>GARA A</w:t>
      </w:r>
      <w:r w:rsidRPr="00C81ACD">
        <w:rPr>
          <w:rFonts w:asciiTheme="majorHAnsi" w:hAnsiTheme="majorHAnsi" w:cs="Tahoma"/>
          <w:b/>
          <w:sz w:val="40"/>
          <w:szCs w:val="40"/>
        </w:rPr>
        <w:t xml:space="preserve"> </w:t>
      </w:r>
      <w:r w:rsidRPr="00C81ACD">
        <w:rPr>
          <w:rFonts w:asciiTheme="majorHAnsi" w:hAnsiTheme="majorHAnsi" w:cs="Tahoma"/>
          <w:sz w:val="40"/>
          <w:szCs w:val="40"/>
        </w:rPr>
        <w:t>PROCEDURA APERTA AI SENSI DELL’ART 60</w:t>
      </w:r>
      <w:r w:rsidR="00FB3FA1" w:rsidRPr="00C81ACD">
        <w:rPr>
          <w:rFonts w:asciiTheme="majorHAnsi" w:hAnsiTheme="majorHAnsi" w:cs="Tahoma"/>
          <w:sz w:val="40"/>
          <w:szCs w:val="40"/>
        </w:rPr>
        <w:t xml:space="preserve"> </w:t>
      </w:r>
      <w:r w:rsidR="005838E9" w:rsidRPr="00C81ACD">
        <w:rPr>
          <w:rFonts w:asciiTheme="majorHAnsi" w:hAnsiTheme="majorHAnsi" w:cs="Tahoma"/>
          <w:sz w:val="40"/>
          <w:szCs w:val="40"/>
        </w:rPr>
        <w:t xml:space="preserve">DEL D. </w:t>
      </w:r>
      <w:r w:rsidRPr="00C81ACD">
        <w:rPr>
          <w:rFonts w:asciiTheme="majorHAnsi" w:hAnsiTheme="majorHAnsi" w:cs="Tahoma"/>
          <w:sz w:val="40"/>
          <w:szCs w:val="40"/>
        </w:rPr>
        <w:t xml:space="preserve">LGS. N. 50/2016 </w:t>
      </w:r>
      <w:r w:rsidR="005838E9" w:rsidRPr="00C81ACD">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C81ACD">
            <w:rPr>
              <w:rFonts w:asciiTheme="majorHAnsi" w:hAnsiTheme="majorHAnsi" w:cs="Tahoma"/>
              <w:sz w:val="40"/>
            </w:rPr>
            <w:t>LA STIPULA</w:t>
          </w:r>
        </w:smartTag>
        <w:r w:rsidR="005838E9" w:rsidRPr="00C81ACD">
          <w:rPr>
            <w:rFonts w:asciiTheme="majorHAnsi" w:hAnsiTheme="majorHAnsi" w:cs="Tahoma"/>
            <w:sz w:val="40"/>
          </w:rPr>
          <w:t xml:space="preserve"> DI</w:t>
        </w:r>
      </w:smartTag>
      <w:r w:rsidR="005838E9" w:rsidRPr="00C81ACD">
        <w:rPr>
          <w:rFonts w:asciiTheme="majorHAnsi" w:hAnsiTheme="majorHAnsi" w:cs="Tahoma"/>
          <w:sz w:val="40"/>
        </w:rPr>
        <w:t xml:space="preserve"> UNA CONVENZIONE PER</w:t>
      </w:r>
      <w:r w:rsidR="005838E9" w:rsidRPr="00C81ACD">
        <w:rPr>
          <w:rFonts w:asciiTheme="majorHAnsi" w:hAnsiTheme="majorHAnsi" w:cs="Tahoma"/>
          <w:sz w:val="40"/>
          <w:szCs w:val="40"/>
        </w:rPr>
        <w:t xml:space="preserve"> </w:t>
      </w:r>
      <w:r w:rsidRPr="00C81ACD">
        <w:rPr>
          <w:rFonts w:asciiTheme="majorHAnsi" w:hAnsiTheme="majorHAnsi" w:cs="Tahoma"/>
          <w:sz w:val="40"/>
          <w:szCs w:val="40"/>
        </w:rPr>
        <w:t xml:space="preserve">L’AFFIDAMENTO </w:t>
      </w:r>
      <w:r w:rsidR="001A722B" w:rsidRPr="00C81ACD">
        <w:rPr>
          <w:rFonts w:asciiTheme="majorHAnsi" w:hAnsiTheme="majorHAnsi" w:cs="Tahoma"/>
          <w:sz w:val="40"/>
          <w:szCs w:val="40"/>
        </w:rPr>
        <w:t xml:space="preserve">DELLA </w:t>
      </w:r>
      <w:r w:rsidR="001A722B" w:rsidRPr="00C81ACD">
        <w:rPr>
          <w:rFonts w:asciiTheme="majorHAnsi" w:hAnsiTheme="majorHAnsi" w:cs="Tahoma"/>
          <w:caps/>
          <w:sz w:val="40"/>
          <w:szCs w:val="40"/>
        </w:rPr>
        <w:t xml:space="preserve">FORNITURA DI </w:t>
      </w:r>
      <w:r w:rsidR="0092692A" w:rsidRPr="00C81ACD">
        <w:rPr>
          <w:rFonts w:asciiTheme="majorHAnsi" w:hAnsiTheme="majorHAnsi" w:cs="Tahoma"/>
          <w:caps/>
          <w:sz w:val="40"/>
          <w:szCs w:val="40"/>
        </w:rPr>
        <w:t>ventilatori polmonari di varie tipologie</w:t>
      </w:r>
    </w:p>
    <w:p w:rsidR="005C0DB7" w:rsidRPr="00C81ACD" w:rsidRDefault="005C0DB7" w:rsidP="005D5727">
      <w:pPr>
        <w:contextualSpacing/>
        <w:jc w:val="center"/>
        <w:rPr>
          <w:rFonts w:asciiTheme="majorHAnsi" w:hAnsiTheme="majorHAnsi" w:cs="Tahoma"/>
          <w:sz w:val="22"/>
          <w:szCs w:val="22"/>
          <w:highlight w:val="yellow"/>
        </w:rPr>
      </w:pPr>
    </w:p>
    <w:p w:rsidR="005C0DB7" w:rsidRPr="00C81ACD" w:rsidRDefault="005C0DB7" w:rsidP="005D5727">
      <w:pPr>
        <w:contextualSpacing/>
        <w:jc w:val="center"/>
        <w:rPr>
          <w:rFonts w:asciiTheme="majorHAnsi" w:hAnsiTheme="majorHAnsi" w:cs="Tahoma"/>
          <w:sz w:val="22"/>
          <w:szCs w:val="22"/>
          <w:highlight w:val="yellow"/>
        </w:rPr>
      </w:pPr>
    </w:p>
    <w:p w:rsidR="005C0DB7" w:rsidRPr="00C81ACD" w:rsidRDefault="005C0DB7" w:rsidP="005D5727">
      <w:pPr>
        <w:contextualSpacing/>
        <w:jc w:val="center"/>
        <w:rPr>
          <w:rFonts w:asciiTheme="majorHAnsi" w:hAnsiTheme="majorHAnsi"/>
          <w:sz w:val="22"/>
          <w:szCs w:val="22"/>
        </w:rPr>
      </w:pPr>
    </w:p>
    <w:p w:rsidR="005C0DB7" w:rsidRPr="00C81ACD" w:rsidRDefault="005C0DB7" w:rsidP="005D5727">
      <w:pPr>
        <w:contextualSpacing/>
        <w:jc w:val="both"/>
        <w:rPr>
          <w:rFonts w:asciiTheme="majorHAnsi" w:hAnsiTheme="majorHAnsi" w:cs="Tahoma"/>
          <w:sz w:val="22"/>
          <w:szCs w:val="22"/>
        </w:rPr>
      </w:pP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art.  1 Modalità di gara</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art.  2 Procedure di trasmissione dell’offerta </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art.  3 Documenti di partecipazione </w:t>
      </w:r>
    </w:p>
    <w:p w:rsidR="004C7B6A"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art.  4 </w:t>
      </w:r>
      <w:r w:rsidR="004C7B6A" w:rsidRPr="00C81ACD">
        <w:rPr>
          <w:rFonts w:asciiTheme="majorHAnsi" w:hAnsiTheme="majorHAnsi" w:cs="Tahoma"/>
          <w:sz w:val="22"/>
          <w:szCs w:val="22"/>
        </w:rPr>
        <w:t>Soccorso istruttorio</w:t>
      </w:r>
    </w:p>
    <w:p w:rsidR="005C0DB7" w:rsidRPr="00C81ACD" w:rsidRDefault="004C7B6A"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art. 5 </w:t>
      </w:r>
      <w:r w:rsidR="005C0DB7" w:rsidRPr="00C81ACD">
        <w:rPr>
          <w:rFonts w:asciiTheme="majorHAnsi" w:hAnsiTheme="majorHAnsi" w:cs="Tahoma"/>
          <w:sz w:val="22"/>
          <w:szCs w:val="22"/>
        </w:rPr>
        <w:t>Caratteristiche dell’offerta economica</w:t>
      </w:r>
    </w:p>
    <w:p w:rsidR="005C0DB7" w:rsidRPr="00C81ACD" w:rsidRDefault="004C7B6A" w:rsidP="005D5727">
      <w:pPr>
        <w:contextualSpacing/>
        <w:jc w:val="both"/>
        <w:rPr>
          <w:rFonts w:asciiTheme="majorHAnsi" w:hAnsiTheme="majorHAnsi" w:cs="Tahoma"/>
          <w:i/>
          <w:sz w:val="22"/>
          <w:szCs w:val="22"/>
        </w:rPr>
      </w:pPr>
      <w:r w:rsidRPr="00C81ACD">
        <w:rPr>
          <w:rFonts w:asciiTheme="majorHAnsi" w:hAnsiTheme="majorHAnsi" w:cs="Tahoma"/>
          <w:sz w:val="22"/>
          <w:szCs w:val="22"/>
        </w:rPr>
        <w:t>art.  6</w:t>
      </w:r>
      <w:r w:rsidR="005C0DB7" w:rsidRPr="00C81ACD">
        <w:rPr>
          <w:rFonts w:asciiTheme="majorHAnsi" w:hAnsiTheme="majorHAnsi" w:cs="Tahoma"/>
          <w:sz w:val="22"/>
          <w:szCs w:val="22"/>
        </w:rPr>
        <w:t xml:space="preserve"> Procedura di individuazione della migliore offerta</w:t>
      </w:r>
    </w:p>
    <w:p w:rsidR="005C0DB7" w:rsidRPr="00C81ACD" w:rsidRDefault="004C7B6A" w:rsidP="005D5727">
      <w:pPr>
        <w:contextualSpacing/>
        <w:jc w:val="both"/>
        <w:rPr>
          <w:rFonts w:asciiTheme="majorHAnsi" w:hAnsiTheme="majorHAnsi" w:cs="Tahoma"/>
          <w:sz w:val="22"/>
          <w:szCs w:val="22"/>
        </w:rPr>
      </w:pPr>
      <w:r w:rsidRPr="00C81ACD">
        <w:rPr>
          <w:rFonts w:asciiTheme="majorHAnsi" w:hAnsiTheme="majorHAnsi" w:cs="Tahoma"/>
          <w:sz w:val="22"/>
          <w:szCs w:val="22"/>
        </w:rPr>
        <w:t>art.  7</w:t>
      </w:r>
      <w:r w:rsidR="005C0DB7" w:rsidRPr="00C81ACD">
        <w:rPr>
          <w:rFonts w:asciiTheme="majorHAnsi" w:hAnsiTheme="majorHAnsi" w:cs="Tahoma"/>
          <w:sz w:val="22"/>
          <w:szCs w:val="22"/>
        </w:rPr>
        <w:t xml:space="preserve"> Requisiti tecnici </w:t>
      </w:r>
    </w:p>
    <w:p w:rsidR="005C0DB7" w:rsidRPr="00C81ACD" w:rsidRDefault="004C7B6A" w:rsidP="005D5727">
      <w:pPr>
        <w:contextualSpacing/>
        <w:jc w:val="both"/>
        <w:rPr>
          <w:rFonts w:asciiTheme="majorHAnsi" w:hAnsiTheme="majorHAnsi" w:cs="Tahoma"/>
          <w:sz w:val="22"/>
          <w:szCs w:val="22"/>
        </w:rPr>
      </w:pPr>
      <w:r w:rsidRPr="00C81ACD">
        <w:rPr>
          <w:rFonts w:asciiTheme="majorHAnsi" w:hAnsiTheme="majorHAnsi" w:cs="Tahoma"/>
          <w:sz w:val="22"/>
          <w:szCs w:val="22"/>
        </w:rPr>
        <w:t>art.  8</w:t>
      </w:r>
      <w:r w:rsidR="005C0DB7" w:rsidRPr="00C81ACD">
        <w:rPr>
          <w:rFonts w:asciiTheme="majorHAnsi" w:hAnsiTheme="majorHAnsi" w:cs="Tahoma"/>
          <w:sz w:val="22"/>
          <w:szCs w:val="22"/>
        </w:rPr>
        <w:t xml:space="preserve"> Criteri e parametri per la valutazione delle offerte</w:t>
      </w:r>
    </w:p>
    <w:p w:rsidR="005C0DB7" w:rsidRPr="00C81ACD" w:rsidRDefault="004C7B6A" w:rsidP="005D5727">
      <w:pPr>
        <w:contextualSpacing/>
        <w:jc w:val="both"/>
        <w:rPr>
          <w:rFonts w:asciiTheme="majorHAnsi" w:hAnsiTheme="majorHAnsi" w:cs="Tahoma"/>
          <w:sz w:val="22"/>
          <w:szCs w:val="22"/>
        </w:rPr>
      </w:pPr>
      <w:r w:rsidRPr="00C81ACD">
        <w:rPr>
          <w:rFonts w:asciiTheme="majorHAnsi" w:hAnsiTheme="majorHAnsi" w:cs="Tahoma"/>
          <w:sz w:val="22"/>
          <w:szCs w:val="22"/>
        </w:rPr>
        <w:t>art.  9</w:t>
      </w:r>
      <w:r w:rsidR="005C0DB7" w:rsidRPr="00C81ACD">
        <w:rPr>
          <w:rFonts w:asciiTheme="majorHAnsi" w:hAnsiTheme="majorHAnsi" w:cs="Tahoma"/>
          <w:sz w:val="22"/>
          <w:szCs w:val="22"/>
        </w:rPr>
        <w:t xml:space="preserve"> Richiesta informazioni</w:t>
      </w:r>
    </w:p>
    <w:p w:rsidR="005C0DB7" w:rsidRPr="00C81ACD" w:rsidRDefault="004C7B6A" w:rsidP="005D5727">
      <w:pPr>
        <w:contextualSpacing/>
        <w:jc w:val="both"/>
        <w:rPr>
          <w:rFonts w:asciiTheme="majorHAnsi" w:hAnsiTheme="majorHAnsi" w:cs="Tahoma"/>
          <w:sz w:val="22"/>
          <w:szCs w:val="22"/>
        </w:rPr>
      </w:pPr>
      <w:r w:rsidRPr="00C81ACD">
        <w:rPr>
          <w:rFonts w:asciiTheme="majorHAnsi" w:hAnsiTheme="majorHAnsi" w:cs="Tahoma"/>
          <w:sz w:val="22"/>
          <w:szCs w:val="22"/>
        </w:rPr>
        <w:t>art.  10</w:t>
      </w:r>
      <w:r w:rsidR="005C0DB7" w:rsidRPr="00C81ACD">
        <w:rPr>
          <w:rFonts w:asciiTheme="majorHAnsi" w:hAnsiTheme="majorHAnsi" w:cs="Tahoma"/>
          <w:sz w:val="22"/>
          <w:szCs w:val="22"/>
        </w:rPr>
        <w:t xml:space="preserve"> Rinvio allo Schema di Contratto</w:t>
      </w:r>
    </w:p>
    <w:p w:rsidR="005C0DB7" w:rsidRPr="00C81ACD" w:rsidRDefault="004C7B6A" w:rsidP="005D5727">
      <w:pPr>
        <w:contextualSpacing/>
        <w:rPr>
          <w:rFonts w:asciiTheme="majorHAnsi" w:hAnsiTheme="majorHAnsi" w:cs="Tahoma"/>
          <w:sz w:val="22"/>
          <w:szCs w:val="22"/>
        </w:rPr>
      </w:pPr>
      <w:r w:rsidRPr="00C81ACD">
        <w:rPr>
          <w:rFonts w:asciiTheme="majorHAnsi" w:hAnsiTheme="majorHAnsi" w:cs="Tahoma"/>
          <w:sz w:val="22"/>
          <w:szCs w:val="22"/>
        </w:rPr>
        <w:t xml:space="preserve">art. 11 </w:t>
      </w:r>
      <w:r w:rsidR="005C0DB7" w:rsidRPr="00C81ACD">
        <w:rPr>
          <w:rFonts w:asciiTheme="majorHAnsi" w:hAnsiTheme="majorHAnsi" w:cs="Tahoma"/>
          <w:sz w:val="22"/>
          <w:szCs w:val="22"/>
        </w:rPr>
        <w:t xml:space="preserve">Informativa sul trattamento dei dati </w:t>
      </w:r>
    </w:p>
    <w:p w:rsidR="005C0DB7" w:rsidRPr="00C81ACD" w:rsidRDefault="005C0DB7" w:rsidP="005D5727">
      <w:pPr>
        <w:contextualSpacing/>
        <w:rPr>
          <w:rFonts w:asciiTheme="majorHAnsi" w:hAnsiTheme="majorHAnsi" w:cs="Tahoma"/>
          <w:sz w:val="22"/>
          <w:szCs w:val="22"/>
        </w:rPr>
      </w:pPr>
      <w:r w:rsidRPr="00C81ACD">
        <w:rPr>
          <w:rFonts w:asciiTheme="majorHAnsi" w:hAnsiTheme="majorHAnsi" w:cs="Tahoma"/>
          <w:sz w:val="22"/>
          <w:szCs w:val="22"/>
        </w:rPr>
        <w:t>art. 1</w:t>
      </w:r>
      <w:r w:rsidR="004C7B6A" w:rsidRPr="00C81ACD">
        <w:rPr>
          <w:rFonts w:asciiTheme="majorHAnsi" w:hAnsiTheme="majorHAnsi" w:cs="Tahoma"/>
          <w:sz w:val="22"/>
          <w:szCs w:val="22"/>
        </w:rPr>
        <w:t>2 Accesso agli atti</w:t>
      </w: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sz w:val="22"/>
          <w:szCs w:val="22"/>
        </w:rPr>
        <w:br w:type="page"/>
      </w:r>
      <w:r w:rsidRPr="00C81ACD">
        <w:rPr>
          <w:rFonts w:asciiTheme="majorHAnsi" w:hAnsiTheme="majorHAnsi" w:cs="Tahoma"/>
          <w:sz w:val="22"/>
          <w:szCs w:val="22"/>
        </w:rPr>
        <w:lastRenderedPageBreak/>
        <w:t>Art. 1</w:t>
      </w:r>
    </w:p>
    <w:p w:rsidR="005C0DB7" w:rsidRPr="00C81ACD" w:rsidRDefault="005C0DB7" w:rsidP="005D5727">
      <w:pPr>
        <w:ind w:right="-1"/>
        <w:contextualSpacing/>
        <w:jc w:val="center"/>
        <w:rPr>
          <w:rFonts w:asciiTheme="majorHAnsi" w:hAnsiTheme="majorHAnsi" w:cs="Tahoma"/>
          <w:sz w:val="22"/>
          <w:szCs w:val="22"/>
        </w:rPr>
      </w:pPr>
      <w:r w:rsidRPr="00C81ACD">
        <w:rPr>
          <w:rFonts w:asciiTheme="majorHAnsi" w:hAnsiTheme="majorHAnsi" w:cs="Tahoma"/>
          <w:sz w:val="22"/>
          <w:szCs w:val="22"/>
        </w:rPr>
        <w:t>(Modalità di gara)</w:t>
      </w:r>
    </w:p>
    <w:p w:rsidR="005C0DB7" w:rsidRPr="00C81ACD" w:rsidRDefault="005C0DB7" w:rsidP="005D5727">
      <w:pPr>
        <w:ind w:right="-1"/>
        <w:contextualSpacing/>
        <w:jc w:val="both"/>
        <w:rPr>
          <w:rFonts w:asciiTheme="majorHAnsi" w:hAnsiTheme="majorHAnsi" w:cs="Tahoma"/>
          <w:sz w:val="22"/>
          <w:szCs w:val="22"/>
        </w:rPr>
      </w:pPr>
    </w:p>
    <w:p w:rsidR="003C2122" w:rsidRPr="00C81ACD" w:rsidRDefault="003C2122" w:rsidP="003C2122">
      <w:pPr>
        <w:pStyle w:val="Corpodeltesto2"/>
        <w:spacing w:after="0" w:line="240" w:lineRule="auto"/>
        <w:jc w:val="both"/>
        <w:rPr>
          <w:rFonts w:asciiTheme="majorHAnsi" w:hAnsiTheme="majorHAnsi" w:cs="Tahoma"/>
          <w:sz w:val="22"/>
          <w:szCs w:val="22"/>
        </w:rPr>
      </w:pPr>
      <w:r w:rsidRPr="00C81ACD">
        <w:rPr>
          <w:rFonts w:asciiTheme="majorHAnsi" w:hAnsiTheme="majorHAnsi" w:cs="Tahoma"/>
          <w:sz w:val="22"/>
          <w:szCs w:val="22"/>
        </w:rPr>
        <w:t xml:space="preserve">L’Ente per la gestione accentrata dei servizi condivisi, di seguito denominato EGAS, ha indetto gara a procedura aperta, </w:t>
      </w:r>
      <w:r w:rsidR="005838E9" w:rsidRPr="00C81ACD">
        <w:rPr>
          <w:rFonts w:asciiTheme="majorHAnsi" w:hAnsiTheme="majorHAnsi" w:cs="Tahoma"/>
          <w:sz w:val="22"/>
          <w:szCs w:val="22"/>
        </w:rPr>
        <w:t xml:space="preserve">(art. 60 del D. </w:t>
      </w:r>
      <w:proofErr w:type="spellStart"/>
      <w:r w:rsidR="005838E9" w:rsidRPr="00C81ACD">
        <w:rPr>
          <w:rFonts w:asciiTheme="majorHAnsi" w:hAnsiTheme="majorHAnsi" w:cs="Tahoma"/>
          <w:sz w:val="22"/>
          <w:szCs w:val="22"/>
        </w:rPr>
        <w:t>Lgs</w:t>
      </w:r>
      <w:proofErr w:type="spellEnd"/>
      <w:r w:rsidR="005838E9" w:rsidRPr="00C81ACD">
        <w:rPr>
          <w:rFonts w:asciiTheme="majorHAnsi" w:hAnsiTheme="majorHAnsi" w:cs="Tahoma"/>
          <w:sz w:val="22"/>
          <w:szCs w:val="22"/>
        </w:rPr>
        <w:t xml:space="preserve">. n. 50/2016), </w:t>
      </w:r>
      <w:r w:rsidRPr="00C81ACD">
        <w:rPr>
          <w:rFonts w:asciiTheme="majorHAnsi" w:hAnsiTheme="majorHAnsi" w:cs="Tahoma"/>
          <w:sz w:val="22"/>
          <w:szCs w:val="22"/>
        </w:rPr>
        <w:t xml:space="preserve">per la stipula di una </w:t>
      </w:r>
      <w:r w:rsidRPr="00C81ACD">
        <w:rPr>
          <w:rFonts w:asciiTheme="majorHAnsi" w:hAnsiTheme="majorHAnsi" w:cs="Tahoma"/>
          <w:b/>
          <w:sz w:val="22"/>
          <w:szCs w:val="22"/>
          <w:u w:val="single"/>
        </w:rPr>
        <w:t>Convenzione</w:t>
      </w:r>
      <w:r w:rsidRPr="00C81ACD">
        <w:rPr>
          <w:rFonts w:asciiTheme="majorHAnsi" w:hAnsiTheme="majorHAnsi" w:cs="Tahoma"/>
          <w:sz w:val="22"/>
          <w:szCs w:val="22"/>
        </w:rPr>
        <w:t xml:space="preserve"> per l’affidamento della fornitura di </w:t>
      </w:r>
      <w:r w:rsidR="00070F93" w:rsidRPr="00C81ACD">
        <w:rPr>
          <w:rFonts w:asciiTheme="majorHAnsi" w:hAnsiTheme="majorHAnsi" w:cs="Tahoma"/>
          <w:sz w:val="22"/>
          <w:szCs w:val="22"/>
        </w:rPr>
        <w:t>ventilatori polmonari di varie tipologie</w:t>
      </w:r>
      <w:r w:rsidRPr="00C81ACD">
        <w:rPr>
          <w:rFonts w:asciiTheme="majorHAnsi" w:hAnsiTheme="majorHAnsi" w:cs="Tahoma"/>
          <w:sz w:val="22"/>
          <w:szCs w:val="22"/>
        </w:rPr>
        <w:t xml:space="preserve">, con l’osservanza delle presenti norme, nonché delle disposizioni contenute nel Bando Integrale di Gara, nello Schema di Convenzione e nel Capitolato Speciale. Tutti gli Enti del S.S.R. interessati potranno aderire alla Convenzione. </w:t>
      </w:r>
    </w:p>
    <w:p w:rsidR="003C2122" w:rsidRPr="00C81ACD" w:rsidRDefault="003C2122" w:rsidP="003C2122">
      <w:pPr>
        <w:ind w:right="-1"/>
        <w:contextualSpacing/>
        <w:jc w:val="both"/>
        <w:rPr>
          <w:rFonts w:asciiTheme="majorHAnsi" w:hAnsiTheme="majorHAnsi" w:cs="Tahoma"/>
          <w:sz w:val="22"/>
          <w:szCs w:val="22"/>
        </w:rPr>
      </w:pPr>
      <w:r w:rsidRPr="00C81ACD">
        <w:rPr>
          <w:rFonts w:asciiTheme="majorHAnsi" w:hAnsiTheme="majorHAnsi"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L’EGAS si riserva</w:t>
      </w:r>
      <w:r w:rsidR="00192727" w:rsidRPr="00C81ACD">
        <w:rPr>
          <w:rFonts w:asciiTheme="majorHAnsi" w:hAnsiTheme="majorHAnsi" w:cs="Tahoma"/>
          <w:sz w:val="22"/>
          <w:szCs w:val="22"/>
        </w:rPr>
        <w:t>:</w:t>
      </w:r>
      <w:r w:rsidRPr="00C81ACD">
        <w:rPr>
          <w:rFonts w:asciiTheme="majorHAnsi" w:hAnsiTheme="majorHAnsi" w:cs="Tahoma"/>
          <w:sz w:val="22"/>
          <w:szCs w:val="22"/>
        </w:rPr>
        <w:t xml:space="preserve"> </w:t>
      </w:r>
    </w:p>
    <w:p w:rsidR="005C0DB7" w:rsidRPr="00C81ACD" w:rsidRDefault="005C0DB7" w:rsidP="00334EF3">
      <w:pPr>
        <w:pStyle w:val="Paragrafoelenco"/>
        <w:numPr>
          <w:ilvl w:val="0"/>
          <w:numId w:val="7"/>
        </w:numPr>
        <w:contextualSpacing/>
        <w:jc w:val="both"/>
        <w:rPr>
          <w:rFonts w:asciiTheme="majorHAnsi" w:hAnsiTheme="majorHAnsi" w:cs="Tahoma"/>
          <w:sz w:val="22"/>
          <w:szCs w:val="22"/>
        </w:rPr>
      </w:pPr>
      <w:r w:rsidRPr="00C81ACD">
        <w:rPr>
          <w:rFonts w:asciiTheme="majorHAnsi" w:hAnsiTheme="majorHAnsi" w:cs="Tahoma"/>
          <w:sz w:val="22"/>
          <w:szCs w:val="22"/>
        </w:rPr>
        <w:t>di non procedere ad aggiudicazione se nessuna offerta risulti conveniente o idonea in relazione all’oggetto del contratto</w:t>
      </w:r>
      <w:r w:rsidR="005F2C3A" w:rsidRPr="00C81ACD">
        <w:rPr>
          <w:rFonts w:asciiTheme="majorHAnsi" w:hAnsiTheme="majorHAnsi" w:cs="Tahoma"/>
          <w:sz w:val="22"/>
          <w:szCs w:val="22"/>
        </w:rPr>
        <w:t xml:space="preserve"> ai sensi dell’art.95, comma 12 del d.lgs. 50/2016</w:t>
      </w:r>
      <w:r w:rsidRPr="00C81ACD">
        <w:rPr>
          <w:rFonts w:asciiTheme="majorHAnsi" w:hAnsiTheme="majorHAnsi" w:cs="Tahoma"/>
          <w:sz w:val="22"/>
          <w:szCs w:val="22"/>
        </w:rPr>
        <w:t>;</w:t>
      </w:r>
    </w:p>
    <w:p w:rsidR="005C0DB7" w:rsidRPr="00C81ACD" w:rsidRDefault="005C0DB7" w:rsidP="00334EF3">
      <w:pPr>
        <w:pStyle w:val="Paragrafoelenco"/>
        <w:numPr>
          <w:ilvl w:val="0"/>
          <w:numId w:val="7"/>
        </w:numPr>
        <w:contextualSpacing/>
        <w:jc w:val="both"/>
        <w:rPr>
          <w:rFonts w:asciiTheme="majorHAnsi" w:hAnsiTheme="majorHAnsi" w:cs="Tahoma"/>
          <w:sz w:val="22"/>
          <w:szCs w:val="22"/>
        </w:rPr>
      </w:pPr>
      <w:r w:rsidRPr="00C81ACD">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C81ACD">
        <w:rPr>
          <w:rFonts w:asciiTheme="majorHAnsi" w:hAnsiTheme="majorHAnsi" w:cs="Tahoma"/>
          <w:sz w:val="22"/>
          <w:szCs w:val="22"/>
        </w:rPr>
        <w:t>/a</w:t>
      </w:r>
      <w:r w:rsidRPr="00C81ACD">
        <w:rPr>
          <w:rFonts w:asciiTheme="majorHAnsi" w:hAnsiTheme="majorHAnsi" w:cs="Tahoma"/>
          <w:sz w:val="22"/>
          <w:szCs w:val="22"/>
        </w:rPr>
        <w:t xml:space="preserve">, </w:t>
      </w:r>
      <w:proofErr w:type="spellStart"/>
      <w:r w:rsidRPr="00C81ACD">
        <w:rPr>
          <w:rFonts w:asciiTheme="majorHAnsi" w:hAnsiTheme="majorHAnsi" w:cs="Tahoma"/>
          <w:sz w:val="22"/>
          <w:szCs w:val="22"/>
        </w:rPr>
        <w:t>Consip</w:t>
      </w:r>
      <w:proofErr w:type="spellEnd"/>
      <w:r w:rsidRPr="00C81ACD">
        <w:rPr>
          <w:rFonts w:asciiTheme="majorHAnsi" w:hAnsiTheme="majorHAnsi" w:cs="Tahoma"/>
          <w:sz w:val="22"/>
          <w:szCs w:val="22"/>
        </w:rPr>
        <w:t xml:space="preserve"> S.p.A. renda disponibili convenzioni di servizi</w:t>
      </w:r>
      <w:r w:rsidR="005F2C3A" w:rsidRPr="00C81ACD">
        <w:rPr>
          <w:rFonts w:asciiTheme="majorHAnsi" w:hAnsiTheme="majorHAnsi" w:cs="Tahoma"/>
          <w:sz w:val="22"/>
          <w:szCs w:val="22"/>
        </w:rPr>
        <w:t>/forniture</w:t>
      </w:r>
      <w:r w:rsidRPr="00C81ACD">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C81ACD">
        <w:rPr>
          <w:rFonts w:asciiTheme="majorHAnsi" w:hAnsiTheme="majorHAnsi" w:cs="Tahoma"/>
          <w:sz w:val="22"/>
          <w:szCs w:val="22"/>
        </w:rPr>
        <w:t>Spending</w:t>
      </w:r>
      <w:proofErr w:type="spellEnd"/>
      <w:r w:rsidRPr="00C81ACD">
        <w:rPr>
          <w:rFonts w:asciiTheme="majorHAnsi" w:hAnsiTheme="majorHAnsi" w:cs="Tahoma"/>
          <w:sz w:val="22"/>
          <w:szCs w:val="22"/>
        </w:rPr>
        <w:t xml:space="preserve"> </w:t>
      </w:r>
      <w:proofErr w:type="spellStart"/>
      <w:r w:rsidRPr="00C81ACD">
        <w:rPr>
          <w:rFonts w:asciiTheme="majorHAnsi" w:hAnsiTheme="majorHAnsi" w:cs="Tahoma"/>
          <w:sz w:val="22"/>
          <w:szCs w:val="22"/>
        </w:rPr>
        <w:t>Review</w:t>
      </w:r>
      <w:proofErr w:type="spellEnd"/>
      <w:r w:rsidRPr="00C81ACD">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C81ACD" w:rsidRDefault="005C0DB7" w:rsidP="005D5727">
      <w:pPr>
        <w:contextualSpacing/>
        <w:jc w:val="both"/>
        <w:rPr>
          <w:rFonts w:asciiTheme="majorHAnsi" w:hAnsiTheme="majorHAnsi" w:cs="Tahoma"/>
          <w:sz w:val="22"/>
          <w:szCs w:val="22"/>
        </w:rPr>
      </w:pP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Si precisa che la suddetta previsione è stata inserita sulla base di quanto disposto dall’art. 15 co 13 </w:t>
      </w:r>
      <w:proofErr w:type="spellStart"/>
      <w:r w:rsidRPr="00C81ACD">
        <w:rPr>
          <w:rFonts w:asciiTheme="majorHAnsi" w:hAnsiTheme="majorHAnsi" w:cs="Tahoma"/>
          <w:sz w:val="22"/>
          <w:szCs w:val="22"/>
        </w:rPr>
        <w:t>lett.b</w:t>
      </w:r>
      <w:proofErr w:type="spellEnd"/>
      <w:r w:rsidRPr="00C81ACD">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sidRPr="00C81ACD">
        <w:rPr>
          <w:rFonts w:asciiTheme="majorHAnsi" w:hAnsiTheme="majorHAnsi" w:cs="Tahoma"/>
          <w:sz w:val="22"/>
          <w:szCs w:val="22"/>
        </w:rPr>
        <w:t>nte riportate da tale normativa</w:t>
      </w:r>
      <w:r w:rsidRPr="00C81ACD">
        <w:rPr>
          <w:rFonts w:asciiTheme="majorHAnsi" w:hAnsiTheme="majorHAnsi" w:cs="Tahoma"/>
          <w:sz w:val="22"/>
          <w:szCs w:val="22"/>
        </w:rPr>
        <w:t>.</w:t>
      </w:r>
    </w:p>
    <w:p w:rsidR="005C0DB7" w:rsidRPr="00C81ACD" w:rsidRDefault="005C0DB7" w:rsidP="005D5727">
      <w:pPr>
        <w:contextualSpacing/>
        <w:rPr>
          <w:rFonts w:asciiTheme="majorHAnsi" w:hAnsiTheme="majorHAnsi" w:cs="Tahoma"/>
          <w:sz w:val="22"/>
          <w:szCs w:val="22"/>
        </w:rPr>
      </w:pPr>
    </w:p>
    <w:p w:rsidR="00C01511" w:rsidRPr="00C81ACD" w:rsidRDefault="00C01511" w:rsidP="005D5727">
      <w:pPr>
        <w:contextualSpacing/>
        <w:rPr>
          <w:rFonts w:asciiTheme="majorHAnsi" w:hAnsiTheme="majorHAnsi" w:cs="Tahoma"/>
          <w:sz w:val="22"/>
          <w:szCs w:val="22"/>
        </w:rPr>
      </w:pP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Art. 2</w:t>
      </w: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(Procedure di trasmissione dell’offerta)</w:t>
      </w:r>
    </w:p>
    <w:p w:rsidR="005C0DB7" w:rsidRPr="00C81ACD" w:rsidRDefault="005C0DB7" w:rsidP="005D5727">
      <w:pPr>
        <w:contextualSpacing/>
        <w:jc w:val="both"/>
        <w:rPr>
          <w:rFonts w:asciiTheme="majorHAnsi" w:hAnsiTheme="majorHAnsi" w:cs="Tahoma"/>
          <w:sz w:val="22"/>
          <w:szCs w:val="22"/>
        </w:rPr>
      </w:pP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Il plico contenente l’offerta e la documentazione, a pena di esclusione, dovrà essere sigillato e recare sul frontespizio</w:t>
      </w:r>
    </w:p>
    <w:p w:rsidR="005C0DB7" w:rsidRPr="00C81ACD" w:rsidRDefault="005C0DB7" w:rsidP="00334EF3">
      <w:pPr>
        <w:pStyle w:val="Paragrafoelenco"/>
        <w:numPr>
          <w:ilvl w:val="0"/>
          <w:numId w:val="5"/>
        </w:numPr>
        <w:contextualSpacing/>
        <w:jc w:val="both"/>
        <w:rPr>
          <w:rFonts w:asciiTheme="majorHAnsi" w:hAnsiTheme="majorHAnsi" w:cs="Tahoma"/>
          <w:sz w:val="22"/>
          <w:szCs w:val="22"/>
        </w:rPr>
      </w:pPr>
      <w:r w:rsidRPr="00C81ACD">
        <w:rPr>
          <w:rFonts w:asciiTheme="majorHAnsi" w:hAnsiTheme="majorHAnsi" w:cs="Tahoma"/>
          <w:sz w:val="22"/>
          <w:szCs w:val="22"/>
        </w:rPr>
        <w:t>il nominativo e recapiti del mittente</w:t>
      </w:r>
      <w:r w:rsidR="00192727" w:rsidRPr="00C81ACD">
        <w:rPr>
          <w:rFonts w:asciiTheme="majorHAnsi" w:hAnsiTheme="majorHAnsi" w:cs="Tahoma"/>
          <w:sz w:val="22"/>
          <w:szCs w:val="22"/>
        </w:rPr>
        <w:t>;</w:t>
      </w:r>
      <w:r w:rsidRPr="00C81ACD">
        <w:rPr>
          <w:rFonts w:asciiTheme="majorHAnsi" w:hAnsiTheme="majorHAnsi" w:cs="Tahoma"/>
          <w:sz w:val="22"/>
          <w:szCs w:val="22"/>
        </w:rPr>
        <w:t xml:space="preserve"> </w:t>
      </w:r>
    </w:p>
    <w:p w:rsidR="005C0DB7" w:rsidRPr="00C81ACD" w:rsidRDefault="005C0DB7" w:rsidP="00334EF3">
      <w:pPr>
        <w:pStyle w:val="Paragrafoelenco"/>
        <w:numPr>
          <w:ilvl w:val="0"/>
          <w:numId w:val="5"/>
        </w:numPr>
        <w:contextualSpacing/>
        <w:jc w:val="both"/>
        <w:rPr>
          <w:rFonts w:asciiTheme="majorHAnsi" w:hAnsiTheme="majorHAnsi" w:cs="Tahoma"/>
          <w:sz w:val="22"/>
          <w:szCs w:val="22"/>
        </w:rPr>
      </w:pPr>
      <w:r w:rsidRPr="00C81ACD">
        <w:rPr>
          <w:rFonts w:asciiTheme="majorHAnsi" w:hAnsiTheme="majorHAnsi" w:cs="Tahoma"/>
          <w:sz w:val="22"/>
          <w:szCs w:val="22"/>
        </w:rPr>
        <w:t>l’oggetto della gara</w:t>
      </w:r>
      <w:r w:rsidR="00192727" w:rsidRPr="00C81ACD">
        <w:rPr>
          <w:rFonts w:asciiTheme="majorHAnsi" w:hAnsiTheme="majorHAnsi" w:cs="Tahoma"/>
          <w:sz w:val="22"/>
          <w:szCs w:val="22"/>
        </w:rPr>
        <w:t>:</w:t>
      </w:r>
      <w:r w:rsidRPr="00C81ACD">
        <w:rPr>
          <w:rFonts w:asciiTheme="majorHAnsi" w:hAnsiTheme="majorHAnsi" w:cs="Tahoma"/>
          <w:sz w:val="22"/>
          <w:szCs w:val="22"/>
        </w:rPr>
        <w:t xml:space="preserve"> “</w:t>
      </w:r>
      <w:r w:rsidR="00070F93" w:rsidRPr="00C81ACD">
        <w:rPr>
          <w:rFonts w:asciiTheme="majorHAnsi" w:hAnsiTheme="majorHAnsi" w:cs="Tahoma"/>
          <w:b/>
          <w:sz w:val="22"/>
          <w:szCs w:val="22"/>
        </w:rPr>
        <w:t>OFFERTA</w:t>
      </w:r>
      <w:r w:rsidR="00070F93" w:rsidRPr="00C81ACD">
        <w:rPr>
          <w:rFonts w:asciiTheme="majorHAnsi" w:hAnsiTheme="majorHAnsi" w:cs="Tahoma"/>
          <w:sz w:val="22"/>
          <w:szCs w:val="22"/>
        </w:rPr>
        <w:t xml:space="preserve"> </w:t>
      </w:r>
      <w:r w:rsidR="00C537E1" w:rsidRPr="00C81ACD">
        <w:rPr>
          <w:rFonts w:asciiTheme="majorHAnsi" w:hAnsiTheme="majorHAnsi" w:cs="Tahoma"/>
          <w:sz w:val="22"/>
          <w:szCs w:val="22"/>
        </w:rPr>
        <w:t xml:space="preserve">GARA A PROCEDURA APERTA AI SENSI </w:t>
      </w:r>
      <w:r w:rsidR="00C537E1" w:rsidRPr="00C81ACD">
        <w:rPr>
          <w:rFonts w:asciiTheme="majorHAnsi" w:hAnsiTheme="majorHAnsi" w:cs="Tahoma"/>
          <w:caps/>
          <w:sz w:val="22"/>
          <w:szCs w:val="22"/>
        </w:rPr>
        <w:t xml:space="preserve">DELL’ART 60 DEL D. LGS. N. 50/2016 PER </w:t>
      </w:r>
      <w:r w:rsidR="00192727" w:rsidRPr="00C81ACD">
        <w:rPr>
          <w:rFonts w:asciiTheme="majorHAnsi" w:hAnsiTheme="majorHAnsi" w:cs="Tahoma"/>
          <w:caps/>
          <w:sz w:val="22"/>
          <w:szCs w:val="22"/>
        </w:rPr>
        <w:t xml:space="preserve">LA STIPULA DI UNA CONVENZIONE PER </w:t>
      </w:r>
      <w:r w:rsidR="00C537E1" w:rsidRPr="00C81ACD">
        <w:rPr>
          <w:rFonts w:asciiTheme="majorHAnsi" w:hAnsiTheme="majorHAnsi" w:cs="Tahoma"/>
          <w:caps/>
          <w:sz w:val="22"/>
          <w:szCs w:val="22"/>
        </w:rPr>
        <w:t xml:space="preserve">L’AFFIDAMENTO DELLA FORNITURA DI </w:t>
      </w:r>
      <w:r w:rsidR="00070F93" w:rsidRPr="00C81ACD">
        <w:rPr>
          <w:rFonts w:asciiTheme="majorHAnsi" w:hAnsiTheme="majorHAnsi" w:cs="Tahoma"/>
          <w:caps/>
          <w:sz w:val="22"/>
          <w:szCs w:val="22"/>
        </w:rPr>
        <w:t>ventilatori polmonari di varie tipologie (</w:t>
      </w:r>
      <w:r w:rsidR="00192727" w:rsidRPr="00C81ACD">
        <w:rPr>
          <w:rFonts w:asciiTheme="majorHAnsi" w:hAnsiTheme="majorHAnsi" w:cs="Tahoma"/>
          <w:caps/>
          <w:sz w:val="22"/>
          <w:szCs w:val="22"/>
        </w:rPr>
        <w:t>ID</w:t>
      </w:r>
      <w:r w:rsidR="00070F93" w:rsidRPr="00C81ACD">
        <w:rPr>
          <w:rFonts w:asciiTheme="majorHAnsi" w:hAnsiTheme="majorHAnsi" w:cs="Tahoma"/>
          <w:caps/>
          <w:sz w:val="22"/>
          <w:szCs w:val="22"/>
        </w:rPr>
        <w:t xml:space="preserve"> 16APB012)</w:t>
      </w:r>
      <w:r w:rsidRPr="00C81ACD">
        <w:rPr>
          <w:rFonts w:asciiTheme="majorHAnsi" w:hAnsiTheme="majorHAnsi" w:cs="Tahoma"/>
          <w:caps/>
          <w:sz w:val="22"/>
          <w:szCs w:val="22"/>
        </w:rPr>
        <w:t>”.</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Il plico dovrà contenere all’interno n. </w:t>
      </w:r>
      <w:r w:rsidR="00192727" w:rsidRPr="00C81ACD">
        <w:rPr>
          <w:rFonts w:asciiTheme="majorHAnsi" w:hAnsiTheme="majorHAnsi" w:cs="Tahoma"/>
          <w:sz w:val="22"/>
          <w:szCs w:val="22"/>
        </w:rPr>
        <w:t>3</w:t>
      </w:r>
      <w:r w:rsidRPr="00C81ACD">
        <w:rPr>
          <w:rFonts w:asciiTheme="majorHAnsi" w:hAnsiTheme="majorHAnsi" w:cs="Tahoma"/>
          <w:sz w:val="22"/>
          <w:szCs w:val="22"/>
        </w:rPr>
        <w:t xml:space="preserve"> buste separate, di cui la n. </w:t>
      </w:r>
      <w:r w:rsidR="00192727" w:rsidRPr="00C81ACD">
        <w:rPr>
          <w:rFonts w:asciiTheme="majorHAnsi" w:hAnsiTheme="majorHAnsi" w:cs="Tahoma"/>
          <w:sz w:val="22"/>
          <w:szCs w:val="22"/>
        </w:rPr>
        <w:t>3</w:t>
      </w:r>
      <w:r w:rsidRPr="00C81ACD">
        <w:rPr>
          <w:rFonts w:asciiTheme="majorHAnsi" w:hAnsiTheme="majorHAnsi" w:cs="Tahoma"/>
          <w:sz w:val="22"/>
          <w:szCs w:val="22"/>
        </w:rPr>
        <w:t xml:space="preserve"> dovrà essere regolarmente sigillata e controfirmata sui lembi di chiusura, mentre per la n. 1</w:t>
      </w:r>
      <w:r w:rsidR="00192727" w:rsidRPr="00C81ACD">
        <w:rPr>
          <w:rFonts w:asciiTheme="majorHAnsi" w:hAnsiTheme="majorHAnsi" w:cs="Tahoma"/>
          <w:sz w:val="22"/>
          <w:szCs w:val="22"/>
        </w:rPr>
        <w:t xml:space="preserve"> e la n. 2</w:t>
      </w:r>
      <w:r w:rsidRPr="00C81ACD">
        <w:rPr>
          <w:rFonts w:asciiTheme="majorHAnsi" w:hAnsiTheme="majorHAnsi" w:cs="Tahoma"/>
          <w:sz w:val="22"/>
          <w:szCs w:val="22"/>
        </w:rPr>
        <w:t xml:space="preserve"> sarà suffici</w:t>
      </w:r>
      <w:r w:rsidR="00C537E1" w:rsidRPr="00C81ACD">
        <w:rPr>
          <w:rFonts w:asciiTheme="majorHAnsi" w:hAnsiTheme="majorHAnsi" w:cs="Tahoma"/>
          <w:sz w:val="22"/>
          <w:szCs w:val="22"/>
        </w:rPr>
        <w:t>ente una chiusura normale.</w:t>
      </w:r>
    </w:p>
    <w:p w:rsidR="00192727" w:rsidRPr="00C81ACD" w:rsidRDefault="00192727" w:rsidP="00334EF3">
      <w:pPr>
        <w:numPr>
          <w:ilvl w:val="0"/>
          <w:numId w:val="25"/>
        </w:numPr>
        <w:jc w:val="both"/>
        <w:rPr>
          <w:rFonts w:asciiTheme="majorHAnsi" w:hAnsiTheme="majorHAnsi" w:cs="Tahoma"/>
          <w:sz w:val="22"/>
          <w:szCs w:val="22"/>
        </w:rPr>
      </w:pPr>
      <w:r w:rsidRPr="00C81ACD">
        <w:rPr>
          <w:rFonts w:asciiTheme="majorHAnsi" w:hAnsiTheme="majorHAnsi" w:cs="Tahoma"/>
          <w:sz w:val="22"/>
          <w:szCs w:val="22"/>
        </w:rPr>
        <w:t>Busta n. 1 recante l’indicazione “DOCUMENTI DI PARTECIPAZIONE” (vedere art. 3 del presente Disciplinare di gara);</w:t>
      </w:r>
    </w:p>
    <w:p w:rsidR="005C0DB7" w:rsidRPr="00C81ACD" w:rsidRDefault="00192727" w:rsidP="00334EF3">
      <w:pPr>
        <w:numPr>
          <w:ilvl w:val="0"/>
          <w:numId w:val="25"/>
        </w:numPr>
        <w:jc w:val="both"/>
        <w:rPr>
          <w:rFonts w:asciiTheme="majorHAnsi" w:hAnsiTheme="majorHAnsi" w:cs="Tahoma"/>
          <w:sz w:val="22"/>
          <w:szCs w:val="22"/>
        </w:rPr>
      </w:pPr>
      <w:r w:rsidRPr="00C81ACD">
        <w:rPr>
          <w:rFonts w:asciiTheme="majorHAnsi" w:hAnsiTheme="majorHAnsi" w:cs="Tahoma"/>
          <w:sz w:val="22"/>
          <w:szCs w:val="22"/>
        </w:rPr>
        <w:t>Busta n. 2 recante l’indicazione “DOCUMENTAZIONE TECNICO-QUALITATIVA” (vedere elenco documenti richiesti nel Capitolato Speciale);</w:t>
      </w:r>
    </w:p>
    <w:p w:rsidR="005C0DB7" w:rsidRPr="00C81ACD" w:rsidRDefault="005C0DB7" w:rsidP="00334EF3">
      <w:pPr>
        <w:numPr>
          <w:ilvl w:val="0"/>
          <w:numId w:val="25"/>
        </w:numPr>
        <w:jc w:val="both"/>
        <w:rPr>
          <w:rFonts w:asciiTheme="majorHAnsi" w:hAnsiTheme="majorHAnsi" w:cs="Tahoma"/>
          <w:sz w:val="22"/>
          <w:szCs w:val="22"/>
        </w:rPr>
      </w:pPr>
      <w:r w:rsidRPr="00C81ACD">
        <w:rPr>
          <w:rFonts w:asciiTheme="majorHAnsi" w:hAnsiTheme="majorHAnsi" w:cs="Tahoma"/>
          <w:sz w:val="22"/>
          <w:szCs w:val="22"/>
        </w:rPr>
        <w:t xml:space="preserve">Busta n. </w:t>
      </w:r>
      <w:r w:rsidR="00192727" w:rsidRPr="00C81ACD">
        <w:rPr>
          <w:rFonts w:asciiTheme="majorHAnsi" w:hAnsiTheme="majorHAnsi" w:cs="Tahoma"/>
          <w:sz w:val="22"/>
          <w:szCs w:val="22"/>
        </w:rPr>
        <w:t>3</w:t>
      </w:r>
      <w:r w:rsidRPr="00C81ACD">
        <w:rPr>
          <w:rFonts w:asciiTheme="majorHAnsi" w:hAnsiTheme="majorHAnsi" w:cs="Tahoma"/>
          <w:sz w:val="22"/>
          <w:szCs w:val="22"/>
        </w:rPr>
        <w:t xml:space="preserve"> recante l’indicazione “</w:t>
      </w:r>
      <w:r w:rsidRPr="00C81ACD">
        <w:rPr>
          <w:rFonts w:asciiTheme="majorHAnsi" w:hAnsiTheme="majorHAnsi" w:cs="Tahoma"/>
          <w:sz w:val="22"/>
          <w:szCs w:val="22"/>
          <w:u w:val="single"/>
        </w:rPr>
        <w:t>OFFERTA ECONOMICA</w:t>
      </w:r>
      <w:r w:rsidRPr="00C81ACD">
        <w:rPr>
          <w:rFonts w:asciiTheme="majorHAnsi" w:hAnsiTheme="majorHAnsi" w:cs="Tahoma"/>
          <w:sz w:val="22"/>
          <w:szCs w:val="22"/>
        </w:rPr>
        <w:t xml:space="preserve">” - </w:t>
      </w:r>
      <w:r w:rsidR="00192727" w:rsidRPr="00C81ACD">
        <w:rPr>
          <w:rFonts w:asciiTheme="majorHAnsi" w:hAnsiTheme="majorHAnsi" w:cs="Tahoma"/>
          <w:sz w:val="22"/>
          <w:szCs w:val="22"/>
        </w:rPr>
        <w:t xml:space="preserve">(vedere </w:t>
      </w:r>
      <w:r w:rsidRPr="00C81ACD">
        <w:rPr>
          <w:rFonts w:asciiTheme="majorHAnsi" w:hAnsiTheme="majorHAnsi" w:cs="Tahoma"/>
          <w:sz w:val="22"/>
          <w:szCs w:val="22"/>
        </w:rPr>
        <w:t xml:space="preserve">art. 4 </w:t>
      </w:r>
      <w:r w:rsidR="005D5727" w:rsidRPr="00C81ACD">
        <w:rPr>
          <w:rFonts w:asciiTheme="majorHAnsi" w:hAnsiTheme="majorHAnsi" w:cs="Tahoma"/>
          <w:sz w:val="22"/>
          <w:szCs w:val="22"/>
        </w:rPr>
        <w:t>del presente disciplinare di gara</w:t>
      </w:r>
      <w:r w:rsidRPr="00C81ACD">
        <w:rPr>
          <w:rFonts w:asciiTheme="majorHAnsi" w:hAnsiTheme="majorHAnsi" w:cs="Tahoma"/>
          <w:sz w:val="22"/>
          <w:szCs w:val="22"/>
        </w:rPr>
        <w:t>)</w:t>
      </w:r>
      <w:r w:rsidR="00C537E1" w:rsidRPr="00C81ACD">
        <w:rPr>
          <w:rFonts w:asciiTheme="majorHAnsi" w:hAnsiTheme="majorHAnsi" w:cs="Tahoma"/>
          <w:sz w:val="22"/>
          <w:szCs w:val="22"/>
        </w:rPr>
        <w:t>.</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C81ACD">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b/>
          <w:sz w:val="22"/>
          <w:szCs w:val="22"/>
        </w:rPr>
        <w:t xml:space="preserve">Il plico andrà indirizzato all’Ente per la Gestione Accentrata dei Servizi Condivisi – Via Pozzuolo 330 </w:t>
      </w:r>
      <w:r w:rsidR="009C44B8" w:rsidRPr="00C81ACD">
        <w:rPr>
          <w:rFonts w:asciiTheme="majorHAnsi" w:hAnsiTheme="majorHAnsi" w:cs="Tahoma"/>
          <w:b/>
          <w:sz w:val="22"/>
          <w:szCs w:val="22"/>
        </w:rPr>
        <w:t>(Palazzina B UFFICIO PROTOCOLLO)</w:t>
      </w:r>
      <w:r w:rsidRPr="00C81ACD">
        <w:rPr>
          <w:rFonts w:asciiTheme="majorHAnsi" w:hAnsiTheme="majorHAnsi" w:cs="Tahoma"/>
          <w:b/>
          <w:sz w:val="22"/>
          <w:szCs w:val="22"/>
        </w:rPr>
        <w:t xml:space="preserve">- 33100 UDINE </w:t>
      </w:r>
      <w:r w:rsidRPr="00C81ACD">
        <w:rPr>
          <w:rFonts w:asciiTheme="majorHAnsi" w:hAnsiTheme="majorHAnsi" w:cs="Tahoma"/>
          <w:sz w:val="22"/>
          <w:szCs w:val="22"/>
        </w:rPr>
        <w:t xml:space="preserve">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Gli orari di apertura dell’Ufficio Protocollo dell’EGAS sono i seguenti:</w:t>
      </w:r>
    </w:p>
    <w:p w:rsidR="005C0DB7" w:rsidRPr="00C81ACD" w:rsidRDefault="005C0DB7" w:rsidP="00334EF3">
      <w:pPr>
        <w:numPr>
          <w:ilvl w:val="0"/>
          <w:numId w:val="4"/>
        </w:numPr>
        <w:contextualSpacing/>
        <w:jc w:val="both"/>
        <w:rPr>
          <w:rFonts w:asciiTheme="majorHAnsi" w:hAnsiTheme="majorHAnsi" w:cs="Tahoma"/>
          <w:sz w:val="22"/>
          <w:szCs w:val="22"/>
        </w:rPr>
      </w:pPr>
      <w:r w:rsidRPr="00C81ACD">
        <w:rPr>
          <w:rFonts w:asciiTheme="majorHAnsi" w:hAnsiTheme="majorHAnsi" w:cs="Tahoma"/>
          <w:sz w:val="22"/>
          <w:szCs w:val="22"/>
        </w:rPr>
        <w:t>dal lunedì al giovedì: 08.30 -16.00</w:t>
      </w:r>
    </w:p>
    <w:p w:rsidR="005C0DB7" w:rsidRPr="00C81ACD" w:rsidRDefault="005C0DB7" w:rsidP="00334EF3">
      <w:pPr>
        <w:numPr>
          <w:ilvl w:val="0"/>
          <w:numId w:val="4"/>
        </w:numPr>
        <w:contextualSpacing/>
        <w:jc w:val="both"/>
        <w:rPr>
          <w:rFonts w:asciiTheme="majorHAnsi" w:hAnsiTheme="majorHAnsi" w:cs="Tahoma"/>
          <w:sz w:val="22"/>
          <w:szCs w:val="22"/>
        </w:rPr>
      </w:pPr>
      <w:r w:rsidRPr="00C81ACD">
        <w:rPr>
          <w:rFonts w:asciiTheme="majorHAnsi" w:hAnsiTheme="majorHAnsi" w:cs="Tahoma"/>
          <w:sz w:val="22"/>
          <w:szCs w:val="22"/>
        </w:rPr>
        <w:t>venerdì: 8.30 – 13.00</w:t>
      </w:r>
    </w:p>
    <w:p w:rsidR="001F3F77" w:rsidRPr="00C81ACD" w:rsidRDefault="001F3F77" w:rsidP="001F3F77">
      <w:pPr>
        <w:contextualSpacing/>
        <w:jc w:val="both"/>
        <w:rPr>
          <w:rFonts w:asciiTheme="majorHAnsi" w:hAnsiTheme="majorHAnsi" w:cs="Tahoma"/>
          <w:sz w:val="22"/>
          <w:szCs w:val="22"/>
        </w:rPr>
      </w:pP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C81ACD" w:rsidRDefault="00C537E1" w:rsidP="005D5727">
      <w:pPr>
        <w:tabs>
          <w:tab w:val="left" w:pos="6096"/>
        </w:tabs>
        <w:ind w:left="426" w:hanging="426"/>
        <w:contextualSpacing/>
        <w:jc w:val="center"/>
        <w:rPr>
          <w:rFonts w:asciiTheme="majorHAnsi" w:hAnsiTheme="majorHAnsi" w:cs="Tahoma"/>
          <w:sz w:val="22"/>
          <w:szCs w:val="22"/>
        </w:rPr>
      </w:pPr>
    </w:p>
    <w:p w:rsidR="00C01511" w:rsidRPr="00C81ACD" w:rsidRDefault="00C01511" w:rsidP="005D5727">
      <w:pPr>
        <w:tabs>
          <w:tab w:val="left" w:pos="6096"/>
        </w:tabs>
        <w:ind w:left="426" w:hanging="426"/>
        <w:contextualSpacing/>
        <w:jc w:val="center"/>
        <w:rPr>
          <w:rFonts w:asciiTheme="majorHAnsi" w:hAnsiTheme="majorHAnsi" w:cs="Tahoma"/>
          <w:sz w:val="22"/>
          <w:szCs w:val="22"/>
        </w:rPr>
      </w:pPr>
    </w:p>
    <w:p w:rsidR="005C0DB7" w:rsidRPr="00C81ACD" w:rsidRDefault="005C0DB7" w:rsidP="005D5727">
      <w:pPr>
        <w:tabs>
          <w:tab w:val="left" w:pos="6096"/>
        </w:tabs>
        <w:ind w:left="426" w:hanging="426"/>
        <w:contextualSpacing/>
        <w:jc w:val="center"/>
        <w:rPr>
          <w:rFonts w:asciiTheme="majorHAnsi" w:hAnsiTheme="majorHAnsi" w:cs="Tahoma"/>
          <w:sz w:val="22"/>
          <w:szCs w:val="22"/>
        </w:rPr>
      </w:pPr>
      <w:r w:rsidRPr="00C81ACD">
        <w:rPr>
          <w:rFonts w:asciiTheme="majorHAnsi" w:hAnsiTheme="majorHAnsi" w:cs="Tahoma"/>
          <w:sz w:val="22"/>
          <w:szCs w:val="22"/>
        </w:rPr>
        <w:t xml:space="preserve">Art. 3 </w:t>
      </w: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(Documenti di partecipazione)</w:t>
      </w:r>
    </w:p>
    <w:p w:rsidR="005C0DB7" w:rsidRPr="00C81ACD" w:rsidRDefault="005C0DB7" w:rsidP="005D5727">
      <w:pPr>
        <w:pStyle w:val="Corpodeltesto23"/>
        <w:pBdr>
          <w:bottom w:val="none" w:sz="0" w:space="0" w:color="auto"/>
        </w:pBdr>
        <w:contextualSpacing/>
        <w:rPr>
          <w:rFonts w:asciiTheme="majorHAnsi" w:hAnsiTheme="majorHAnsi" w:cs="Tahoma"/>
          <w:sz w:val="22"/>
          <w:szCs w:val="22"/>
        </w:rPr>
      </w:pPr>
    </w:p>
    <w:p w:rsidR="005C0DB7" w:rsidRPr="00C81ACD" w:rsidRDefault="005C0DB7" w:rsidP="005D5727">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La ditta partecipante deve inserire all’interno della busta n. 1 la seguente documentazione:</w:t>
      </w:r>
    </w:p>
    <w:p w:rsidR="00B062DD" w:rsidRPr="00C81ACD" w:rsidRDefault="005C0DB7" w:rsidP="00334EF3">
      <w:pPr>
        <w:pStyle w:val="Corpodeltesto23"/>
        <w:numPr>
          <w:ilvl w:val="0"/>
          <w:numId w:val="3"/>
        </w:numPr>
        <w:pBdr>
          <w:bottom w:val="none" w:sz="0" w:space="0" w:color="auto"/>
        </w:pBdr>
        <w:contextualSpacing/>
        <w:rPr>
          <w:rFonts w:asciiTheme="majorHAnsi" w:hAnsiTheme="majorHAnsi" w:cs="Tahoma"/>
          <w:sz w:val="22"/>
          <w:szCs w:val="22"/>
        </w:rPr>
      </w:pPr>
      <w:r w:rsidRPr="00C81ACD">
        <w:rPr>
          <w:rFonts w:asciiTheme="majorHAnsi" w:hAnsiTheme="majorHAnsi" w:cs="Tahoma"/>
          <w:b/>
          <w:sz w:val="22"/>
          <w:szCs w:val="22"/>
        </w:rPr>
        <w:t>Dichiarazione sostitutiva</w:t>
      </w:r>
      <w:r w:rsidRPr="00C81ACD">
        <w:rPr>
          <w:rFonts w:asciiTheme="majorHAnsi" w:hAnsiTheme="majorHAnsi" w:cs="Tahoma"/>
          <w:sz w:val="22"/>
          <w:szCs w:val="22"/>
        </w:rPr>
        <w:t xml:space="preserve"> di certificazione e di atto di notorietà, a firma del legale rappresentante, redatta come da fac-simile (vedere Allegato “A” </w:t>
      </w:r>
      <w:r w:rsidR="005D5727" w:rsidRPr="00C81ACD">
        <w:rPr>
          <w:rFonts w:asciiTheme="majorHAnsi" w:hAnsiTheme="majorHAnsi" w:cs="Tahoma"/>
          <w:sz w:val="22"/>
          <w:szCs w:val="22"/>
        </w:rPr>
        <w:t>al disciplinare</w:t>
      </w:r>
      <w:r w:rsidRPr="00C81ACD">
        <w:rPr>
          <w:rFonts w:asciiTheme="majorHAnsi" w:hAnsiTheme="majorHAnsi" w:cs="Tahoma"/>
          <w:sz w:val="22"/>
          <w:szCs w:val="22"/>
        </w:rPr>
        <w:t xml:space="preserve">), corredato da fotocopia del documento di riconoscimento del sottoscrittore. </w:t>
      </w:r>
    </w:p>
    <w:p w:rsidR="00B062DD" w:rsidRPr="00C81ACD" w:rsidRDefault="005C0DB7" w:rsidP="00334EF3">
      <w:pPr>
        <w:pStyle w:val="Corpodeltesto23"/>
        <w:numPr>
          <w:ilvl w:val="0"/>
          <w:numId w:val="3"/>
        </w:numPr>
        <w:pBdr>
          <w:bottom w:val="none" w:sz="0" w:space="0" w:color="auto"/>
        </w:pBdr>
        <w:contextualSpacing/>
        <w:rPr>
          <w:rFonts w:asciiTheme="majorHAnsi" w:hAnsiTheme="majorHAnsi" w:cs="Tahoma"/>
          <w:sz w:val="22"/>
          <w:szCs w:val="22"/>
        </w:rPr>
      </w:pPr>
      <w:r w:rsidRPr="00C81ACD">
        <w:rPr>
          <w:rFonts w:asciiTheme="majorHAnsi" w:hAnsiTheme="majorHAnsi" w:cs="Tahoma"/>
          <w:b/>
          <w:sz w:val="22"/>
          <w:szCs w:val="22"/>
        </w:rPr>
        <w:t xml:space="preserve">Garanzia </w:t>
      </w:r>
      <w:r w:rsidRPr="00C81ACD">
        <w:rPr>
          <w:rFonts w:asciiTheme="majorHAnsi" w:hAnsiTheme="majorHAnsi" w:cs="Tahoma"/>
          <w:sz w:val="22"/>
          <w:szCs w:val="22"/>
        </w:rPr>
        <w:t xml:space="preserve">dell’importo indicato nella tabella di cui al Capitolato Speciale, costituita </w:t>
      </w:r>
      <w:proofErr w:type="spellStart"/>
      <w:r w:rsidRPr="00C81ACD">
        <w:rPr>
          <w:rFonts w:asciiTheme="majorHAnsi" w:hAnsiTheme="majorHAnsi" w:cs="Tahoma"/>
          <w:sz w:val="22"/>
          <w:szCs w:val="22"/>
        </w:rPr>
        <w:t>nelleforme</w:t>
      </w:r>
      <w:proofErr w:type="spellEnd"/>
      <w:r w:rsidRPr="00C81ACD">
        <w:rPr>
          <w:rFonts w:asciiTheme="majorHAnsi" w:hAnsiTheme="majorHAnsi" w:cs="Tahoma"/>
          <w:sz w:val="22"/>
          <w:szCs w:val="22"/>
        </w:rPr>
        <w:t xml:space="preserve"> previste dall’art. 93 del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C81ACD">
        <w:rPr>
          <w:rFonts w:asciiTheme="majorHAnsi" w:hAnsiTheme="majorHAnsi" w:cs="Tahoma"/>
          <w:sz w:val="22"/>
          <w:szCs w:val="22"/>
        </w:rPr>
        <w:t>s.i.m</w:t>
      </w:r>
      <w:proofErr w:type="spellEnd"/>
      <w:r w:rsidRPr="00C81AC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C81ACD" w:rsidRDefault="005C0DB7" w:rsidP="00B062DD">
      <w:pPr>
        <w:pStyle w:val="Corpodeltesto23"/>
        <w:pBdr>
          <w:bottom w:val="none" w:sz="0" w:space="0" w:color="auto"/>
        </w:pBdr>
        <w:ind w:left="720"/>
        <w:contextualSpacing/>
        <w:rPr>
          <w:rFonts w:asciiTheme="majorHAnsi" w:hAnsiTheme="majorHAnsi" w:cs="Tahoma"/>
          <w:sz w:val="22"/>
          <w:szCs w:val="22"/>
        </w:rPr>
      </w:pPr>
      <w:r w:rsidRPr="00C81ACD">
        <w:rPr>
          <w:rFonts w:asciiTheme="majorHAnsi" w:hAnsiTheme="majorHAnsi" w:cs="Tahoma"/>
          <w:sz w:val="22"/>
          <w:szCs w:val="22"/>
        </w:rPr>
        <w:t xml:space="preserve">La garanzia, intestata all’Ente per la gestione accentrata dei servizi condivisi (EGAS) Via Pozzuolo n. 330, deve avere validità </w:t>
      </w:r>
      <w:r w:rsidRPr="00C81ACD">
        <w:rPr>
          <w:rFonts w:asciiTheme="majorHAnsi" w:hAnsiTheme="majorHAnsi" w:cs="Tahoma"/>
          <w:b/>
          <w:sz w:val="22"/>
          <w:szCs w:val="22"/>
        </w:rPr>
        <w:t>per almeno 240 giorni</w:t>
      </w:r>
      <w:r w:rsidRPr="00C81ACD">
        <w:rPr>
          <w:rFonts w:asciiTheme="majorHAnsi" w:hAnsiTheme="majorHAnsi" w:cs="Tahoma"/>
          <w:sz w:val="22"/>
          <w:szCs w:val="22"/>
        </w:rPr>
        <w:t xml:space="preserve"> dalla data di presentazione dell’offerta. </w:t>
      </w:r>
    </w:p>
    <w:p w:rsidR="005C0DB7" w:rsidRPr="00C81ACD" w:rsidRDefault="005C0DB7" w:rsidP="007F22BA">
      <w:pPr>
        <w:pStyle w:val="Corpodeltesto23"/>
        <w:pBdr>
          <w:bottom w:val="none" w:sz="0" w:space="0" w:color="auto"/>
        </w:pBdr>
        <w:ind w:left="851"/>
        <w:contextualSpacing/>
        <w:rPr>
          <w:rFonts w:asciiTheme="majorHAnsi" w:hAnsiTheme="majorHAnsi" w:cs="Tahoma"/>
          <w:sz w:val="22"/>
          <w:szCs w:val="22"/>
        </w:rPr>
      </w:pPr>
      <w:r w:rsidRPr="00C81ACD">
        <w:rPr>
          <w:rFonts w:asciiTheme="majorHAnsi" w:hAnsiTheme="majorHAnsi" w:cs="Tahoma"/>
          <w:sz w:val="22"/>
          <w:szCs w:val="22"/>
        </w:rPr>
        <w:t>L’importo della garanzia e del suo eventuale rinnovo potrà e</w:t>
      </w:r>
      <w:r w:rsidR="00496CCE" w:rsidRPr="00C81ACD">
        <w:rPr>
          <w:rFonts w:asciiTheme="majorHAnsi" w:hAnsiTheme="majorHAnsi" w:cs="Tahoma"/>
          <w:sz w:val="22"/>
          <w:szCs w:val="22"/>
        </w:rPr>
        <w:t>ssere ridotto:</w:t>
      </w:r>
    </w:p>
    <w:p w:rsidR="005C0DB7" w:rsidRPr="00C81ACD" w:rsidRDefault="005C0DB7" w:rsidP="00334EF3">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C81ACD">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C81ACD" w:rsidRDefault="005C0DB7" w:rsidP="00334EF3">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C81ACD">
        <w:rPr>
          <w:rFonts w:asciiTheme="majorHAnsi" w:hAnsiTheme="majorHAnsi" w:cs="Tahoma"/>
          <w:sz w:val="22"/>
          <w:szCs w:val="22"/>
        </w:rPr>
        <w:t>del 30 %, anche cumulabile con la riduzione di cui al primo periodo</w:t>
      </w:r>
      <w:r w:rsidR="007930E3" w:rsidRPr="00C81ACD">
        <w:rPr>
          <w:rFonts w:asciiTheme="majorHAnsi" w:hAnsiTheme="majorHAnsi" w:cs="Tahoma"/>
          <w:sz w:val="22"/>
          <w:szCs w:val="22"/>
        </w:rPr>
        <w:t xml:space="preserve"> ed al periodo successivo</w:t>
      </w:r>
      <w:r w:rsidRPr="00C81ACD">
        <w:rPr>
          <w:rFonts w:asciiTheme="majorHAnsi" w:hAnsiTheme="majorHAnsi" w:cs="Tahoma"/>
          <w:sz w:val="22"/>
          <w:szCs w:val="22"/>
        </w:rPr>
        <w:t xml:space="preserve">, per gli operatori economici in possesso di registrazione al sistema comunitario di </w:t>
      </w:r>
      <w:proofErr w:type="spellStart"/>
      <w:r w:rsidRPr="00C81ACD">
        <w:rPr>
          <w:rFonts w:asciiTheme="majorHAnsi" w:hAnsiTheme="majorHAnsi" w:cs="Tahoma"/>
          <w:sz w:val="22"/>
          <w:szCs w:val="22"/>
        </w:rPr>
        <w:t>ecogestione</w:t>
      </w:r>
      <w:proofErr w:type="spellEnd"/>
      <w:r w:rsidRPr="00C81ACD">
        <w:rPr>
          <w:rFonts w:asciiTheme="majorHAnsi" w:hAnsiTheme="majorHAnsi" w:cs="Tahoma"/>
          <w:sz w:val="22"/>
          <w:szCs w:val="22"/>
        </w:rPr>
        <w:t xml:space="preserve"> e audit (EMAS), ai sensi del regolamento (CE) n. 1221/2009 del Parlamento europeo e del Consiglio, del 25 novembre 2009</w:t>
      </w:r>
      <w:r w:rsidR="007930E3" w:rsidRPr="00C81ACD">
        <w:rPr>
          <w:rFonts w:asciiTheme="majorHAnsi" w:hAnsiTheme="majorHAnsi" w:cs="Tahoma"/>
          <w:sz w:val="22"/>
          <w:szCs w:val="22"/>
        </w:rPr>
        <w:t>;</w:t>
      </w:r>
    </w:p>
    <w:p w:rsidR="005C0DB7" w:rsidRPr="00C81ACD" w:rsidRDefault="005C0DB7" w:rsidP="00334EF3">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C81ACD">
        <w:rPr>
          <w:rFonts w:asciiTheme="majorHAnsi" w:hAnsiTheme="majorHAnsi" w:cs="Tahoma"/>
          <w:sz w:val="22"/>
          <w:szCs w:val="22"/>
        </w:rPr>
        <w:t>del 20</w:t>
      </w:r>
      <w:r w:rsidR="007930E3" w:rsidRPr="00C81ACD">
        <w:rPr>
          <w:rFonts w:asciiTheme="majorHAnsi" w:hAnsiTheme="majorHAnsi" w:cs="Tahoma"/>
          <w:sz w:val="22"/>
          <w:szCs w:val="22"/>
        </w:rPr>
        <w:t xml:space="preserve"> % </w:t>
      </w:r>
      <w:r w:rsidRPr="00C81ACD">
        <w:rPr>
          <w:rFonts w:asciiTheme="majorHAnsi" w:hAnsiTheme="majorHAnsi" w:cs="Tahoma"/>
          <w:sz w:val="22"/>
          <w:szCs w:val="22"/>
        </w:rPr>
        <w:t>per gli operatori in possesso di certificazione ambientale ai sensi della norma UNI EN ISO 14001;</w:t>
      </w:r>
    </w:p>
    <w:p w:rsidR="005C0DB7" w:rsidRPr="00C81ACD" w:rsidRDefault="005C0DB7" w:rsidP="00334EF3">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C81ACD">
        <w:rPr>
          <w:rFonts w:asciiTheme="majorHAnsi" w:hAnsiTheme="majorHAnsi" w:cs="Tahoma"/>
          <w:sz w:val="22"/>
          <w:szCs w:val="22"/>
        </w:rPr>
        <w:t>del 20 %, anche cumulabile con la riduzione di cui ai periodi primo</w:t>
      </w:r>
      <w:r w:rsidR="0068268A" w:rsidRPr="00C81ACD">
        <w:rPr>
          <w:rFonts w:asciiTheme="majorHAnsi" w:hAnsiTheme="majorHAnsi" w:cs="Tahoma"/>
          <w:sz w:val="22"/>
          <w:szCs w:val="22"/>
        </w:rPr>
        <w:t>,</w:t>
      </w:r>
      <w:r w:rsidRPr="00C81ACD">
        <w:rPr>
          <w:rFonts w:asciiTheme="majorHAnsi" w:hAnsiTheme="majorHAnsi" w:cs="Tahoma"/>
          <w:sz w:val="22"/>
          <w:szCs w:val="22"/>
        </w:rPr>
        <w:t xml:space="preserve"> secondo</w:t>
      </w:r>
      <w:r w:rsidR="0068268A" w:rsidRPr="00C81ACD">
        <w:rPr>
          <w:rFonts w:asciiTheme="majorHAnsi" w:hAnsiTheme="majorHAnsi" w:cs="Tahoma"/>
          <w:sz w:val="22"/>
          <w:szCs w:val="22"/>
        </w:rPr>
        <w:t xml:space="preserve"> e terzo</w:t>
      </w:r>
      <w:r w:rsidRPr="00C81ACD">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C81ACD">
        <w:rPr>
          <w:rFonts w:asciiTheme="majorHAnsi" w:hAnsiTheme="majorHAnsi" w:cs="Tahoma"/>
          <w:sz w:val="22"/>
          <w:szCs w:val="22"/>
        </w:rPr>
        <w:t>Ecolabel</w:t>
      </w:r>
      <w:proofErr w:type="spellEnd"/>
      <w:r w:rsidRPr="00C81ACD">
        <w:rPr>
          <w:rFonts w:asciiTheme="majorHAnsi" w:hAnsiTheme="majorHAnsi" w:cs="Tahoma"/>
          <w:sz w:val="22"/>
          <w:szCs w:val="22"/>
        </w:rPr>
        <w:t xml:space="preserve"> UE) ai sensi del regolamento (CE) n. 66/2010 del Parlamento europeo e del Consiglio, del 25 novembre 2009;</w:t>
      </w:r>
    </w:p>
    <w:p w:rsidR="005C0DB7" w:rsidRPr="00C81ACD" w:rsidRDefault="005C0DB7" w:rsidP="00334EF3">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C81ACD">
        <w:rPr>
          <w:rFonts w:asciiTheme="majorHAnsi" w:hAnsiTheme="majorHAnsi" w:cs="Tahoma"/>
          <w:sz w:val="22"/>
          <w:szCs w:val="22"/>
        </w:rPr>
        <w:t xml:space="preserve">del 15%  per gli operatori economici che sviluppano un inventario di gas ad effetto serra ai sensi della norma UNI EN ISO 14064-1 o un'impronta climatica (carbon </w:t>
      </w:r>
      <w:proofErr w:type="spellStart"/>
      <w:r w:rsidRPr="00C81ACD">
        <w:rPr>
          <w:rFonts w:asciiTheme="majorHAnsi" w:hAnsiTheme="majorHAnsi" w:cs="Tahoma"/>
          <w:sz w:val="22"/>
          <w:szCs w:val="22"/>
        </w:rPr>
        <w:t>footprint</w:t>
      </w:r>
      <w:proofErr w:type="spellEnd"/>
      <w:r w:rsidRPr="00C81ACD">
        <w:rPr>
          <w:rFonts w:asciiTheme="majorHAnsi" w:hAnsiTheme="majorHAnsi" w:cs="Tahoma"/>
          <w:sz w:val="22"/>
          <w:szCs w:val="22"/>
        </w:rPr>
        <w:t xml:space="preserve">) di </w:t>
      </w:r>
      <w:r w:rsidRPr="00C81ACD">
        <w:rPr>
          <w:rFonts w:asciiTheme="majorHAnsi" w:hAnsiTheme="majorHAnsi" w:cs="Tahoma"/>
          <w:sz w:val="22"/>
          <w:szCs w:val="22"/>
        </w:rPr>
        <w:lastRenderedPageBreak/>
        <w:t xml:space="preserve">prodotto ai sensi della norma UNI ISO/TS 14067. </w:t>
      </w:r>
    </w:p>
    <w:p w:rsidR="005C0DB7" w:rsidRPr="00C81ACD"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C81ACD">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C81ACD"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C81ACD">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C81ACD">
        <w:rPr>
          <w:rFonts w:asciiTheme="majorHAnsi" w:hAnsiTheme="majorHAnsi" w:cs="Tahoma"/>
          <w:sz w:val="22"/>
          <w:szCs w:val="22"/>
        </w:rPr>
        <w:t>accountability</w:t>
      </w:r>
      <w:proofErr w:type="spellEnd"/>
      <w:r w:rsidRPr="00C81ACD">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C81ACD" w:rsidRDefault="005C0DB7" w:rsidP="007F22BA">
      <w:pPr>
        <w:pStyle w:val="Corpodeltesto23"/>
        <w:pBdr>
          <w:bottom w:val="none" w:sz="0" w:space="0" w:color="auto"/>
        </w:pBdr>
        <w:ind w:left="851"/>
        <w:contextualSpacing/>
        <w:rPr>
          <w:rFonts w:asciiTheme="majorHAnsi" w:hAnsiTheme="majorHAnsi" w:cs="Tahoma"/>
          <w:sz w:val="22"/>
          <w:szCs w:val="22"/>
        </w:rPr>
      </w:pPr>
      <w:r w:rsidRPr="00C81ACD">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C81ACD" w:rsidRDefault="005C0DB7" w:rsidP="007F22BA">
      <w:pPr>
        <w:pStyle w:val="Corpodeltesto23"/>
        <w:pBdr>
          <w:bottom w:val="none" w:sz="0" w:space="0" w:color="auto"/>
        </w:pBdr>
        <w:ind w:left="851"/>
        <w:contextualSpacing/>
        <w:rPr>
          <w:rFonts w:asciiTheme="majorHAnsi" w:hAnsiTheme="majorHAnsi" w:cs="Tahoma"/>
          <w:sz w:val="22"/>
          <w:szCs w:val="22"/>
        </w:rPr>
      </w:pPr>
      <w:r w:rsidRPr="00C81ACD">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C81ACD">
        <w:rPr>
          <w:rFonts w:asciiTheme="majorHAnsi" w:hAnsiTheme="majorHAnsi" w:cs="Tahoma"/>
          <w:sz w:val="22"/>
          <w:szCs w:val="22"/>
        </w:rPr>
        <w:t>D</w:t>
      </w:r>
      <w:r w:rsidR="00E626C0" w:rsidRPr="00C81ACD">
        <w:rPr>
          <w:rFonts w:asciiTheme="majorHAnsi" w:hAnsiTheme="majorHAnsi" w:cs="Tahoma"/>
          <w:sz w:val="22"/>
          <w:szCs w:val="22"/>
        </w:rPr>
        <w:t>.Lg</w:t>
      </w:r>
      <w:r w:rsidRPr="00C81ACD">
        <w:rPr>
          <w:rFonts w:asciiTheme="majorHAnsi" w:hAnsiTheme="majorHAnsi" w:cs="Tahoma"/>
          <w:sz w:val="22"/>
          <w:szCs w:val="22"/>
        </w:rPr>
        <w:t>s</w:t>
      </w:r>
      <w:r w:rsidR="00E626C0" w:rsidRPr="00C81ACD">
        <w:rPr>
          <w:rFonts w:asciiTheme="majorHAnsi" w:hAnsiTheme="majorHAnsi" w:cs="Tahoma"/>
          <w:sz w:val="22"/>
          <w:szCs w:val="22"/>
        </w:rPr>
        <w:t>.</w:t>
      </w:r>
      <w:proofErr w:type="spellEnd"/>
      <w:r w:rsidRPr="00C81ACD">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C81ACD"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C81ACD">
        <w:rPr>
          <w:rFonts w:asciiTheme="majorHAnsi" w:hAnsiTheme="majorHAnsi" w:cs="Tahoma"/>
          <w:b/>
          <w:sz w:val="22"/>
          <w:szCs w:val="22"/>
          <w:u w:val="single"/>
        </w:rPr>
        <w:t xml:space="preserve">Si precisa che l’amministrazione provvederà allo svincolo a mezzo lettera </w:t>
      </w:r>
      <w:r w:rsidR="00496CCE" w:rsidRPr="00C81ACD">
        <w:rPr>
          <w:rFonts w:asciiTheme="majorHAnsi" w:hAnsiTheme="majorHAnsi" w:cs="Tahoma"/>
          <w:b/>
          <w:sz w:val="22"/>
          <w:szCs w:val="22"/>
          <w:u w:val="single"/>
        </w:rPr>
        <w:t xml:space="preserve">PEC o fax </w:t>
      </w:r>
      <w:r w:rsidRPr="00C81ACD">
        <w:rPr>
          <w:rFonts w:asciiTheme="majorHAnsi" w:hAnsiTheme="majorHAnsi" w:cs="Tahoma"/>
          <w:b/>
          <w:sz w:val="22"/>
          <w:szCs w:val="22"/>
          <w:u w:val="single"/>
        </w:rPr>
        <w:t>e che il documento originale non verrà restituito alla ditta.</w:t>
      </w:r>
      <w:r w:rsidR="00C94969" w:rsidRPr="00C81ACD">
        <w:rPr>
          <w:rFonts w:asciiTheme="majorHAnsi" w:hAnsiTheme="majorHAnsi" w:cs="Tahoma"/>
          <w:b/>
          <w:sz w:val="22"/>
          <w:szCs w:val="22"/>
          <w:u w:val="single"/>
        </w:rPr>
        <w:t xml:space="preserve"> </w:t>
      </w:r>
    </w:p>
    <w:p w:rsidR="00B062DD" w:rsidRPr="00C81ACD"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C81ACD" w:rsidRDefault="005C0DB7" w:rsidP="00334EF3">
      <w:pPr>
        <w:pStyle w:val="Corpodeltesto23"/>
        <w:numPr>
          <w:ilvl w:val="0"/>
          <w:numId w:val="3"/>
        </w:numPr>
        <w:pBdr>
          <w:bottom w:val="none" w:sz="0" w:space="0" w:color="auto"/>
        </w:pBdr>
        <w:contextualSpacing/>
        <w:rPr>
          <w:rFonts w:asciiTheme="majorHAnsi" w:hAnsiTheme="majorHAnsi" w:cs="Tahoma"/>
          <w:sz w:val="22"/>
          <w:szCs w:val="22"/>
        </w:rPr>
      </w:pPr>
      <w:r w:rsidRPr="00C81ACD">
        <w:rPr>
          <w:rFonts w:asciiTheme="majorHAnsi" w:hAnsiTheme="majorHAnsi" w:cs="Tahoma"/>
          <w:b/>
          <w:sz w:val="22"/>
          <w:szCs w:val="22"/>
        </w:rPr>
        <w:t>Documento di impegno di un fideiussore</w:t>
      </w:r>
      <w:r w:rsidRPr="00C81ACD">
        <w:rPr>
          <w:rFonts w:asciiTheme="majorHAnsi" w:hAnsiTheme="majorHAnsi" w:cs="Tahoma"/>
          <w:sz w:val="22"/>
          <w:szCs w:val="22"/>
        </w:rPr>
        <w:t>, anche diverso da quello che ha rilasciato la garanzia provvisoria, a rilasciare la garanzia fideiussoria per l'esecuzione del contratto, di cui a</w:t>
      </w:r>
      <w:r w:rsidR="00496CCE" w:rsidRPr="00C81ACD">
        <w:rPr>
          <w:rFonts w:asciiTheme="majorHAnsi" w:hAnsiTheme="majorHAnsi" w:cs="Tahoma"/>
          <w:sz w:val="22"/>
          <w:szCs w:val="22"/>
        </w:rPr>
        <w:t>ll’</w:t>
      </w:r>
      <w:r w:rsidRPr="00C81ACD">
        <w:rPr>
          <w:rFonts w:asciiTheme="majorHAnsi" w:hAnsiTheme="majorHAnsi" w:cs="Tahoma"/>
          <w:sz w:val="22"/>
          <w:szCs w:val="22"/>
        </w:rPr>
        <w:t>articol</w:t>
      </w:r>
      <w:r w:rsidR="00496CCE" w:rsidRPr="00C81ACD">
        <w:rPr>
          <w:rFonts w:asciiTheme="majorHAnsi" w:hAnsiTheme="majorHAnsi" w:cs="Tahoma"/>
          <w:sz w:val="22"/>
          <w:szCs w:val="22"/>
        </w:rPr>
        <w:t>o</w:t>
      </w:r>
      <w:r w:rsidRPr="00C81ACD">
        <w:rPr>
          <w:rFonts w:asciiTheme="majorHAnsi" w:hAnsiTheme="majorHAnsi" w:cs="Tahoma"/>
          <w:sz w:val="22"/>
          <w:szCs w:val="22"/>
        </w:rPr>
        <w:t xml:space="preserve"> 103 del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C81ACD">
        <w:rPr>
          <w:rFonts w:asciiTheme="majorHAnsi" w:hAnsiTheme="majorHAnsi" w:cs="Tahoma"/>
          <w:sz w:val="22"/>
          <w:szCs w:val="22"/>
        </w:rPr>
        <w:t xml:space="preserve">te abbia costituito la cauzione </w:t>
      </w:r>
      <w:r w:rsidRPr="00C81ACD">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50/2016.</w:t>
      </w:r>
    </w:p>
    <w:p w:rsidR="005C0DB7" w:rsidRPr="00C81ACD" w:rsidRDefault="005C0DB7" w:rsidP="00334EF3">
      <w:pPr>
        <w:pStyle w:val="Corpodeltesto23"/>
        <w:numPr>
          <w:ilvl w:val="0"/>
          <w:numId w:val="3"/>
        </w:numPr>
        <w:pBdr>
          <w:bottom w:val="none" w:sz="0" w:space="0" w:color="auto"/>
        </w:pBdr>
        <w:contextualSpacing/>
        <w:rPr>
          <w:rFonts w:asciiTheme="majorHAnsi" w:hAnsiTheme="majorHAnsi" w:cs="Tahoma"/>
          <w:sz w:val="22"/>
          <w:szCs w:val="22"/>
        </w:rPr>
      </w:pPr>
      <w:r w:rsidRPr="00C81ACD">
        <w:rPr>
          <w:rFonts w:asciiTheme="majorHAnsi" w:hAnsiTheme="majorHAnsi" w:cs="Tahoma"/>
          <w:b/>
          <w:sz w:val="22"/>
          <w:szCs w:val="22"/>
        </w:rPr>
        <w:t>Il versamento</w:t>
      </w:r>
      <w:r w:rsidRPr="00C81ACD">
        <w:rPr>
          <w:rFonts w:asciiTheme="majorHAnsi" w:hAnsiTheme="majorHAnsi" w:cs="Tahoma"/>
          <w:sz w:val="22"/>
          <w:szCs w:val="22"/>
        </w:rPr>
        <w:t xml:space="preserve"> relativo alla contribuzione dovuta all’</w:t>
      </w:r>
      <w:r w:rsidR="007A5A6E" w:rsidRPr="00C81ACD">
        <w:rPr>
          <w:rFonts w:asciiTheme="majorHAnsi" w:hAnsiTheme="majorHAnsi" w:cs="Tahoma"/>
          <w:sz w:val="22"/>
          <w:szCs w:val="22"/>
        </w:rPr>
        <w:t>Autorità Nazionale Anti Corruzione</w:t>
      </w:r>
      <w:r w:rsidRPr="00C81ACD">
        <w:rPr>
          <w:rFonts w:asciiTheme="majorHAnsi" w:hAnsiTheme="majorHAnsi" w:cs="Tahoma"/>
          <w:sz w:val="22"/>
          <w:szCs w:val="22"/>
        </w:rPr>
        <w:t>, ai sensi dell’art. 1, comma 67 della Legge 23 dicembre 2005 n. 266, per gli importi indicati nella tabella di cui al Capitolato Speciale.</w:t>
      </w:r>
    </w:p>
    <w:p w:rsidR="005C0DB7" w:rsidRPr="00C81ACD" w:rsidRDefault="005C0DB7" w:rsidP="005D5727">
      <w:pPr>
        <w:pStyle w:val="Corpodeltesto23"/>
        <w:pBdr>
          <w:bottom w:val="none" w:sz="0" w:space="0" w:color="auto"/>
        </w:pBdr>
        <w:ind w:left="360"/>
        <w:contextualSpacing/>
        <w:rPr>
          <w:rFonts w:asciiTheme="majorHAnsi" w:hAnsiTheme="majorHAnsi" w:cs="Tahoma"/>
          <w:sz w:val="22"/>
          <w:szCs w:val="22"/>
        </w:rPr>
      </w:pPr>
      <w:r w:rsidRPr="00C81ACD">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C81ACD" w:rsidRDefault="005C0DB7" w:rsidP="00334EF3">
      <w:pPr>
        <w:pStyle w:val="Corpodeltesto23"/>
        <w:numPr>
          <w:ilvl w:val="0"/>
          <w:numId w:val="3"/>
        </w:numPr>
        <w:pBdr>
          <w:bottom w:val="none" w:sz="0" w:space="0" w:color="auto"/>
        </w:pBdr>
        <w:contextualSpacing/>
        <w:rPr>
          <w:rFonts w:asciiTheme="majorHAnsi" w:hAnsiTheme="majorHAnsi" w:cs="Tahoma"/>
          <w:sz w:val="22"/>
          <w:szCs w:val="22"/>
        </w:rPr>
      </w:pPr>
      <w:r w:rsidRPr="00C81ACD">
        <w:rPr>
          <w:rFonts w:asciiTheme="majorHAnsi" w:hAnsiTheme="majorHAnsi" w:cs="Tahoma"/>
          <w:b/>
          <w:sz w:val="22"/>
          <w:szCs w:val="22"/>
        </w:rPr>
        <w:t>Patto Integrità</w:t>
      </w:r>
      <w:r w:rsidRPr="00C81ACD">
        <w:rPr>
          <w:rFonts w:asciiTheme="majorHAnsi" w:hAnsiTheme="majorHAnsi" w:cs="Tahoma"/>
          <w:sz w:val="22"/>
          <w:szCs w:val="22"/>
        </w:rPr>
        <w:t xml:space="preserve"> debitamente sottoscritto dal legale rappresentante corredato da fotocopia del documento di riconoscimento del sottoscrittore (vedere Allegato “</w:t>
      </w:r>
      <w:r w:rsidR="00BE42E3" w:rsidRPr="00C81ACD">
        <w:rPr>
          <w:rFonts w:asciiTheme="majorHAnsi" w:hAnsiTheme="majorHAnsi" w:cs="Tahoma"/>
          <w:sz w:val="22"/>
          <w:szCs w:val="22"/>
        </w:rPr>
        <w:t>B</w:t>
      </w:r>
      <w:r w:rsidRPr="00C81ACD">
        <w:rPr>
          <w:rFonts w:asciiTheme="majorHAnsi" w:hAnsiTheme="majorHAnsi" w:cs="Tahoma"/>
          <w:sz w:val="22"/>
          <w:szCs w:val="22"/>
        </w:rPr>
        <w:t xml:space="preserve">” </w:t>
      </w:r>
      <w:r w:rsidR="005D5727" w:rsidRPr="00C81ACD">
        <w:rPr>
          <w:rFonts w:asciiTheme="majorHAnsi" w:hAnsiTheme="majorHAnsi" w:cs="Tahoma"/>
          <w:sz w:val="22"/>
          <w:szCs w:val="22"/>
        </w:rPr>
        <w:t>al disciplinare</w:t>
      </w:r>
      <w:r w:rsidRPr="00C81ACD">
        <w:rPr>
          <w:rFonts w:asciiTheme="majorHAnsi" w:hAnsiTheme="majorHAnsi" w:cs="Tahoma"/>
          <w:sz w:val="22"/>
          <w:szCs w:val="22"/>
        </w:rPr>
        <w:t xml:space="preserve">).  </w:t>
      </w:r>
    </w:p>
    <w:p w:rsidR="005C0DB7" w:rsidRPr="00C81ACD" w:rsidRDefault="005C0DB7" w:rsidP="00334EF3">
      <w:pPr>
        <w:pStyle w:val="Corpodeltesto23"/>
        <w:numPr>
          <w:ilvl w:val="0"/>
          <w:numId w:val="3"/>
        </w:numPr>
        <w:pBdr>
          <w:bottom w:val="none" w:sz="0" w:space="0" w:color="auto"/>
        </w:pBdr>
        <w:contextualSpacing/>
        <w:rPr>
          <w:rFonts w:asciiTheme="majorHAnsi" w:hAnsiTheme="majorHAnsi" w:cs="Tahoma"/>
          <w:sz w:val="22"/>
          <w:szCs w:val="22"/>
        </w:rPr>
      </w:pPr>
      <w:r w:rsidRPr="00C81ACD">
        <w:rPr>
          <w:rFonts w:asciiTheme="majorHAnsi" w:hAnsiTheme="majorHAnsi" w:cs="Tahoma"/>
          <w:b/>
          <w:sz w:val="22"/>
          <w:szCs w:val="22"/>
        </w:rPr>
        <w:t>PASSOE</w:t>
      </w:r>
      <w:r w:rsidRPr="00C81ACD">
        <w:rPr>
          <w:rFonts w:asciiTheme="majorHAnsi" w:hAnsiTheme="majorHAnsi" w:cs="Tahoma"/>
          <w:sz w:val="22"/>
          <w:szCs w:val="22"/>
        </w:rPr>
        <w:t xml:space="preserve"> ai fini della comprova del possesso dei requisiti di cui all’art. </w:t>
      </w:r>
      <w:r w:rsidR="00D161F4" w:rsidRPr="00C81ACD">
        <w:rPr>
          <w:rFonts w:asciiTheme="majorHAnsi" w:hAnsiTheme="majorHAnsi" w:cs="Tahoma"/>
          <w:sz w:val="22"/>
          <w:szCs w:val="22"/>
        </w:rPr>
        <w:t>80</w:t>
      </w:r>
      <w:r w:rsidRPr="00C81ACD">
        <w:rPr>
          <w:rFonts w:asciiTheme="majorHAnsi" w:hAnsiTheme="majorHAnsi" w:cs="Tahoma"/>
          <w:sz w:val="22"/>
          <w:szCs w:val="22"/>
        </w:rPr>
        <w:t xml:space="preserve"> </w:t>
      </w:r>
      <w:r w:rsidR="004B31C3" w:rsidRPr="00C81ACD">
        <w:rPr>
          <w:rFonts w:asciiTheme="majorHAnsi" w:hAnsiTheme="majorHAnsi" w:cs="Tahoma"/>
          <w:sz w:val="22"/>
          <w:szCs w:val="22"/>
        </w:rPr>
        <w:t xml:space="preserve">e all’art. 83, c.1 </w:t>
      </w:r>
      <w:proofErr w:type="spellStart"/>
      <w:r w:rsidR="004B31C3" w:rsidRPr="00C81ACD">
        <w:rPr>
          <w:rFonts w:asciiTheme="majorHAnsi" w:hAnsiTheme="majorHAnsi" w:cs="Tahoma"/>
          <w:sz w:val="22"/>
          <w:szCs w:val="22"/>
        </w:rPr>
        <w:t>lett.b</w:t>
      </w:r>
      <w:proofErr w:type="spellEnd"/>
      <w:r w:rsidR="004B31C3" w:rsidRPr="00C81ACD">
        <w:rPr>
          <w:rFonts w:asciiTheme="majorHAnsi" w:hAnsiTheme="majorHAnsi" w:cs="Tahoma"/>
          <w:sz w:val="22"/>
          <w:szCs w:val="22"/>
        </w:rPr>
        <w:t xml:space="preserve">) e </w:t>
      </w:r>
      <w:proofErr w:type="spellStart"/>
      <w:r w:rsidR="004B31C3" w:rsidRPr="00C81ACD">
        <w:rPr>
          <w:rFonts w:asciiTheme="majorHAnsi" w:hAnsiTheme="majorHAnsi" w:cs="Tahoma"/>
          <w:sz w:val="22"/>
          <w:szCs w:val="22"/>
        </w:rPr>
        <w:t>lett</w:t>
      </w:r>
      <w:proofErr w:type="spellEnd"/>
      <w:r w:rsidR="004B31C3" w:rsidRPr="00C81ACD">
        <w:rPr>
          <w:rFonts w:asciiTheme="majorHAnsi" w:hAnsiTheme="majorHAnsi" w:cs="Tahoma"/>
          <w:sz w:val="22"/>
          <w:szCs w:val="22"/>
        </w:rPr>
        <w:t xml:space="preserve">. c) </w:t>
      </w:r>
      <w:r w:rsidRPr="00C81ACD">
        <w:rPr>
          <w:rFonts w:asciiTheme="majorHAnsi" w:hAnsiTheme="majorHAnsi" w:cs="Tahoma"/>
          <w:sz w:val="22"/>
          <w:szCs w:val="22"/>
        </w:rPr>
        <w:t xml:space="preserve">del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xml:space="preserve">. </w:t>
      </w:r>
      <w:r w:rsidR="00D161F4" w:rsidRPr="00C81ACD">
        <w:rPr>
          <w:rFonts w:asciiTheme="majorHAnsi" w:hAnsiTheme="majorHAnsi" w:cs="Tahoma"/>
          <w:sz w:val="22"/>
          <w:szCs w:val="22"/>
        </w:rPr>
        <w:t>50</w:t>
      </w:r>
      <w:r w:rsidRPr="00C81ACD">
        <w:rPr>
          <w:rFonts w:asciiTheme="majorHAnsi" w:hAnsiTheme="majorHAnsi" w:cs="Tahoma"/>
          <w:sz w:val="22"/>
          <w:szCs w:val="22"/>
        </w:rPr>
        <w:t>/</w:t>
      </w:r>
      <w:r w:rsidR="00D161F4" w:rsidRPr="00C81ACD">
        <w:rPr>
          <w:rFonts w:asciiTheme="majorHAnsi" w:hAnsiTheme="majorHAnsi" w:cs="Tahoma"/>
          <w:sz w:val="22"/>
          <w:szCs w:val="22"/>
        </w:rPr>
        <w:t>2016</w:t>
      </w:r>
      <w:r w:rsidRPr="00C81ACD">
        <w:rPr>
          <w:rFonts w:asciiTheme="majorHAnsi" w:hAnsiTheme="majorHAnsi" w:cs="Tahoma"/>
          <w:sz w:val="22"/>
          <w:szCs w:val="22"/>
        </w:rPr>
        <w:t>;</w:t>
      </w:r>
    </w:p>
    <w:p w:rsidR="005C0DB7" w:rsidRPr="00C81ACD" w:rsidRDefault="005C0DB7" w:rsidP="00334EF3">
      <w:pPr>
        <w:pStyle w:val="Corpodeltesto23"/>
        <w:numPr>
          <w:ilvl w:val="0"/>
          <w:numId w:val="3"/>
        </w:numPr>
        <w:pBdr>
          <w:bottom w:val="none" w:sz="0" w:space="0" w:color="auto"/>
        </w:pBdr>
        <w:contextualSpacing/>
        <w:rPr>
          <w:rFonts w:asciiTheme="majorHAnsi" w:hAnsiTheme="majorHAnsi" w:cs="Tahoma"/>
          <w:sz w:val="22"/>
          <w:szCs w:val="22"/>
        </w:rPr>
      </w:pPr>
      <w:r w:rsidRPr="00C81ACD">
        <w:rPr>
          <w:rFonts w:asciiTheme="majorHAnsi" w:hAnsiTheme="majorHAnsi" w:cs="Tahoma"/>
          <w:b/>
          <w:sz w:val="22"/>
          <w:szCs w:val="22"/>
        </w:rPr>
        <w:t>Scheda fornitore</w:t>
      </w:r>
      <w:r w:rsidRPr="00C81ACD">
        <w:rPr>
          <w:rFonts w:asciiTheme="majorHAnsi" w:hAnsiTheme="majorHAnsi" w:cs="Tahoma"/>
          <w:sz w:val="22"/>
          <w:szCs w:val="22"/>
        </w:rPr>
        <w:t xml:space="preserve"> debitamente compilata, con l’indicazione del domicilio ai fini delle comunicazioni e il relativo numero di fax</w:t>
      </w:r>
      <w:r w:rsidR="00CB1238" w:rsidRPr="00C81ACD">
        <w:rPr>
          <w:rFonts w:asciiTheme="majorHAnsi" w:hAnsiTheme="majorHAnsi" w:cs="Tahoma"/>
          <w:sz w:val="22"/>
          <w:szCs w:val="22"/>
        </w:rPr>
        <w:t xml:space="preserve"> e/o</w:t>
      </w:r>
      <w:r w:rsidRPr="00C81ACD">
        <w:rPr>
          <w:rFonts w:asciiTheme="majorHAnsi" w:hAnsiTheme="majorHAnsi" w:cs="Tahoma"/>
          <w:sz w:val="22"/>
          <w:szCs w:val="22"/>
        </w:rPr>
        <w:t xml:space="preserve"> </w:t>
      </w:r>
      <w:r w:rsidR="001E3AB8" w:rsidRPr="00C81ACD">
        <w:rPr>
          <w:rFonts w:asciiTheme="majorHAnsi" w:hAnsiTheme="majorHAnsi" w:cs="Tahoma"/>
          <w:sz w:val="22"/>
          <w:szCs w:val="22"/>
        </w:rPr>
        <w:t xml:space="preserve">PEC </w:t>
      </w:r>
      <w:r w:rsidRPr="00C81ACD">
        <w:rPr>
          <w:rFonts w:asciiTheme="majorHAnsi" w:hAnsiTheme="majorHAnsi" w:cs="Tahoma"/>
          <w:sz w:val="22"/>
          <w:szCs w:val="22"/>
        </w:rPr>
        <w:t xml:space="preserve">(vedere Allegato “D” </w:t>
      </w:r>
      <w:r w:rsidR="005D5727" w:rsidRPr="00C81ACD">
        <w:rPr>
          <w:rFonts w:asciiTheme="majorHAnsi" w:hAnsiTheme="majorHAnsi" w:cs="Tahoma"/>
          <w:sz w:val="22"/>
          <w:szCs w:val="22"/>
        </w:rPr>
        <w:t>al disciplinare</w:t>
      </w:r>
      <w:r w:rsidRPr="00C81ACD">
        <w:rPr>
          <w:rFonts w:asciiTheme="majorHAnsi" w:hAnsiTheme="majorHAnsi" w:cs="Tahoma"/>
          <w:sz w:val="22"/>
          <w:szCs w:val="22"/>
        </w:rPr>
        <w:t xml:space="preserve">). </w:t>
      </w:r>
    </w:p>
    <w:p w:rsidR="005C0DB7" w:rsidRPr="00C81ACD" w:rsidRDefault="005C0DB7" w:rsidP="00334EF3">
      <w:pPr>
        <w:pStyle w:val="Corpodeltesto23"/>
        <w:numPr>
          <w:ilvl w:val="0"/>
          <w:numId w:val="3"/>
        </w:numPr>
        <w:pBdr>
          <w:bottom w:val="none" w:sz="0" w:space="0" w:color="auto"/>
        </w:pBdr>
        <w:contextualSpacing/>
        <w:rPr>
          <w:rFonts w:asciiTheme="majorHAnsi" w:hAnsiTheme="majorHAnsi" w:cs="Tahoma"/>
          <w:sz w:val="22"/>
          <w:szCs w:val="22"/>
        </w:rPr>
      </w:pPr>
      <w:r w:rsidRPr="00C81ACD">
        <w:rPr>
          <w:rFonts w:asciiTheme="majorHAnsi" w:hAnsiTheme="majorHAnsi" w:cs="Tahoma"/>
          <w:b/>
          <w:sz w:val="22"/>
          <w:szCs w:val="22"/>
        </w:rPr>
        <w:t xml:space="preserve">Informativa </w:t>
      </w:r>
      <w:r w:rsidRPr="00C81ACD">
        <w:rPr>
          <w:rFonts w:asciiTheme="majorHAnsi" w:hAnsiTheme="majorHAnsi" w:cs="Tahoma"/>
          <w:sz w:val="22"/>
          <w:szCs w:val="22"/>
        </w:rPr>
        <w:t xml:space="preserve">ai sensi dell'art. 13 del Codice della Privacy, debitamente controfirmata (vedere Allegato “C” </w:t>
      </w:r>
      <w:r w:rsidR="005D5727" w:rsidRPr="00C81ACD">
        <w:rPr>
          <w:rFonts w:asciiTheme="majorHAnsi" w:hAnsiTheme="majorHAnsi" w:cs="Tahoma"/>
          <w:sz w:val="22"/>
          <w:szCs w:val="22"/>
        </w:rPr>
        <w:t>al disciplinare</w:t>
      </w:r>
      <w:r w:rsidRPr="00C81ACD">
        <w:rPr>
          <w:rFonts w:asciiTheme="majorHAnsi" w:hAnsiTheme="majorHAnsi" w:cs="Tahoma"/>
          <w:sz w:val="22"/>
          <w:szCs w:val="22"/>
        </w:rPr>
        <w:t>).</w:t>
      </w:r>
    </w:p>
    <w:p w:rsidR="00BE42E3" w:rsidRPr="00C81ACD" w:rsidRDefault="00BE42E3" w:rsidP="00334EF3">
      <w:pPr>
        <w:pStyle w:val="Corpodeltesto23"/>
        <w:numPr>
          <w:ilvl w:val="0"/>
          <w:numId w:val="3"/>
        </w:numPr>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Elenco sintetico dei lotti ai quali la ditta partecipa, con indicazione - per ogni lotto - dell’importo del CIG versato (se dovuto) e dell’importo della cauzione versata;</w:t>
      </w:r>
    </w:p>
    <w:p w:rsidR="00070F93" w:rsidRPr="00C81ACD" w:rsidRDefault="00070F93" w:rsidP="005D5727">
      <w:pPr>
        <w:pStyle w:val="Corpodeltesto23"/>
        <w:pBdr>
          <w:bottom w:val="none" w:sz="0" w:space="0" w:color="auto"/>
        </w:pBdr>
        <w:contextualSpacing/>
        <w:rPr>
          <w:rFonts w:asciiTheme="majorHAnsi" w:hAnsiTheme="majorHAnsi" w:cs="Tahoma"/>
          <w:bCs/>
          <w:sz w:val="22"/>
          <w:szCs w:val="22"/>
        </w:rPr>
      </w:pPr>
    </w:p>
    <w:p w:rsidR="005C0DB7" w:rsidRPr="00C81ACD" w:rsidRDefault="005C0DB7" w:rsidP="005D5727">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I documenti di cui ai punti 1-2-3-4-5</w:t>
      </w:r>
      <w:r w:rsidR="00C537E1" w:rsidRPr="00C81ACD">
        <w:rPr>
          <w:rFonts w:asciiTheme="majorHAnsi" w:hAnsiTheme="majorHAnsi" w:cs="Tahoma"/>
          <w:sz w:val="22"/>
          <w:szCs w:val="22"/>
        </w:rPr>
        <w:t xml:space="preserve"> </w:t>
      </w:r>
      <w:r w:rsidRPr="00C81ACD">
        <w:rPr>
          <w:rFonts w:asciiTheme="majorHAnsi" w:hAnsiTheme="majorHAnsi" w:cs="Tahoma"/>
          <w:sz w:val="22"/>
          <w:szCs w:val="22"/>
        </w:rPr>
        <w:t>sono da considerarsi documentazione essenziale ai fini della partecipazione alla gara.</w:t>
      </w:r>
    </w:p>
    <w:p w:rsidR="005C0DB7" w:rsidRPr="00C81ACD" w:rsidRDefault="005C0DB7" w:rsidP="005D5727">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C81ACD" w:rsidRDefault="005C0DB7" w:rsidP="005D5727">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 xml:space="preserve">I concorrenti di altri Paesi Comunitari sono autorizzati a presentare la documentazione equipollente a </w:t>
      </w:r>
      <w:r w:rsidRPr="00C81ACD">
        <w:rPr>
          <w:rFonts w:asciiTheme="majorHAnsi" w:hAnsiTheme="majorHAnsi" w:cs="Tahoma"/>
          <w:sz w:val="22"/>
          <w:szCs w:val="22"/>
        </w:rPr>
        <w:lastRenderedPageBreak/>
        <w:t>quella richiesta.</w:t>
      </w:r>
    </w:p>
    <w:p w:rsidR="005C0DB7" w:rsidRPr="00C81ACD" w:rsidRDefault="005C0DB7" w:rsidP="005D5727">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L’EGAS si riserva di procedere ai relativi controlli, ai sensi di quanto previsto dalla D.P.R. 445/2000, nei confronti dei partecipanti alla gara.</w:t>
      </w:r>
    </w:p>
    <w:p w:rsidR="00C537E1" w:rsidRPr="00C81ACD"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C81ACD"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C81ACD">
        <w:rPr>
          <w:rFonts w:asciiTheme="majorHAnsi" w:hAnsiTheme="majorHAnsi" w:cs="Tahoma"/>
          <w:sz w:val="22"/>
          <w:szCs w:val="22"/>
        </w:rPr>
        <w:t>Art. 4</w:t>
      </w:r>
    </w:p>
    <w:p w:rsidR="005C0DB7" w:rsidRPr="00C81ACD"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C81ACD">
        <w:rPr>
          <w:rFonts w:asciiTheme="majorHAnsi" w:hAnsiTheme="majorHAnsi" w:cs="Tahoma"/>
          <w:sz w:val="22"/>
          <w:szCs w:val="22"/>
        </w:rPr>
        <w:t>(Soccorso istruttorio)</w:t>
      </w:r>
    </w:p>
    <w:p w:rsidR="00C01511" w:rsidRPr="00C81ACD"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C81ACD" w:rsidRDefault="005C0DB7" w:rsidP="007F22BA">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 xml:space="preserve">Ai sensi di quanto previsto dall’art. 83 comma 9 del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n. 50/2016 le carenze di qualsiasi elemento formale della domanda possono essere san</w:t>
      </w:r>
      <w:r w:rsidR="001C58E6" w:rsidRPr="00C81ACD">
        <w:rPr>
          <w:rFonts w:asciiTheme="majorHAnsi" w:hAnsiTheme="majorHAnsi" w:cs="Tahoma"/>
          <w:sz w:val="22"/>
          <w:szCs w:val="22"/>
        </w:rPr>
        <w:t>a</w:t>
      </w:r>
      <w:r w:rsidRPr="00C81ACD">
        <w:rPr>
          <w:rFonts w:asciiTheme="majorHAnsi" w:hAnsiTheme="majorHAnsi" w:cs="Tahoma"/>
          <w:sz w:val="22"/>
          <w:szCs w:val="22"/>
        </w:rPr>
        <w:t>t</w:t>
      </w:r>
      <w:r w:rsidR="001C58E6" w:rsidRPr="00C81ACD">
        <w:rPr>
          <w:rFonts w:asciiTheme="majorHAnsi" w:hAnsiTheme="majorHAnsi" w:cs="Tahoma"/>
          <w:sz w:val="22"/>
          <w:szCs w:val="22"/>
        </w:rPr>
        <w:t>e</w:t>
      </w:r>
      <w:r w:rsidRPr="00C81ACD">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C81ACD">
        <w:rPr>
          <w:rFonts w:asciiTheme="majorHAnsi" w:hAnsiTheme="majorHAnsi" w:cs="Tahoma"/>
          <w:sz w:val="22"/>
          <w:szCs w:val="22"/>
        </w:rPr>
        <w:t xml:space="preserve">(v. precedente art.3) </w:t>
      </w:r>
      <w:r w:rsidRPr="00C81ACD">
        <w:rPr>
          <w:rFonts w:asciiTheme="majorHAnsi" w:hAnsiTheme="majorHAnsi" w:cs="Tahoma"/>
          <w:sz w:val="22"/>
          <w:szCs w:val="22"/>
        </w:rPr>
        <w:t>e di cui agli artt. 80, 81 e 83 del medesimo decreto</w:t>
      </w:r>
      <w:r w:rsidR="001C58E6" w:rsidRPr="00C81ACD">
        <w:rPr>
          <w:rFonts w:asciiTheme="majorHAnsi" w:hAnsiTheme="majorHAnsi" w:cs="Tahoma"/>
          <w:sz w:val="22"/>
          <w:szCs w:val="22"/>
        </w:rPr>
        <w:t>,</w:t>
      </w:r>
      <w:r w:rsidRPr="00C81ACD">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C81ACD">
        <w:rPr>
          <w:rFonts w:asciiTheme="majorHAnsi" w:hAnsiTheme="majorHAnsi" w:cs="Tahoma"/>
          <w:sz w:val="22"/>
          <w:szCs w:val="22"/>
        </w:rPr>
        <w:t>de</w:t>
      </w:r>
      <w:r w:rsidR="001C58E6" w:rsidRPr="00C81ACD">
        <w:rPr>
          <w:rFonts w:asciiTheme="majorHAnsi" w:hAnsiTheme="majorHAnsi" w:cs="Tahoma"/>
          <w:sz w:val="22"/>
          <w:szCs w:val="22"/>
        </w:rPr>
        <w:t xml:space="preserve">ll'uno </w:t>
      </w:r>
      <w:r w:rsidRPr="00C81ACD">
        <w:rPr>
          <w:rFonts w:asciiTheme="majorHAnsi" w:hAnsiTheme="majorHAnsi" w:cs="Tahoma"/>
          <w:sz w:val="22"/>
          <w:szCs w:val="22"/>
        </w:rPr>
        <w:t xml:space="preserve">per </w:t>
      </w:r>
      <w:r w:rsidR="001C58E6" w:rsidRPr="00C81ACD">
        <w:rPr>
          <w:rFonts w:asciiTheme="majorHAnsi" w:hAnsiTheme="majorHAnsi" w:cs="Tahoma"/>
          <w:sz w:val="22"/>
          <w:szCs w:val="22"/>
        </w:rPr>
        <w:t>mille</w:t>
      </w:r>
      <w:r w:rsidRPr="00C81ACD">
        <w:rPr>
          <w:rFonts w:asciiTheme="majorHAnsi" w:hAnsiTheme="majorHAnsi" w:cs="Tahoma"/>
          <w:sz w:val="22"/>
          <w:szCs w:val="22"/>
        </w:rPr>
        <w:t xml:space="preserve"> del valore </w:t>
      </w:r>
      <w:r w:rsidR="00C01511" w:rsidRPr="00C81ACD">
        <w:rPr>
          <w:rFonts w:asciiTheme="majorHAnsi" w:hAnsiTheme="majorHAnsi" w:cs="Tahoma"/>
          <w:sz w:val="22"/>
          <w:szCs w:val="22"/>
        </w:rPr>
        <w:t>del lotto di</w:t>
      </w:r>
      <w:r w:rsidRPr="00C81ACD">
        <w:rPr>
          <w:rFonts w:asciiTheme="majorHAnsi" w:hAnsiTheme="majorHAnsi" w:cs="Tahoma"/>
          <w:sz w:val="22"/>
          <w:szCs w:val="22"/>
        </w:rPr>
        <w:t xml:space="preserve"> gara e comunque non superiore a 5.000 euro. In tal caso</w:t>
      </w:r>
      <w:r w:rsidR="001C58E6" w:rsidRPr="00C81ACD">
        <w:rPr>
          <w:rFonts w:asciiTheme="majorHAnsi" w:hAnsiTheme="majorHAnsi" w:cs="Tahoma"/>
          <w:sz w:val="22"/>
          <w:szCs w:val="22"/>
        </w:rPr>
        <w:t>, la stazione appaltante assegnerà</w:t>
      </w:r>
      <w:r w:rsidRPr="00C81ACD">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C81ACD" w:rsidRDefault="005C0DB7" w:rsidP="007F22BA">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La sanzione è dovuta esclusivamente in caso di regolarizzazione.</w:t>
      </w:r>
    </w:p>
    <w:p w:rsidR="001219F5" w:rsidRPr="00C81ACD" w:rsidRDefault="005C0DB7" w:rsidP="007F22BA">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Nei casi di irregolarità formali, ovvero di mancanza o incompletezza di dichiarazioni non essenziali, la stazione appaltante ne richiede</w:t>
      </w:r>
      <w:r w:rsidR="001219F5" w:rsidRPr="00C81ACD">
        <w:rPr>
          <w:rFonts w:asciiTheme="majorHAnsi" w:hAnsiTheme="majorHAnsi" w:cs="Tahoma"/>
          <w:sz w:val="22"/>
          <w:szCs w:val="22"/>
        </w:rPr>
        <w:t>rà</w:t>
      </w:r>
      <w:r w:rsidRPr="00C81ACD">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C81ACD" w:rsidRDefault="00542E06" w:rsidP="007F22BA">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Pr="00C81ACD" w:rsidRDefault="005C0DB7" w:rsidP="007F22BA">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 xml:space="preserve">Il pagamento della sanzione dovrà essere effettuato tramite </w:t>
      </w:r>
      <w:r w:rsidR="001E3AB8" w:rsidRPr="00C81ACD">
        <w:rPr>
          <w:rFonts w:asciiTheme="majorHAnsi" w:hAnsiTheme="majorHAnsi" w:cs="Tahoma"/>
          <w:sz w:val="22"/>
          <w:szCs w:val="22"/>
        </w:rPr>
        <w:t xml:space="preserve">BONIFICO </w:t>
      </w:r>
      <w:r w:rsidRPr="00C81ACD">
        <w:rPr>
          <w:rFonts w:asciiTheme="majorHAnsi" w:hAnsiTheme="majorHAnsi" w:cs="Tahoma"/>
          <w:sz w:val="22"/>
          <w:szCs w:val="22"/>
        </w:rPr>
        <w:t>sul c/c di Tesoreria n. IT 77 E 02008 12310 000103533637 intestato all’ EGAS.</w:t>
      </w:r>
    </w:p>
    <w:p w:rsidR="00C01511" w:rsidRPr="00C81ACD" w:rsidRDefault="00C01511" w:rsidP="007F22BA">
      <w:pPr>
        <w:pStyle w:val="Corpodeltesto23"/>
        <w:pBdr>
          <w:bottom w:val="none" w:sz="0" w:space="0" w:color="auto"/>
        </w:pBdr>
        <w:contextualSpacing/>
        <w:rPr>
          <w:rFonts w:asciiTheme="majorHAnsi" w:hAnsiTheme="majorHAnsi" w:cs="Tahoma"/>
          <w:sz w:val="22"/>
          <w:szCs w:val="22"/>
        </w:rPr>
      </w:pPr>
    </w:p>
    <w:p w:rsidR="00C01511" w:rsidRPr="00C81ACD" w:rsidRDefault="00C01511" w:rsidP="007F22BA">
      <w:pPr>
        <w:pStyle w:val="Corpodeltesto23"/>
        <w:pBdr>
          <w:bottom w:val="none" w:sz="0" w:space="0" w:color="auto"/>
        </w:pBdr>
        <w:contextualSpacing/>
        <w:rPr>
          <w:rFonts w:asciiTheme="majorHAnsi" w:hAnsiTheme="majorHAnsi" w:cs="Tahoma"/>
          <w:sz w:val="22"/>
          <w:szCs w:val="22"/>
        </w:rPr>
      </w:pP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 xml:space="preserve">Art. </w:t>
      </w:r>
      <w:r w:rsidR="008870BF" w:rsidRPr="00C81ACD">
        <w:rPr>
          <w:rFonts w:asciiTheme="majorHAnsi" w:hAnsiTheme="majorHAnsi" w:cs="Tahoma"/>
          <w:sz w:val="22"/>
          <w:szCs w:val="22"/>
        </w:rPr>
        <w:t>5</w:t>
      </w:r>
    </w:p>
    <w:p w:rsidR="005C0DB7" w:rsidRPr="00C81ACD" w:rsidRDefault="005C0DB7" w:rsidP="005D5727">
      <w:pPr>
        <w:tabs>
          <w:tab w:val="left" w:pos="6096"/>
        </w:tabs>
        <w:ind w:left="426" w:hanging="426"/>
        <w:contextualSpacing/>
        <w:jc w:val="center"/>
        <w:rPr>
          <w:rFonts w:asciiTheme="majorHAnsi" w:hAnsiTheme="majorHAnsi" w:cs="Tahoma"/>
          <w:sz w:val="22"/>
          <w:szCs w:val="22"/>
        </w:rPr>
      </w:pPr>
      <w:r w:rsidRPr="00C81ACD">
        <w:rPr>
          <w:rFonts w:asciiTheme="majorHAnsi" w:hAnsiTheme="majorHAnsi" w:cs="Tahoma"/>
          <w:sz w:val="22"/>
          <w:szCs w:val="22"/>
        </w:rPr>
        <w:t>(Caratteristiche offerta economica)</w:t>
      </w:r>
    </w:p>
    <w:p w:rsidR="005C0DB7" w:rsidRPr="00C81ACD" w:rsidRDefault="005C0DB7" w:rsidP="005D5727">
      <w:pPr>
        <w:pStyle w:val="Corpodeltesto23"/>
        <w:pBdr>
          <w:bottom w:val="none" w:sz="0" w:space="0" w:color="auto"/>
        </w:pBdr>
        <w:contextualSpacing/>
        <w:rPr>
          <w:rFonts w:asciiTheme="majorHAnsi" w:hAnsiTheme="majorHAnsi" w:cs="Tahoma"/>
          <w:sz w:val="22"/>
          <w:szCs w:val="22"/>
        </w:rPr>
      </w:pPr>
    </w:p>
    <w:p w:rsidR="005C0DB7" w:rsidRPr="00C81ACD" w:rsidRDefault="005C0DB7" w:rsidP="005D5727">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 xml:space="preserve">L’offerta economica (Busta n. </w:t>
      </w:r>
      <w:r w:rsidR="008943FA" w:rsidRPr="00C81ACD">
        <w:rPr>
          <w:rFonts w:asciiTheme="majorHAnsi" w:hAnsiTheme="majorHAnsi" w:cs="Tahoma"/>
          <w:sz w:val="22"/>
          <w:szCs w:val="22"/>
        </w:rPr>
        <w:t>2</w:t>
      </w:r>
      <w:r w:rsidRPr="00C81ACD">
        <w:rPr>
          <w:rFonts w:asciiTheme="majorHAnsi" w:hAnsiTheme="majorHAnsi" w:cs="Tahoma"/>
          <w:sz w:val="22"/>
          <w:szCs w:val="22"/>
        </w:rPr>
        <w:t>) dovrà essere redatta in lingua italiana e dovrà riportare tutte le informazioni di cui all’</w:t>
      </w:r>
      <w:r w:rsidRPr="00C81ACD">
        <w:rPr>
          <w:rFonts w:asciiTheme="majorHAnsi" w:hAnsiTheme="majorHAnsi" w:cs="Tahoma"/>
          <w:sz w:val="22"/>
          <w:szCs w:val="22"/>
          <w:u w:val="single"/>
        </w:rPr>
        <w:t>Allegato “E”</w:t>
      </w:r>
      <w:r w:rsidR="008C1D44" w:rsidRPr="00C81ACD">
        <w:rPr>
          <w:rFonts w:asciiTheme="majorHAnsi" w:hAnsiTheme="majorHAnsi" w:cs="Tahoma"/>
          <w:sz w:val="22"/>
          <w:szCs w:val="22"/>
        </w:rPr>
        <w:t xml:space="preserve"> </w:t>
      </w:r>
      <w:r w:rsidR="005D5727" w:rsidRPr="00C81ACD">
        <w:rPr>
          <w:rFonts w:asciiTheme="majorHAnsi" w:hAnsiTheme="majorHAnsi" w:cs="Tahoma"/>
          <w:sz w:val="22"/>
          <w:szCs w:val="22"/>
        </w:rPr>
        <w:t>al disciplinare</w:t>
      </w:r>
      <w:r w:rsidRPr="00C81ACD">
        <w:rPr>
          <w:rFonts w:asciiTheme="majorHAnsi" w:hAnsiTheme="majorHAnsi" w:cs="Tahoma"/>
          <w:sz w:val="22"/>
          <w:szCs w:val="22"/>
        </w:rPr>
        <w:t xml:space="preserve">. </w:t>
      </w:r>
      <w:r w:rsidR="008C1D44" w:rsidRPr="00C81ACD">
        <w:rPr>
          <w:rFonts w:asciiTheme="majorHAnsi" w:hAnsiTheme="majorHAnsi" w:cs="Tahoma"/>
          <w:sz w:val="22"/>
          <w:szCs w:val="22"/>
        </w:rPr>
        <w:t>Per il medesimo lotto, n</w:t>
      </w:r>
      <w:r w:rsidRPr="00C81ACD">
        <w:rPr>
          <w:rFonts w:asciiTheme="majorHAnsi" w:hAnsiTheme="majorHAnsi" w:cs="Tahoma"/>
          <w:sz w:val="22"/>
          <w:szCs w:val="22"/>
        </w:rPr>
        <w:t>on sono am</w:t>
      </w:r>
      <w:r w:rsidR="00B7201A" w:rsidRPr="00C81ACD">
        <w:rPr>
          <w:rFonts w:asciiTheme="majorHAnsi" w:hAnsiTheme="majorHAnsi" w:cs="Tahoma"/>
          <w:sz w:val="22"/>
          <w:szCs w:val="22"/>
        </w:rPr>
        <w:t>messe offerte “in alternativa”.</w:t>
      </w:r>
    </w:p>
    <w:p w:rsidR="00642D0C" w:rsidRPr="00C81ACD" w:rsidRDefault="00642D0C" w:rsidP="005D5727">
      <w:pPr>
        <w:contextualSpacing/>
        <w:jc w:val="both"/>
        <w:rPr>
          <w:rFonts w:asciiTheme="majorHAnsi" w:hAnsiTheme="majorHAnsi" w:cs="Tahoma"/>
          <w:sz w:val="22"/>
          <w:szCs w:val="22"/>
        </w:rPr>
      </w:pPr>
      <w:r w:rsidRPr="00C81ACD">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C81ACD" w:rsidRDefault="00642D0C" w:rsidP="005D5727">
      <w:pPr>
        <w:contextualSpacing/>
        <w:jc w:val="both"/>
        <w:outlineLvl w:val="0"/>
        <w:rPr>
          <w:rFonts w:asciiTheme="majorHAnsi" w:hAnsiTheme="majorHAnsi" w:cs="Tahoma"/>
          <w:sz w:val="22"/>
          <w:szCs w:val="22"/>
        </w:rPr>
      </w:pPr>
      <w:r w:rsidRPr="00C81ACD">
        <w:rPr>
          <w:rFonts w:asciiTheme="majorHAnsi" w:hAnsiTheme="majorHAnsi" w:cs="Tahoma"/>
          <w:sz w:val="22"/>
          <w:szCs w:val="22"/>
        </w:rPr>
        <w:t>L’offerta dovrà essere redatta in termini di prezzo fisso ed invariabile per tutta la durata della fornitura.</w:t>
      </w:r>
    </w:p>
    <w:p w:rsidR="008C1D44" w:rsidRPr="00C81ACD" w:rsidRDefault="008C1D44"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Si richiede altresì che nella Busta n. 3 la ditta concorrente </w:t>
      </w:r>
      <w:r w:rsidRPr="00C81ACD">
        <w:rPr>
          <w:rFonts w:asciiTheme="majorHAnsi" w:hAnsiTheme="majorHAnsi" w:cs="Tahoma"/>
          <w:sz w:val="22"/>
          <w:szCs w:val="22"/>
          <w:u w:val="single"/>
        </w:rPr>
        <w:t xml:space="preserve">inserisca un CD contenente la medesima offerta economica di cui sopra in formato </w:t>
      </w:r>
      <w:r w:rsidR="00B7201A" w:rsidRPr="00C81ACD">
        <w:rPr>
          <w:rFonts w:asciiTheme="majorHAnsi" w:hAnsiTheme="majorHAnsi" w:cs="Tahoma"/>
          <w:sz w:val="22"/>
          <w:szCs w:val="22"/>
          <w:u w:val="single"/>
        </w:rPr>
        <w:t xml:space="preserve">PDF e anche in formato </w:t>
      </w:r>
      <w:proofErr w:type="spellStart"/>
      <w:r w:rsidR="00B7201A" w:rsidRPr="00C81ACD">
        <w:rPr>
          <w:rFonts w:asciiTheme="majorHAnsi" w:hAnsiTheme="majorHAnsi" w:cs="Tahoma"/>
          <w:sz w:val="22"/>
          <w:szCs w:val="22"/>
          <w:u w:val="single"/>
        </w:rPr>
        <w:t>excel</w:t>
      </w:r>
      <w:proofErr w:type="spellEnd"/>
      <w:r w:rsidR="00B7201A" w:rsidRPr="00C81ACD">
        <w:rPr>
          <w:rFonts w:asciiTheme="majorHAnsi" w:hAnsiTheme="majorHAnsi" w:cs="Tahoma"/>
          <w:sz w:val="22"/>
          <w:szCs w:val="22"/>
          <w:u w:val="single"/>
        </w:rPr>
        <w:t xml:space="preserve"> /</w:t>
      </w:r>
      <w:r w:rsidRPr="00C81ACD">
        <w:rPr>
          <w:rFonts w:asciiTheme="majorHAnsi" w:hAnsiTheme="majorHAnsi" w:cs="Tahoma"/>
          <w:sz w:val="22"/>
          <w:szCs w:val="22"/>
          <w:u w:val="single"/>
        </w:rPr>
        <w:t xml:space="preserve"> word</w:t>
      </w:r>
      <w:r w:rsidRPr="00C81ACD">
        <w:rPr>
          <w:rFonts w:asciiTheme="majorHAnsi" w:hAnsiTheme="majorHAnsi" w:cs="Tahoma"/>
          <w:sz w:val="22"/>
          <w:szCs w:val="22"/>
        </w:rPr>
        <w:t>, in base allo schema previsto nel sopra citato Allegato “E” alle Norme. In caso di difformità tra i due formati (cartaceo ed elettronico), farà fede il formato cartaceo..</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La ditta dovrà inserire, nello schema </w:t>
      </w:r>
      <w:r w:rsidR="00E57A32" w:rsidRPr="00C81ACD">
        <w:rPr>
          <w:rFonts w:asciiTheme="majorHAnsi" w:hAnsiTheme="majorHAnsi" w:cs="Tahoma"/>
          <w:sz w:val="22"/>
          <w:szCs w:val="22"/>
        </w:rPr>
        <w:t xml:space="preserve">della struttura economica </w:t>
      </w:r>
      <w:r w:rsidRPr="00C81ACD">
        <w:rPr>
          <w:rFonts w:asciiTheme="majorHAnsi" w:hAnsiTheme="majorHAnsi" w:cs="Tahoma"/>
          <w:sz w:val="22"/>
          <w:szCs w:val="22"/>
        </w:rPr>
        <w:t xml:space="preserve">dell’offerta, gli </w:t>
      </w:r>
      <w:r w:rsidRPr="00C81ACD">
        <w:rPr>
          <w:rFonts w:asciiTheme="majorHAnsi" w:hAnsiTheme="majorHAnsi" w:cs="Tahoma"/>
          <w:sz w:val="22"/>
          <w:szCs w:val="22"/>
          <w:u w:val="single"/>
        </w:rPr>
        <w:t>oneri della sicurezza da rischio specifico</w:t>
      </w:r>
      <w:r w:rsidRPr="00C81ACD">
        <w:rPr>
          <w:rFonts w:asciiTheme="majorHAnsi" w:hAnsiTheme="majorHAnsi" w:cs="Tahoma"/>
          <w:sz w:val="22"/>
          <w:szCs w:val="22"/>
        </w:rPr>
        <w:t xml:space="preserve"> (art. 95, comma 10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sidRPr="00C81ACD">
        <w:rPr>
          <w:rFonts w:asciiTheme="majorHAnsi" w:hAnsiTheme="majorHAnsi" w:cs="Tahoma"/>
          <w:sz w:val="22"/>
          <w:szCs w:val="22"/>
        </w:rPr>
        <w:t>, che sono invece determinati dalla stazione appaltante</w:t>
      </w:r>
      <w:r w:rsidRPr="00C81ACD">
        <w:rPr>
          <w:rFonts w:asciiTheme="majorHAnsi" w:hAnsiTheme="majorHAnsi" w:cs="Tahoma"/>
          <w:sz w:val="22"/>
          <w:szCs w:val="22"/>
        </w:rPr>
        <w:t>. Nel caso specifico non si riscontrano interferenze per le quali intraprendere misure di prevenzione e protezione atte ad e</w:t>
      </w:r>
      <w:r w:rsidR="008C1D44" w:rsidRPr="00C81ACD">
        <w:rPr>
          <w:rFonts w:asciiTheme="majorHAnsi" w:hAnsiTheme="majorHAnsi" w:cs="Tahoma"/>
          <w:sz w:val="22"/>
          <w:szCs w:val="22"/>
        </w:rPr>
        <w:t>liminare e/o ridurre i rischi, p</w:t>
      </w:r>
      <w:r w:rsidRPr="00C81ACD">
        <w:rPr>
          <w:rFonts w:asciiTheme="majorHAnsi" w:hAnsiTheme="majorHAnsi" w:cs="Tahoma"/>
          <w:sz w:val="22"/>
          <w:szCs w:val="22"/>
        </w:rPr>
        <w:t xml:space="preserve">ertanto il valore degli </w:t>
      </w:r>
      <w:r w:rsidRPr="00C81ACD">
        <w:rPr>
          <w:rFonts w:asciiTheme="majorHAnsi" w:hAnsiTheme="majorHAnsi" w:cs="Tahoma"/>
          <w:sz w:val="22"/>
          <w:szCs w:val="22"/>
          <w:u w:val="single"/>
        </w:rPr>
        <w:t>oneri della sicurezza da rischi interferenziali</w:t>
      </w:r>
      <w:r w:rsidRPr="00C81ACD">
        <w:rPr>
          <w:rFonts w:asciiTheme="majorHAnsi" w:hAnsiTheme="majorHAnsi" w:cs="Tahoma"/>
          <w:sz w:val="22"/>
          <w:szCs w:val="22"/>
        </w:rPr>
        <w:t xml:space="preserve"> è pari a € 0</w:t>
      </w:r>
      <w:r w:rsidR="00522B5E" w:rsidRPr="00C81ACD">
        <w:rPr>
          <w:rFonts w:asciiTheme="majorHAnsi" w:hAnsiTheme="majorHAnsi" w:cs="Tahoma"/>
          <w:sz w:val="22"/>
          <w:szCs w:val="22"/>
        </w:rPr>
        <w:t xml:space="preserve"> </w:t>
      </w:r>
      <w:r w:rsidRPr="00C81ACD">
        <w:rPr>
          <w:rFonts w:asciiTheme="majorHAnsi" w:hAnsiTheme="majorHAnsi" w:cs="Tahoma"/>
          <w:sz w:val="22"/>
          <w:szCs w:val="22"/>
        </w:rPr>
        <w:t>(zero).</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lastRenderedPageBreak/>
        <w:t xml:space="preserve">L’offerta dovrà avere validità non inferiore </w:t>
      </w:r>
      <w:r w:rsidRPr="00C81ACD">
        <w:rPr>
          <w:rFonts w:asciiTheme="majorHAnsi" w:hAnsiTheme="majorHAnsi" w:cs="Tahoma"/>
          <w:b/>
          <w:sz w:val="22"/>
          <w:szCs w:val="22"/>
        </w:rPr>
        <w:t>a 240 giorni</w:t>
      </w:r>
      <w:r w:rsidRPr="00C81ACD">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C81ACD" w:rsidRDefault="005C0DB7" w:rsidP="005D5727">
      <w:pPr>
        <w:pStyle w:val="Corpodeltesto23"/>
        <w:pBdr>
          <w:bottom w:val="none" w:sz="0" w:space="0" w:color="auto"/>
        </w:pBdr>
        <w:contextualSpacing/>
        <w:rPr>
          <w:rFonts w:asciiTheme="majorHAnsi" w:hAnsiTheme="majorHAnsi" w:cs="Tahoma"/>
          <w:sz w:val="22"/>
          <w:szCs w:val="22"/>
        </w:rPr>
      </w:pPr>
      <w:r w:rsidRPr="00C81ACD">
        <w:rPr>
          <w:rFonts w:asciiTheme="majorHAnsi" w:hAnsiTheme="majorHAnsi" w:cs="Tahoma"/>
          <w:sz w:val="22"/>
          <w:szCs w:val="22"/>
        </w:rPr>
        <w:t>In caso di raggruppamento di imprese, l’offerta congiunta dovrà:</w:t>
      </w:r>
    </w:p>
    <w:p w:rsidR="005C0DB7" w:rsidRPr="00C81ACD" w:rsidRDefault="005C0DB7" w:rsidP="005D5727">
      <w:pPr>
        <w:numPr>
          <w:ilvl w:val="0"/>
          <w:numId w:val="1"/>
        </w:numPr>
        <w:contextualSpacing/>
        <w:jc w:val="both"/>
        <w:rPr>
          <w:rFonts w:asciiTheme="majorHAnsi" w:hAnsiTheme="majorHAnsi" w:cs="Tahoma"/>
          <w:sz w:val="22"/>
          <w:szCs w:val="22"/>
        </w:rPr>
      </w:pPr>
      <w:r w:rsidRPr="00C81ACD">
        <w:rPr>
          <w:rFonts w:asciiTheme="majorHAnsi" w:hAnsiTheme="majorHAnsi" w:cs="Tahoma"/>
          <w:sz w:val="22"/>
          <w:szCs w:val="22"/>
        </w:rPr>
        <w:t>essere sottoscritta dai Rappresentanti legali di tutte le imprese raggruppate;</w:t>
      </w:r>
    </w:p>
    <w:p w:rsidR="005C0DB7" w:rsidRPr="00C81ACD" w:rsidRDefault="005C0DB7" w:rsidP="005D5727">
      <w:pPr>
        <w:numPr>
          <w:ilvl w:val="0"/>
          <w:numId w:val="1"/>
        </w:numPr>
        <w:contextualSpacing/>
        <w:jc w:val="both"/>
        <w:rPr>
          <w:rFonts w:asciiTheme="majorHAnsi" w:hAnsiTheme="majorHAnsi" w:cs="Tahoma"/>
          <w:sz w:val="22"/>
          <w:szCs w:val="22"/>
        </w:rPr>
      </w:pPr>
      <w:r w:rsidRPr="00C81ACD">
        <w:rPr>
          <w:rFonts w:asciiTheme="majorHAnsi" w:hAnsiTheme="majorHAnsi" w:cs="Tahoma"/>
          <w:sz w:val="22"/>
          <w:szCs w:val="22"/>
        </w:rPr>
        <w:t>specificare le parti del servizio che saranno eseguite dalle singole imprese;</w:t>
      </w:r>
    </w:p>
    <w:p w:rsidR="005C0DB7" w:rsidRPr="00C81ACD" w:rsidRDefault="005C0DB7" w:rsidP="005D5727">
      <w:pPr>
        <w:numPr>
          <w:ilvl w:val="0"/>
          <w:numId w:val="1"/>
        </w:numPr>
        <w:contextualSpacing/>
        <w:jc w:val="both"/>
        <w:rPr>
          <w:rFonts w:asciiTheme="majorHAnsi" w:hAnsiTheme="majorHAnsi" w:cs="Tahoma"/>
          <w:sz w:val="22"/>
          <w:szCs w:val="22"/>
        </w:rPr>
      </w:pPr>
      <w:r w:rsidRPr="00C81ACD">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50/2016.</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C81ACD">
        <w:rPr>
          <w:rFonts w:asciiTheme="majorHAnsi" w:hAnsiTheme="majorHAnsi" w:cs="Tahoma"/>
          <w:sz w:val="22"/>
          <w:szCs w:val="22"/>
        </w:rPr>
        <w:t>ta</w:t>
      </w:r>
      <w:r w:rsidRPr="00C81ACD">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50/2016.</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50/2016; l’Amministrazione valuterà l’anomalia delle offerte secondo i criteri ivi descritti.</w:t>
      </w:r>
    </w:p>
    <w:p w:rsidR="005C0DB7" w:rsidRPr="00C81ACD" w:rsidRDefault="005C0DB7" w:rsidP="005D5727">
      <w:pPr>
        <w:contextualSpacing/>
        <w:jc w:val="both"/>
        <w:rPr>
          <w:rFonts w:asciiTheme="majorHAnsi" w:hAnsiTheme="majorHAnsi" w:cs="Tahoma"/>
          <w:sz w:val="22"/>
          <w:szCs w:val="22"/>
        </w:rPr>
      </w:pPr>
    </w:p>
    <w:p w:rsidR="008A4E19" w:rsidRPr="00C81ACD" w:rsidRDefault="008A4E19" w:rsidP="005D5727">
      <w:pPr>
        <w:contextualSpacing/>
        <w:jc w:val="both"/>
        <w:rPr>
          <w:rFonts w:asciiTheme="majorHAnsi" w:hAnsiTheme="majorHAnsi" w:cs="Tahoma"/>
          <w:sz w:val="22"/>
          <w:szCs w:val="22"/>
        </w:rPr>
      </w:pPr>
    </w:p>
    <w:p w:rsidR="005C0DB7" w:rsidRPr="00C81ACD" w:rsidRDefault="008870BF" w:rsidP="005D5727">
      <w:pPr>
        <w:contextualSpacing/>
        <w:jc w:val="center"/>
        <w:rPr>
          <w:rFonts w:asciiTheme="majorHAnsi" w:hAnsiTheme="majorHAnsi" w:cs="Tahoma"/>
          <w:sz w:val="22"/>
          <w:szCs w:val="22"/>
        </w:rPr>
      </w:pPr>
      <w:r w:rsidRPr="00C81ACD">
        <w:rPr>
          <w:rFonts w:asciiTheme="majorHAnsi" w:hAnsiTheme="majorHAnsi" w:cs="Tahoma"/>
          <w:sz w:val="22"/>
          <w:szCs w:val="22"/>
        </w:rPr>
        <w:t>Art. 6</w:t>
      </w: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(Procedura di individuazione della migliore offerta)</w:t>
      </w:r>
    </w:p>
    <w:p w:rsidR="005C0DB7" w:rsidRPr="00C81ACD" w:rsidRDefault="005C0DB7" w:rsidP="005D5727">
      <w:pPr>
        <w:ind w:right="-1"/>
        <w:contextualSpacing/>
        <w:jc w:val="both"/>
        <w:rPr>
          <w:rFonts w:asciiTheme="majorHAnsi" w:hAnsiTheme="majorHAnsi" w:cs="Tahoma"/>
          <w:sz w:val="22"/>
          <w:szCs w:val="22"/>
        </w:rPr>
      </w:pP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C81ACD">
        <w:rPr>
          <w:rFonts w:asciiTheme="majorHAnsi" w:hAnsiTheme="majorHAnsi" w:cs="Tahoma"/>
          <w:sz w:val="22"/>
          <w:szCs w:val="22"/>
        </w:rPr>
        <w:t xml:space="preserve">per ciascun lotto, </w:t>
      </w:r>
      <w:r w:rsidRPr="00C81ACD">
        <w:rPr>
          <w:rFonts w:asciiTheme="majorHAnsi" w:hAnsiTheme="majorHAnsi" w:cs="Tahoma"/>
          <w:sz w:val="22"/>
          <w:szCs w:val="22"/>
        </w:rPr>
        <w:t xml:space="preserve">secondo il criterio </w:t>
      </w:r>
      <w:r w:rsidR="009B7036" w:rsidRPr="00C81ACD">
        <w:rPr>
          <w:rFonts w:asciiTheme="majorHAnsi" w:hAnsiTheme="majorHAnsi" w:cs="Tahoma"/>
          <w:sz w:val="22"/>
          <w:szCs w:val="22"/>
        </w:rPr>
        <w:t>di cui all’art. 95 c.</w:t>
      </w:r>
      <w:r w:rsidR="008A4E19" w:rsidRPr="00C81ACD">
        <w:rPr>
          <w:rFonts w:asciiTheme="majorHAnsi" w:hAnsiTheme="majorHAnsi" w:cs="Tahoma"/>
          <w:sz w:val="22"/>
          <w:szCs w:val="22"/>
        </w:rPr>
        <w:t xml:space="preserve">2 del </w:t>
      </w:r>
      <w:proofErr w:type="spellStart"/>
      <w:r w:rsidR="008A4E19" w:rsidRPr="00C81ACD">
        <w:rPr>
          <w:rFonts w:asciiTheme="majorHAnsi" w:hAnsiTheme="majorHAnsi" w:cs="Tahoma"/>
          <w:sz w:val="22"/>
          <w:szCs w:val="22"/>
        </w:rPr>
        <w:t>D.Lgs.</w:t>
      </w:r>
      <w:proofErr w:type="spellEnd"/>
      <w:r w:rsidR="008A4E19" w:rsidRPr="00C81ACD">
        <w:rPr>
          <w:rFonts w:asciiTheme="majorHAnsi" w:hAnsiTheme="majorHAnsi" w:cs="Tahoma"/>
          <w:sz w:val="22"/>
          <w:szCs w:val="22"/>
        </w:rPr>
        <w:t xml:space="preserve"> 50/2016</w:t>
      </w:r>
      <w:r w:rsidR="009B7036" w:rsidRPr="00C81ACD">
        <w:rPr>
          <w:rFonts w:asciiTheme="majorHAnsi" w:hAnsiTheme="majorHAnsi" w:cs="Tahoma"/>
          <w:sz w:val="22"/>
          <w:szCs w:val="22"/>
        </w:rPr>
        <w:t xml:space="preserve">, </w:t>
      </w:r>
      <w:r w:rsidR="008A4E19" w:rsidRPr="00C81ACD">
        <w:rPr>
          <w:rFonts w:asciiTheme="majorHAnsi" w:hAnsiTheme="majorHAnsi" w:cs="Tahoma"/>
          <w:sz w:val="22"/>
          <w:szCs w:val="22"/>
        </w:rPr>
        <w:t>ovvero all’</w:t>
      </w:r>
      <w:r w:rsidR="008A4E19" w:rsidRPr="00C81ACD">
        <w:rPr>
          <w:rFonts w:asciiTheme="majorHAnsi" w:hAnsiTheme="majorHAnsi" w:cs="Tahoma"/>
          <w:b/>
          <w:sz w:val="22"/>
          <w:szCs w:val="22"/>
        </w:rPr>
        <w:t>offerta economicamente più vantaggiosa</w:t>
      </w:r>
      <w:r w:rsidR="008A4E19" w:rsidRPr="00C81ACD">
        <w:rPr>
          <w:rFonts w:asciiTheme="majorHAnsi" w:hAnsiTheme="majorHAnsi" w:cs="Tahoma"/>
          <w:sz w:val="22"/>
          <w:szCs w:val="22"/>
        </w:rPr>
        <w:t>.</w:t>
      </w:r>
    </w:p>
    <w:p w:rsidR="005C0DB7" w:rsidRPr="00C81ACD" w:rsidRDefault="005C0DB7" w:rsidP="005D5727">
      <w:pPr>
        <w:widowControl w:val="0"/>
        <w:contextualSpacing/>
        <w:jc w:val="both"/>
        <w:rPr>
          <w:rFonts w:asciiTheme="majorHAnsi" w:hAnsiTheme="majorHAnsi" w:cs="Tahoma"/>
          <w:sz w:val="22"/>
          <w:szCs w:val="22"/>
        </w:rPr>
      </w:pPr>
      <w:r w:rsidRPr="00C81ACD">
        <w:rPr>
          <w:rFonts w:asciiTheme="majorHAnsi" w:hAnsiTheme="majorHAnsi" w:cs="Tahoma"/>
          <w:sz w:val="22"/>
          <w:szCs w:val="22"/>
        </w:rPr>
        <w:t>I plichi verranno aperti presso la sede dell’EGAS in via Pozzuolo 330, 33100 Udine</w:t>
      </w:r>
      <w:r w:rsidR="008A4E19" w:rsidRPr="00C81ACD">
        <w:rPr>
          <w:rFonts w:asciiTheme="majorHAnsi" w:hAnsiTheme="majorHAnsi" w:cs="Tahoma"/>
          <w:sz w:val="22"/>
          <w:szCs w:val="22"/>
        </w:rPr>
        <w:t>, nel giorno e ora stabiliti nel Bando di gara.</w:t>
      </w:r>
      <w:r w:rsidRPr="00C81ACD">
        <w:rPr>
          <w:rFonts w:asciiTheme="majorHAnsi" w:hAnsiTheme="majorHAnsi" w:cs="Tahoma"/>
          <w:sz w:val="22"/>
          <w:szCs w:val="22"/>
        </w:rPr>
        <w:t>.</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La procedura di gara si svolgerà con le seguenti modalità:</w:t>
      </w:r>
    </w:p>
    <w:p w:rsidR="005C0DB7" w:rsidRPr="00C81ACD" w:rsidRDefault="005C0DB7" w:rsidP="005D5727">
      <w:pPr>
        <w:contextualSpacing/>
        <w:jc w:val="both"/>
        <w:rPr>
          <w:rFonts w:asciiTheme="majorHAnsi" w:hAnsiTheme="majorHAnsi" w:cs="Tahoma"/>
          <w:bCs/>
          <w:sz w:val="22"/>
          <w:szCs w:val="22"/>
        </w:rPr>
      </w:pPr>
    </w:p>
    <w:p w:rsidR="00D21E8F" w:rsidRPr="00C81ACD" w:rsidRDefault="00D21E8F" w:rsidP="00D21E8F">
      <w:pPr>
        <w:jc w:val="both"/>
        <w:rPr>
          <w:rFonts w:asciiTheme="majorHAnsi" w:hAnsiTheme="majorHAnsi" w:cs="Tahoma"/>
          <w:b/>
          <w:sz w:val="22"/>
          <w:szCs w:val="22"/>
        </w:rPr>
      </w:pPr>
      <w:r w:rsidRPr="00C81ACD">
        <w:rPr>
          <w:rFonts w:asciiTheme="majorHAnsi" w:hAnsiTheme="majorHAnsi" w:cs="Tahoma"/>
          <w:b/>
          <w:sz w:val="22"/>
          <w:szCs w:val="22"/>
        </w:rPr>
        <w:t>I° FASE: IN SEDUTA PUBBLICA</w:t>
      </w:r>
    </w:p>
    <w:p w:rsidR="00D21E8F" w:rsidRPr="00C81ACD" w:rsidRDefault="00D21E8F" w:rsidP="00D21E8F">
      <w:pPr>
        <w:jc w:val="both"/>
        <w:rPr>
          <w:rFonts w:asciiTheme="majorHAnsi" w:hAnsiTheme="majorHAnsi" w:cs="Tahoma"/>
          <w:sz w:val="22"/>
          <w:szCs w:val="22"/>
        </w:rPr>
      </w:pPr>
      <w:r w:rsidRPr="00C81ACD">
        <w:rPr>
          <w:rFonts w:asciiTheme="majorHAnsi" w:hAnsiTheme="majorHAnsi" w:cs="Tahoma"/>
          <w:sz w:val="22"/>
          <w:szCs w:val="22"/>
        </w:rPr>
        <w:t xml:space="preserve">Alla prima fase, che avrà luogo il </w:t>
      </w:r>
      <w:r w:rsidRPr="00C81ACD">
        <w:rPr>
          <w:rFonts w:asciiTheme="majorHAnsi" w:hAnsiTheme="majorHAnsi" w:cs="Tahoma"/>
          <w:b/>
          <w:sz w:val="22"/>
          <w:szCs w:val="22"/>
        </w:rPr>
        <w:t>giorno e all’ora indicati nel bando di gara</w:t>
      </w:r>
      <w:r w:rsidRPr="00C81ACD">
        <w:rPr>
          <w:rFonts w:asciiTheme="majorHAnsi" w:hAnsiTheme="majorHAnsi" w:cs="Tahoma"/>
          <w:i/>
          <w:sz w:val="22"/>
          <w:szCs w:val="22"/>
        </w:rPr>
        <w:t>,</w:t>
      </w:r>
      <w:r w:rsidRPr="00C81ACD">
        <w:rPr>
          <w:rFonts w:asciiTheme="majorHAnsi" w:hAnsiTheme="majorHAnsi" w:cs="Tahoma"/>
          <w:sz w:val="22"/>
          <w:szCs w:val="22"/>
        </w:rPr>
        <w:t xml:space="preserve"> potrà intervenire per qualsiasi effetto un rappresentante legale dell’Impresa concorrente o un’altra persona dallo stesso delegata, munita di apposita procura*.</w:t>
      </w:r>
    </w:p>
    <w:p w:rsidR="00D21E8F" w:rsidRPr="00C81ACD" w:rsidRDefault="00D21E8F" w:rsidP="00D21E8F">
      <w:pPr>
        <w:jc w:val="both"/>
        <w:rPr>
          <w:rFonts w:asciiTheme="majorHAnsi" w:hAnsiTheme="majorHAnsi" w:cs="Tahoma"/>
          <w:sz w:val="22"/>
          <w:szCs w:val="22"/>
        </w:rPr>
      </w:pPr>
      <w:r w:rsidRPr="00C81ACD">
        <w:rPr>
          <w:rFonts w:asciiTheme="majorHAnsi" w:hAnsiTheme="majorHAnsi"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C81ACD" w:rsidRDefault="00D21E8F" w:rsidP="00D21E8F">
      <w:pPr>
        <w:jc w:val="both"/>
        <w:rPr>
          <w:rFonts w:asciiTheme="majorHAnsi" w:hAnsiTheme="majorHAnsi" w:cs="Tahoma"/>
          <w:sz w:val="22"/>
          <w:szCs w:val="22"/>
        </w:rPr>
      </w:pPr>
    </w:p>
    <w:p w:rsidR="00D21E8F" w:rsidRPr="00C81ACD" w:rsidRDefault="00D21E8F" w:rsidP="00D21E8F">
      <w:pPr>
        <w:jc w:val="both"/>
        <w:rPr>
          <w:rFonts w:asciiTheme="majorHAnsi" w:hAnsiTheme="majorHAnsi" w:cs="Tahoma"/>
          <w:b/>
          <w:sz w:val="22"/>
          <w:szCs w:val="22"/>
        </w:rPr>
      </w:pPr>
      <w:r w:rsidRPr="00C81ACD">
        <w:rPr>
          <w:rFonts w:asciiTheme="majorHAnsi" w:hAnsiTheme="majorHAnsi" w:cs="Tahoma"/>
          <w:b/>
          <w:sz w:val="22"/>
          <w:szCs w:val="22"/>
        </w:rPr>
        <w:t xml:space="preserve">II° FASE: IN SEDUTA NON PUBBLICA </w:t>
      </w:r>
    </w:p>
    <w:p w:rsidR="00D21E8F" w:rsidRPr="00C81ACD" w:rsidRDefault="00D21E8F" w:rsidP="00D21E8F">
      <w:pPr>
        <w:jc w:val="both"/>
        <w:rPr>
          <w:rFonts w:asciiTheme="majorHAnsi" w:hAnsiTheme="majorHAnsi" w:cs="Tahoma"/>
          <w:sz w:val="22"/>
          <w:szCs w:val="22"/>
        </w:rPr>
      </w:pPr>
      <w:smartTag w:uri="urn:schemas-microsoft-com:office:smarttags" w:element="PersonName">
        <w:smartTagPr>
          <w:attr w:name="ProductID" w:val="La Commissione Giudicatrice"/>
        </w:smartTagPr>
        <w:r w:rsidRPr="00C81ACD">
          <w:rPr>
            <w:rFonts w:asciiTheme="majorHAnsi" w:hAnsiTheme="majorHAnsi" w:cs="Tahoma"/>
            <w:sz w:val="22"/>
            <w:szCs w:val="22"/>
          </w:rPr>
          <w:t>La Commissione Giudicatrice</w:t>
        </w:r>
      </w:smartTag>
      <w:r w:rsidRPr="00C81ACD">
        <w:rPr>
          <w:rFonts w:asciiTheme="majorHAnsi" w:hAnsiTheme="majorHAnsi"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C81ACD">
        <w:rPr>
          <w:rFonts w:asciiTheme="majorHAnsi" w:hAnsiTheme="majorHAnsi" w:cs="Tahoma"/>
          <w:sz w:val="22"/>
          <w:szCs w:val="22"/>
        </w:rPr>
        <w:tab/>
      </w:r>
    </w:p>
    <w:p w:rsidR="00D21E8F" w:rsidRPr="00C81ACD" w:rsidRDefault="00D21E8F" w:rsidP="00D21E8F">
      <w:pPr>
        <w:jc w:val="both"/>
        <w:rPr>
          <w:rFonts w:asciiTheme="majorHAnsi" w:hAnsiTheme="majorHAnsi" w:cs="Tahoma"/>
          <w:b/>
          <w:sz w:val="22"/>
          <w:szCs w:val="22"/>
        </w:rPr>
      </w:pPr>
    </w:p>
    <w:p w:rsidR="00D21E8F" w:rsidRPr="00C81ACD" w:rsidRDefault="00D21E8F" w:rsidP="00D21E8F">
      <w:pPr>
        <w:jc w:val="both"/>
        <w:rPr>
          <w:rFonts w:asciiTheme="majorHAnsi" w:hAnsiTheme="majorHAnsi" w:cs="Tahoma"/>
          <w:b/>
          <w:sz w:val="22"/>
          <w:szCs w:val="22"/>
        </w:rPr>
      </w:pPr>
      <w:r w:rsidRPr="00C81ACD">
        <w:rPr>
          <w:rFonts w:asciiTheme="majorHAnsi" w:hAnsiTheme="majorHAnsi" w:cs="Tahoma"/>
          <w:b/>
          <w:sz w:val="22"/>
          <w:szCs w:val="22"/>
        </w:rPr>
        <w:t>III° FASE: IN SEDUTA PUBBLICA</w:t>
      </w:r>
    </w:p>
    <w:p w:rsidR="00D21E8F" w:rsidRPr="00C81ACD" w:rsidRDefault="00D21E8F" w:rsidP="00D21E8F">
      <w:pPr>
        <w:jc w:val="both"/>
        <w:rPr>
          <w:rFonts w:asciiTheme="majorHAnsi" w:hAnsiTheme="majorHAnsi" w:cs="Tahoma"/>
          <w:sz w:val="22"/>
          <w:szCs w:val="22"/>
        </w:rPr>
      </w:pPr>
      <w:r w:rsidRPr="00C81ACD">
        <w:rPr>
          <w:rFonts w:asciiTheme="majorHAnsi" w:hAnsiTheme="majorHAnsi" w:cs="Tahoma"/>
          <w:sz w:val="22"/>
          <w:szCs w:val="22"/>
        </w:rPr>
        <w:lastRenderedPageBreak/>
        <w:t>Alla terza fase potrà intervenire per qualsiasi effetto un rappresentante legale dell’Impresa concorrente o un’altra persona dallo stesso delegata. In tal caso dovrà esibire all’autorità che presiede la gara idonea procura*.</w:t>
      </w:r>
    </w:p>
    <w:p w:rsidR="00D21E8F" w:rsidRPr="00C81ACD" w:rsidRDefault="00D21E8F" w:rsidP="00D21E8F">
      <w:pPr>
        <w:jc w:val="both"/>
        <w:rPr>
          <w:rFonts w:asciiTheme="majorHAnsi" w:hAnsiTheme="majorHAnsi" w:cs="Tahoma"/>
          <w:sz w:val="22"/>
          <w:szCs w:val="22"/>
        </w:rPr>
      </w:pPr>
      <w:r w:rsidRPr="00C81ACD">
        <w:rPr>
          <w:rFonts w:asciiTheme="majorHAnsi" w:hAnsiTheme="majorHAnsi"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C81ACD" w:rsidRDefault="00D21E8F" w:rsidP="00D21E8F">
      <w:pPr>
        <w:contextualSpacing/>
        <w:jc w:val="both"/>
        <w:rPr>
          <w:rFonts w:asciiTheme="majorHAnsi" w:hAnsiTheme="majorHAnsi" w:cs="Tahoma"/>
          <w:sz w:val="22"/>
          <w:szCs w:val="22"/>
        </w:rPr>
      </w:pPr>
      <w:r w:rsidRPr="00C81ACD">
        <w:rPr>
          <w:rFonts w:asciiTheme="majorHAnsi" w:hAnsiTheme="majorHAnsi" w:cs="Tahoma"/>
          <w:sz w:val="22"/>
          <w:szCs w:val="22"/>
        </w:rPr>
        <w:t>La fornitura verrà affidata alla ditta che avrà ottenuto il punteggio complessivo più elevato.</w:t>
      </w:r>
    </w:p>
    <w:p w:rsidR="008A4E19" w:rsidRPr="00C81ACD"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C81ACD"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C81ACD">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C81ACD" w:rsidRDefault="00185D44" w:rsidP="00334EF3">
      <w:pPr>
        <w:pStyle w:val="p8"/>
        <w:numPr>
          <w:ilvl w:val="0"/>
          <w:numId w:val="9"/>
        </w:numPr>
        <w:spacing w:line="240" w:lineRule="auto"/>
        <w:contextualSpacing/>
        <w:rPr>
          <w:rFonts w:asciiTheme="majorHAnsi" w:eastAsia="Times New Roman" w:hAnsiTheme="majorHAnsi" w:cs="Tahoma"/>
          <w:sz w:val="22"/>
          <w:szCs w:val="22"/>
          <w:lang w:val="it-IT"/>
        </w:rPr>
      </w:pPr>
      <w:r w:rsidRPr="00C81ACD">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C81ACD" w:rsidRDefault="00185D44" w:rsidP="00334EF3">
      <w:pPr>
        <w:pStyle w:val="Corpodeltesto21"/>
        <w:widowControl/>
        <w:numPr>
          <w:ilvl w:val="0"/>
          <w:numId w:val="9"/>
        </w:numPr>
        <w:pBdr>
          <w:bottom w:val="none" w:sz="0" w:space="0" w:color="auto"/>
        </w:pBdr>
        <w:tabs>
          <w:tab w:val="left" w:pos="1440"/>
        </w:tabs>
        <w:contextualSpacing/>
        <w:rPr>
          <w:rFonts w:asciiTheme="majorHAnsi" w:hAnsiTheme="majorHAnsi" w:cs="Tahoma"/>
          <w:sz w:val="22"/>
          <w:szCs w:val="22"/>
        </w:rPr>
      </w:pPr>
      <w:r w:rsidRPr="00C81ACD">
        <w:rPr>
          <w:rFonts w:asciiTheme="majorHAnsi" w:hAnsiTheme="majorHAnsi" w:cs="Tahoma"/>
          <w:sz w:val="22"/>
          <w:szCs w:val="22"/>
        </w:rPr>
        <w:t>se nessuno dei procuratori delle ditte dovesse risultare presente, si procederà subito mediante sorteggio.</w:t>
      </w:r>
    </w:p>
    <w:p w:rsidR="00D21E8F" w:rsidRPr="00C81ACD"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Pr="00C81ACD" w:rsidRDefault="00D21E8F" w:rsidP="005D5727">
      <w:pPr>
        <w:contextualSpacing/>
        <w:jc w:val="both"/>
        <w:rPr>
          <w:rFonts w:asciiTheme="majorHAnsi" w:hAnsiTheme="majorHAnsi" w:cs="Tahoma"/>
          <w:bCs/>
          <w:sz w:val="22"/>
          <w:szCs w:val="22"/>
        </w:rPr>
      </w:pPr>
      <w:r w:rsidRPr="00C81ACD">
        <w:rPr>
          <w:rFonts w:asciiTheme="majorHAnsi" w:hAnsiTheme="majorHAnsi" w:cs="Tahoma"/>
          <w:sz w:val="22"/>
          <w:szCs w:val="22"/>
        </w:rPr>
        <w:t xml:space="preserve">L’EGAS si riserva la facoltà di procedere all’individuazione anche in presenza di un’unica offerta valida, fatto salvo quanto previsto dall’art. </w:t>
      </w:r>
      <w:r w:rsidR="00AD46C7" w:rsidRPr="00C81ACD">
        <w:rPr>
          <w:rFonts w:asciiTheme="majorHAnsi" w:hAnsiTheme="majorHAnsi" w:cs="Tahoma"/>
          <w:sz w:val="22"/>
          <w:szCs w:val="22"/>
        </w:rPr>
        <w:t>95</w:t>
      </w:r>
      <w:r w:rsidRPr="00C81ACD">
        <w:rPr>
          <w:rFonts w:asciiTheme="majorHAnsi" w:hAnsiTheme="majorHAnsi" w:cs="Tahoma"/>
          <w:sz w:val="22"/>
          <w:szCs w:val="22"/>
        </w:rPr>
        <w:t xml:space="preserve"> comma </w:t>
      </w:r>
      <w:r w:rsidR="00AD46C7" w:rsidRPr="00C81ACD">
        <w:rPr>
          <w:rFonts w:asciiTheme="majorHAnsi" w:hAnsiTheme="majorHAnsi" w:cs="Tahoma"/>
          <w:sz w:val="22"/>
          <w:szCs w:val="22"/>
        </w:rPr>
        <w:t>12</w:t>
      </w:r>
      <w:r w:rsidRPr="00C81ACD">
        <w:rPr>
          <w:rFonts w:asciiTheme="majorHAnsi" w:hAnsiTheme="majorHAnsi" w:cs="Tahoma"/>
          <w:sz w:val="22"/>
          <w:szCs w:val="22"/>
        </w:rPr>
        <w:t xml:space="preserve"> </w:t>
      </w:r>
      <w:r w:rsidR="003479F7" w:rsidRPr="00C81ACD">
        <w:rPr>
          <w:rFonts w:asciiTheme="majorHAnsi" w:hAnsiTheme="majorHAnsi" w:cs="Tahoma"/>
          <w:sz w:val="22"/>
          <w:szCs w:val="22"/>
        </w:rPr>
        <w:t xml:space="preserve">del </w:t>
      </w:r>
      <w:proofErr w:type="spellStart"/>
      <w:r w:rsidR="003479F7" w:rsidRPr="00C81ACD">
        <w:rPr>
          <w:rFonts w:asciiTheme="majorHAnsi" w:hAnsiTheme="majorHAnsi" w:cs="Tahoma"/>
          <w:sz w:val="22"/>
          <w:szCs w:val="22"/>
        </w:rPr>
        <w:t>D.Lgs.</w:t>
      </w:r>
      <w:proofErr w:type="spellEnd"/>
      <w:r w:rsidR="003479F7" w:rsidRPr="00C81ACD">
        <w:rPr>
          <w:rFonts w:asciiTheme="majorHAnsi" w:hAnsiTheme="majorHAnsi" w:cs="Tahoma"/>
          <w:sz w:val="22"/>
          <w:szCs w:val="22"/>
        </w:rPr>
        <w:t xml:space="preserve"> 50/2016</w:t>
      </w:r>
      <w:r w:rsidRPr="00C81ACD">
        <w:rPr>
          <w:rFonts w:asciiTheme="majorHAnsi" w:hAnsiTheme="majorHAnsi" w:cs="Tahoma"/>
          <w:bCs/>
          <w:sz w:val="22"/>
          <w:szCs w:val="22"/>
        </w:rPr>
        <w:t>.</w:t>
      </w:r>
    </w:p>
    <w:p w:rsidR="00D21E8F" w:rsidRPr="00C81ACD" w:rsidRDefault="00D21E8F" w:rsidP="005D5727">
      <w:pPr>
        <w:contextualSpacing/>
        <w:jc w:val="both"/>
        <w:rPr>
          <w:rFonts w:asciiTheme="majorHAnsi" w:hAnsiTheme="majorHAnsi" w:cs="Tahoma"/>
          <w:sz w:val="22"/>
          <w:szCs w:val="22"/>
        </w:rPr>
      </w:pP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Ove necessario si procederà alla valutazione dell’anomalia delle offerte secondo i criteri di cui all’art. 97 del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50/2016 e quindi all’aggiudicazione definitiva tramite approvazione degli atti da parte del </w:t>
      </w:r>
      <w:r w:rsidR="00642D0C" w:rsidRPr="00C81ACD">
        <w:rPr>
          <w:rFonts w:asciiTheme="majorHAnsi" w:hAnsiTheme="majorHAnsi" w:cs="Tahoma"/>
          <w:sz w:val="22"/>
          <w:szCs w:val="22"/>
        </w:rPr>
        <w:t>Dirigente</w:t>
      </w:r>
      <w:r w:rsidRPr="00C81ACD">
        <w:rPr>
          <w:rFonts w:asciiTheme="majorHAnsi" w:hAnsiTheme="majorHAnsi" w:cs="Tahoma"/>
          <w:sz w:val="22"/>
          <w:szCs w:val="22"/>
        </w:rPr>
        <w:t xml:space="preserve"> dell’EGAS e relativa comunicazione alle parti interessate. </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50/2016).</w:t>
      </w:r>
    </w:p>
    <w:p w:rsidR="00DF0873" w:rsidRPr="00C81ACD" w:rsidRDefault="00DF0873" w:rsidP="005D5727">
      <w:pPr>
        <w:contextualSpacing/>
        <w:jc w:val="both"/>
        <w:rPr>
          <w:rFonts w:asciiTheme="majorHAnsi" w:hAnsiTheme="majorHAnsi" w:cs="Tahoma"/>
          <w:sz w:val="22"/>
          <w:szCs w:val="22"/>
        </w:rPr>
      </w:pPr>
      <w:r w:rsidRPr="00C81ACD">
        <w:rPr>
          <w:rFonts w:asciiTheme="majorHAnsi" w:hAnsiTheme="majorHAnsi" w:cs="Tahoma"/>
          <w:sz w:val="22"/>
          <w:szCs w:val="22"/>
        </w:rPr>
        <w:t>Detta verifica verrà effettuata</w:t>
      </w:r>
      <w:r w:rsidR="00C261BE" w:rsidRPr="00C81ACD">
        <w:rPr>
          <w:rFonts w:asciiTheme="majorHAnsi" w:hAnsiTheme="majorHAnsi" w:cs="Tahoma"/>
          <w:sz w:val="22"/>
          <w:szCs w:val="22"/>
        </w:rPr>
        <w:t>,</w:t>
      </w:r>
      <w:r w:rsidRPr="00C81ACD">
        <w:rPr>
          <w:rFonts w:asciiTheme="majorHAnsi" w:hAnsiTheme="majorHAnsi" w:cs="Tahoma"/>
          <w:sz w:val="22"/>
          <w:szCs w:val="22"/>
        </w:rPr>
        <w:t xml:space="preserve"> </w:t>
      </w:r>
      <w:r w:rsidR="001E0F59" w:rsidRPr="00C81ACD">
        <w:rPr>
          <w:rFonts w:asciiTheme="majorHAnsi" w:hAnsiTheme="majorHAnsi" w:cs="Tahoma"/>
          <w:sz w:val="22"/>
          <w:szCs w:val="22"/>
        </w:rPr>
        <w:t xml:space="preserve">nelle more </w:t>
      </w:r>
      <w:r w:rsidR="00C261BE" w:rsidRPr="00C81ACD">
        <w:rPr>
          <w:rFonts w:asciiTheme="majorHAnsi" w:hAnsiTheme="majorHAnsi" w:cs="Tahoma"/>
          <w:sz w:val="22"/>
          <w:szCs w:val="22"/>
        </w:rPr>
        <w:t xml:space="preserve">dell’istituzione della Banca dati nazionale degli operatori economici di cui all’art. 81 del D. </w:t>
      </w:r>
      <w:proofErr w:type="spellStart"/>
      <w:r w:rsidR="00C261BE" w:rsidRPr="00C81ACD">
        <w:rPr>
          <w:rFonts w:asciiTheme="majorHAnsi" w:hAnsiTheme="majorHAnsi" w:cs="Tahoma"/>
          <w:sz w:val="22"/>
          <w:szCs w:val="22"/>
        </w:rPr>
        <w:t>Lgs.vo</w:t>
      </w:r>
      <w:proofErr w:type="spellEnd"/>
      <w:r w:rsidR="00C261BE" w:rsidRPr="00C81ACD">
        <w:rPr>
          <w:rFonts w:asciiTheme="majorHAnsi" w:hAnsiTheme="majorHAnsi" w:cs="Tahoma"/>
          <w:sz w:val="22"/>
          <w:szCs w:val="22"/>
        </w:rPr>
        <w:t xml:space="preserve"> n.50/2016,</w:t>
      </w:r>
      <w:r w:rsidR="00C261BE" w:rsidRPr="00C81ACD">
        <w:rPr>
          <w:rFonts w:asciiTheme="majorHAnsi" w:hAnsiTheme="majorHAnsi"/>
          <w:color w:val="000000"/>
          <w:sz w:val="22"/>
          <w:szCs w:val="22"/>
          <w:shd w:val="clear" w:color="auto" w:fill="FFFFFF"/>
        </w:rPr>
        <w:t xml:space="preserve"> </w:t>
      </w:r>
      <w:r w:rsidRPr="00C81ACD">
        <w:rPr>
          <w:rFonts w:asciiTheme="majorHAnsi" w:hAnsiTheme="majorHAnsi" w:cs="Tahoma"/>
          <w:sz w:val="22"/>
          <w:szCs w:val="22"/>
        </w:rPr>
        <w:t xml:space="preserve">mediante </w:t>
      </w:r>
      <w:proofErr w:type="spellStart"/>
      <w:r w:rsidRPr="00C81ACD">
        <w:rPr>
          <w:rFonts w:asciiTheme="majorHAnsi" w:hAnsiTheme="majorHAnsi" w:cs="Tahoma"/>
          <w:sz w:val="22"/>
          <w:szCs w:val="22"/>
        </w:rPr>
        <w:t>AVCpass</w:t>
      </w:r>
      <w:proofErr w:type="spellEnd"/>
      <w:r w:rsidR="00C261BE" w:rsidRPr="00C81ACD">
        <w:rPr>
          <w:rFonts w:asciiTheme="majorHAnsi" w:hAnsiTheme="majorHAnsi" w:cs="Tahoma"/>
          <w:sz w:val="22"/>
          <w:szCs w:val="22"/>
        </w:rPr>
        <w:t>,</w:t>
      </w:r>
      <w:r w:rsidRPr="00C81ACD">
        <w:rPr>
          <w:rFonts w:asciiTheme="majorHAnsi" w:hAnsiTheme="majorHAnsi" w:cs="Tahoma"/>
          <w:sz w:val="22"/>
          <w:szCs w:val="22"/>
        </w:rPr>
        <w:t xml:space="preserve"> giusta Deliberazione. 111 del 20 dicembre 2012</w:t>
      </w:r>
      <w:r w:rsidR="00C261BE" w:rsidRPr="00C81ACD">
        <w:rPr>
          <w:rFonts w:asciiTheme="majorHAnsi" w:hAnsiTheme="majorHAnsi" w:cs="Tahoma"/>
          <w:sz w:val="22"/>
          <w:szCs w:val="22"/>
        </w:rPr>
        <w:t>,</w:t>
      </w:r>
      <w:r w:rsidRPr="00C81ACD">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C81ACD" w:rsidRDefault="00DF0873" w:rsidP="005D5727">
      <w:pPr>
        <w:contextualSpacing/>
        <w:jc w:val="both"/>
        <w:rPr>
          <w:rFonts w:asciiTheme="majorHAnsi" w:hAnsiTheme="majorHAnsi" w:cs="Tahoma"/>
          <w:b/>
          <w:sz w:val="22"/>
          <w:szCs w:val="22"/>
          <w:u w:val="single"/>
        </w:rPr>
      </w:pPr>
      <w:r w:rsidRPr="00C81ACD">
        <w:rPr>
          <w:rFonts w:asciiTheme="majorHAnsi" w:hAnsiTheme="majorHAnsi" w:cs="Tahoma"/>
          <w:b/>
          <w:sz w:val="22"/>
          <w:szCs w:val="22"/>
          <w:u w:val="single"/>
        </w:rPr>
        <w:t>Si precisa che qualsiasi anomalia del sistema AVCPASS riscont</w:t>
      </w:r>
      <w:r w:rsidR="00043E79" w:rsidRPr="00C81ACD">
        <w:rPr>
          <w:rFonts w:asciiTheme="majorHAnsi" w:hAnsiTheme="majorHAnsi" w:cs="Tahoma"/>
          <w:b/>
          <w:sz w:val="22"/>
          <w:szCs w:val="22"/>
          <w:u w:val="single"/>
        </w:rPr>
        <w:t>r</w:t>
      </w:r>
      <w:r w:rsidRPr="00C81ACD">
        <w:rPr>
          <w:rFonts w:asciiTheme="majorHAnsi" w:hAnsiTheme="majorHAnsi" w:cs="Tahoma"/>
          <w:b/>
          <w:sz w:val="22"/>
          <w:szCs w:val="22"/>
          <w:u w:val="single"/>
        </w:rPr>
        <w:t xml:space="preserve">ata da parte della ditta </w:t>
      </w:r>
      <w:r w:rsidR="00D95442" w:rsidRPr="00C81ACD">
        <w:rPr>
          <w:rFonts w:asciiTheme="majorHAnsi" w:hAnsiTheme="majorHAnsi" w:cs="Tahoma"/>
          <w:b/>
          <w:sz w:val="22"/>
          <w:szCs w:val="22"/>
          <w:u w:val="single"/>
        </w:rPr>
        <w:t>migliore offerente</w:t>
      </w:r>
      <w:r w:rsidRPr="00C81ACD">
        <w:rPr>
          <w:rFonts w:asciiTheme="majorHAnsi" w:hAnsiTheme="majorHAnsi" w:cs="Tahoma"/>
          <w:b/>
          <w:sz w:val="22"/>
          <w:szCs w:val="22"/>
          <w:u w:val="single"/>
        </w:rPr>
        <w:t xml:space="preserve"> durante la fase di comprova dei requisiti </w:t>
      </w:r>
      <w:r w:rsidR="001E0F59" w:rsidRPr="00C81ACD">
        <w:rPr>
          <w:rFonts w:asciiTheme="majorHAnsi" w:hAnsiTheme="majorHAnsi" w:cs="Tahoma"/>
          <w:b/>
          <w:sz w:val="22"/>
          <w:szCs w:val="22"/>
          <w:u w:val="single"/>
        </w:rPr>
        <w:t xml:space="preserve">di carattere generale, tecnico-professionale ed economico e finanziario </w:t>
      </w:r>
      <w:r w:rsidRPr="00C81ACD">
        <w:rPr>
          <w:rFonts w:asciiTheme="majorHAnsi" w:hAnsiTheme="majorHAnsi" w:cs="Tahoma"/>
          <w:b/>
          <w:sz w:val="22"/>
          <w:szCs w:val="22"/>
          <w:u w:val="single"/>
        </w:rPr>
        <w:t>dichiarati in sede di gara</w:t>
      </w:r>
      <w:r w:rsidR="00D95442" w:rsidRPr="00C81ACD">
        <w:rPr>
          <w:rFonts w:asciiTheme="majorHAnsi" w:hAnsiTheme="majorHAnsi" w:cs="Tahoma"/>
          <w:b/>
          <w:sz w:val="22"/>
          <w:szCs w:val="22"/>
          <w:u w:val="single"/>
        </w:rPr>
        <w:t>,</w:t>
      </w:r>
      <w:r w:rsidRPr="00C81ACD">
        <w:rPr>
          <w:rFonts w:asciiTheme="majorHAnsi" w:hAnsiTheme="majorHAnsi" w:cs="Tahoma"/>
          <w:b/>
          <w:sz w:val="22"/>
          <w:szCs w:val="22"/>
          <w:u w:val="single"/>
        </w:rPr>
        <w:t xml:space="preserve"> dovrà essere </w:t>
      </w:r>
      <w:r w:rsidR="00D95442" w:rsidRPr="00C81ACD">
        <w:rPr>
          <w:rFonts w:asciiTheme="majorHAnsi" w:hAnsiTheme="majorHAnsi" w:cs="Tahoma"/>
          <w:b/>
          <w:sz w:val="22"/>
          <w:szCs w:val="22"/>
          <w:u w:val="single"/>
        </w:rPr>
        <w:t xml:space="preserve">adeguatamente </w:t>
      </w:r>
      <w:r w:rsidRPr="00C81ACD">
        <w:rPr>
          <w:rFonts w:asciiTheme="majorHAnsi" w:hAnsiTheme="majorHAnsi" w:cs="Tahoma"/>
          <w:b/>
          <w:sz w:val="22"/>
          <w:szCs w:val="22"/>
          <w:u w:val="single"/>
        </w:rPr>
        <w:t xml:space="preserve">documentata </w:t>
      </w:r>
      <w:r w:rsidR="00D95442" w:rsidRPr="00C81ACD">
        <w:rPr>
          <w:rFonts w:asciiTheme="majorHAnsi" w:hAnsiTheme="majorHAnsi" w:cs="Tahoma"/>
          <w:b/>
          <w:sz w:val="22"/>
          <w:szCs w:val="22"/>
          <w:u w:val="single"/>
        </w:rPr>
        <w:t>e comunicata alla Stazione Appaltante entro e non oltre i termini fissati da</w:t>
      </w:r>
      <w:r w:rsidR="00043E79" w:rsidRPr="00C81ACD">
        <w:rPr>
          <w:rFonts w:asciiTheme="majorHAnsi" w:hAnsiTheme="majorHAnsi" w:cs="Tahoma"/>
          <w:b/>
          <w:sz w:val="22"/>
          <w:szCs w:val="22"/>
          <w:u w:val="single"/>
        </w:rPr>
        <w:t xml:space="preserve">lla richiesta inoltrata da </w:t>
      </w:r>
      <w:proofErr w:type="spellStart"/>
      <w:r w:rsidR="00043E79" w:rsidRPr="00C81ACD">
        <w:rPr>
          <w:rFonts w:asciiTheme="majorHAnsi" w:hAnsiTheme="majorHAnsi" w:cs="Tahoma"/>
          <w:b/>
          <w:sz w:val="22"/>
          <w:szCs w:val="22"/>
          <w:u w:val="single"/>
        </w:rPr>
        <w:t>Egas</w:t>
      </w:r>
      <w:proofErr w:type="spellEnd"/>
      <w:r w:rsidR="00D95442" w:rsidRPr="00C81ACD">
        <w:rPr>
          <w:rFonts w:asciiTheme="majorHAnsi" w:hAnsiTheme="majorHAnsi" w:cs="Tahoma"/>
          <w:b/>
          <w:sz w:val="22"/>
          <w:szCs w:val="22"/>
          <w:u w:val="single"/>
        </w:rPr>
        <w:t xml:space="preserve">, pena la definitiva esclusione dalla gara per mancata comprova dei </w:t>
      </w:r>
      <w:r w:rsidR="00C261BE" w:rsidRPr="00C81ACD">
        <w:rPr>
          <w:rFonts w:asciiTheme="majorHAnsi" w:hAnsiTheme="majorHAnsi" w:cs="Tahoma"/>
          <w:b/>
          <w:sz w:val="22"/>
          <w:szCs w:val="22"/>
          <w:u w:val="single"/>
        </w:rPr>
        <w:t xml:space="preserve">prescritti </w:t>
      </w:r>
      <w:r w:rsidR="00D95442" w:rsidRPr="00C81ACD">
        <w:rPr>
          <w:rFonts w:asciiTheme="majorHAnsi" w:hAnsiTheme="majorHAnsi" w:cs="Tahoma"/>
          <w:b/>
          <w:sz w:val="22"/>
          <w:szCs w:val="22"/>
          <w:u w:val="single"/>
        </w:rPr>
        <w:t>requisiti.</w:t>
      </w:r>
      <w:r w:rsidRPr="00C81ACD">
        <w:rPr>
          <w:rFonts w:asciiTheme="majorHAnsi" w:hAnsiTheme="majorHAnsi" w:cs="Tahoma"/>
          <w:b/>
          <w:sz w:val="22"/>
          <w:szCs w:val="22"/>
          <w:u w:val="single"/>
        </w:rPr>
        <w:t xml:space="preserve"> </w:t>
      </w:r>
    </w:p>
    <w:p w:rsidR="00205827" w:rsidRPr="00C81ACD" w:rsidRDefault="00205827" w:rsidP="005D5727">
      <w:pPr>
        <w:contextualSpacing/>
        <w:jc w:val="both"/>
        <w:rPr>
          <w:rFonts w:asciiTheme="majorHAnsi" w:hAnsiTheme="majorHAnsi" w:cs="Tahoma"/>
          <w:b/>
          <w:sz w:val="22"/>
          <w:szCs w:val="22"/>
          <w:u w:val="single"/>
        </w:rPr>
      </w:pP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50/2016).</w:t>
      </w:r>
    </w:p>
    <w:p w:rsidR="005C0DB7" w:rsidRPr="00C81ACD" w:rsidRDefault="005C0DB7" w:rsidP="005D5727">
      <w:pPr>
        <w:contextualSpacing/>
        <w:jc w:val="both"/>
        <w:rPr>
          <w:rFonts w:asciiTheme="majorHAnsi" w:hAnsiTheme="majorHAnsi" w:cs="Tahoma"/>
          <w:sz w:val="22"/>
          <w:szCs w:val="22"/>
        </w:rPr>
      </w:pPr>
    </w:p>
    <w:p w:rsidR="005C0DB7" w:rsidRPr="00C81ACD" w:rsidRDefault="005C0DB7" w:rsidP="005D5727">
      <w:pPr>
        <w:autoSpaceDE w:val="0"/>
        <w:autoSpaceDN w:val="0"/>
        <w:adjustRightInd w:val="0"/>
        <w:contextualSpacing/>
        <w:jc w:val="both"/>
        <w:rPr>
          <w:rFonts w:asciiTheme="majorHAnsi" w:hAnsiTheme="majorHAnsi" w:cs="Tahoma"/>
          <w:i/>
          <w:color w:val="000000"/>
          <w:sz w:val="22"/>
          <w:szCs w:val="22"/>
        </w:rPr>
      </w:pPr>
      <w:r w:rsidRPr="00C81ACD">
        <w:rPr>
          <w:rFonts w:asciiTheme="majorHAnsi" w:hAnsiTheme="majorHAnsi" w:cs="Tahoma"/>
          <w:color w:val="000000"/>
          <w:sz w:val="22"/>
          <w:szCs w:val="22"/>
        </w:rPr>
        <w:t>*</w:t>
      </w:r>
      <w:r w:rsidRPr="00C81ACD">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C81ACD">
        <w:rPr>
          <w:rFonts w:asciiTheme="majorHAnsi" w:hAnsiTheme="majorHAnsi" w:cs="Tahoma"/>
          <w:i/>
          <w:color w:val="000000"/>
          <w:sz w:val="22"/>
          <w:szCs w:val="22"/>
          <w:u w:val="single"/>
        </w:rPr>
        <w:t>copia del documento di riconoscimento</w:t>
      </w:r>
      <w:r w:rsidRPr="00C81ACD">
        <w:rPr>
          <w:rFonts w:asciiTheme="majorHAnsi" w:hAnsiTheme="majorHAnsi" w:cs="Tahoma"/>
          <w:i/>
          <w:color w:val="000000"/>
          <w:sz w:val="22"/>
          <w:szCs w:val="22"/>
        </w:rPr>
        <w:t xml:space="preserve"> e </w:t>
      </w:r>
      <w:r w:rsidRPr="00C81ACD">
        <w:rPr>
          <w:rFonts w:asciiTheme="majorHAnsi" w:hAnsiTheme="majorHAnsi" w:cs="Tahoma"/>
          <w:i/>
          <w:color w:val="000000"/>
          <w:sz w:val="22"/>
          <w:szCs w:val="22"/>
          <w:u w:val="single"/>
        </w:rPr>
        <w:t>copia della procura</w:t>
      </w:r>
      <w:r w:rsidRPr="00C81ACD">
        <w:rPr>
          <w:rFonts w:asciiTheme="majorHAnsi" w:hAnsiTheme="majorHAnsi" w:cs="Tahoma"/>
          <w:i/>
          <w:color w:val="000000"/>
          <w:sz w:val="22"/>
          <w:szCs w:val="22"/>
        </w:rPr>
        <w:t xml:space="preserve"> da consegnare al personale dell</w:t>
      </w:r>
      <w:r w:rsidRPr="00C81ACD">
        <w:rPr>
          <w:rFonts w:asciiTheme="majorHAnsi" w:hAnsiTheme="majorHAnsi" w:cs="Tahoma"/>
          <w:sz w:val="22"/>
          <w:szCs w:val="22"/>
        </w:rPr>
        <w:t>’EGAS</w:t>
      </w:r>
      <w:r w:rsidRPr="00C81ACD">
        <w:rPr>
          <w:rFonts w:asciiTheme="majorHAnsi" w:hAnsiTheme="majorHAnsi" w:cs="Tahoma"/>
          <w:i/>
          <w:color w:val="000000"/>
          <w:sz w:val="22"/>
          <w:szCs w:val="22"/>
        </w:rPr>
        <w:t>.</w:t>
      </w:r>
    </w:p>
    <w:p w:rsidR="005C0DB7" w:rsidRPr="00C81ACD"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C81ACD"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 xml:space="preserve">Art. </w:t>
      </w:r>
      <w:r w:rsidR="008870BF" w:rsidRPr="00C81ACD">
        <w:rPr>
          <w:rFonts w:asciiTheme="majorHAnsi" w:hAnsiTheme="majorHAnsi" w:cs="Tahoma"/>
          <w:sz w:val="22"/>
          <w:szCs w:val="22"/>
        </w:rPr>
        <w:t>7</w:t>
      </w: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(Requisiti tecnici)</w:t>
      </w:r>
    </w:p>
    <w:p w:rsidR="005C0DB7" w:rsidRPr="00C81ACD" w:rsidRDefault="005C0DB7" w:rsidP="005D5727">
      <w:pPr>
        <w:contextualSpacing/>
        <w:jc w:val="center"/>
        <w:rPr>
          <w:rFonts w:asciiTheme="majorHAnsi" w:hAnsiTheme="majorHAnsi" w:cs="Tahoma"/>
          <w:sz w:val="22"/>
          <w:szCs w:val="22"/>
        </w:rPr>
      </w:pP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lastRenderedPageBreak/>
        <w:t xml:space="preserve">I </w:t>
      </w:r>
      <w:r w:rsidR="009B7036" w:rsidRPr="00C81ACD">
        <w:rPr>
          <w:rFonts w:asciiTheme="majorHAnsi" w:hAnsiTheme="majorHAnsi" w:cs="Tahoma"/>
          <w:sz w:val="22"/>
          <w:szCs w:val="22"/>
        </w:rPr>
        <w:t>prodotti</w:t>
      </w:r>
      <w:r w:rsidRPr="00C81ACD">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C81ACD" w:rsidRDefault="002B622A" w:rsidP="005D5727">
      <w:pPr>
        <w:contextualSpacing/>
        <w:jc w:val="both"/>
        <w:rPr>
          <w:rFonts w:asciiTheme="majorHAnsi" w:hAnsiTheme="majorHAnsi" w:cs="Tahoma"/>
          <w:sz w:val="22"/>
          <w:szCs w:val="22"/>
        </w:rPr>
      </w:pPr>
    </w:p>
    <w:p w:rsidR="002B622A" w:rsidRPr="00C81ACD" w:rsidRDefault="002B622A"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50/2016.</w:t>
      </w:r>
    </w:p>
    <w:p w:rsidR="005C0DB7" w:rsidRPr="00C81ACD" w:rsidRDefault="005C0DB7" w:rsidP="005D5727">
      <w:pPr>
        <w:ind w:right="-1"/>
        <w:contextualSpacing/>
        <w:jc w:val="both"/>
        <w:rPr>
          <w:rFonts w:asciiTheme="majorHAnsi" w:hAnsiTheme="majorHAnsi" w:cs="Tahoma"/>
          <w:sz w:val="22"/>
          <w:szCs w:val="22"/>
        </w:rPr>
      </w:pPr>
    </w:p>
    <w:p w:rsidR="003E637E" w:rsidRPr="00C81ACD" w:rsidRDefault="003E637E" w:rsidP="005D5727">
      <w:pPr>
        <w:ind w:right="-1"/>
        <w:contextualSpacing/>
        <w:jc w:val="both"/>
        <w:rPr>
          <w:rFonts w:asciiTheme="majorHAnsi" w:hAnsiTheme="majorHAnsi" w:cs="Tahoma"/>
          <w:sz w:val="22"/>
          <w:szCs w:val="22"/>
        </w:rPr>
      </w:pP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 xml:space="preserve">Art. </w:t>
      </w:r>
      <w:r w:rsidR="001D0678" w:rsidRPr="00C81ACD">
        <w:rPr>
          <w:rFonts w:asciiTheme="majorHAnsi" w:hAnsiTheme="majorHAnsi" w:cs="Tahoma"/>
          <w:sz w:val="22"/>
          <w:szCs w:val="22"/>
        </w:rPr>
        <w:t>8</w:t>
      </w: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(Criteri e parametri per la valutazione delle offerte )</w:t>
      </w:r>
    </w:p>
    <w:p w:rsidR="005C0DB7" w:rsidRPr="00C81ACD" w:rsidRDefault="005C0DB7" w:rsidP="005D5727">
      <w:pPr>
        <w:contextualSpacing/>
        <w:jc w:val="both"/>
        <w:rPr>
          <w:rFonts w:asciiTheme="majorHAnsi" w:hAnsiTheme="majorHAnsi" w:cs="Tahoma"/>
          <w:sz w:val="22"/>
          <w:szCs w:val="22"/>
        </w:rPr>
      </w:pPr>
    </w:p>
    <w:p w:rsidR="003E637E" w:rsidRPr="00C81ACD" w:rsidRDefault="003E637E" w:rsidP="003E637E">
      <w:pPr>
        <w:jc w:val="both"/>
        <w:rPr>
          <w:rFonts w:asciiTheme="majorHAnsi" w:hAnsiTheme="majorHAnsi" w:cs="Tahoma"/>
          <w:bCs/>
          <w:sz w:val="22"/>
        </w:rPr>
      </w:pPr>
      <w:r w:rsidRPr="00C81ACD">
        <w:rPr>
          <w:rFonts w:asciiTheme="majorHAnsi" w:hAnsiTheme="majorHAnsi"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C81ACD" w:rsidRDefault="003E637E" w:rsidP="003E637E">
      <w:pPr>
        <w:jc w:val="both"/>
        <w:rPr>
          <w:rFonts w:asciiTheme="majorHAnsi" w:hAnsiTheme="majorHAnsi" w:cs="Tahoma"/>
          <w:bCs/>
          <w:sz w:val="22"/>
        </w:rPr>
      </w:pPr>
      <w:r w:rsidRPr="00C81ACD">
        <w:rPr>
          <w:rFonts w:asciiTheme="majorHAnsi" w:hAnsiTheme="majorHAnsi" w:cs="Tahoma"/>
          <w:bCs/>
          <w:sz w:val="22"/>
        </w:rPr>
        <w:t xml:space="preserve">La Commissione Giudicatrice appositamente nominata </w:t>
      </w:r>
      <w:r w:rsidRPr="00C81ACD">
        <w:rPr>
          <w:rFonts w:asciiTheme="majorHAnsi" w:hAnsiTheme="majorHAnsi" w:cs="Tahoma"/>
          <w:sz w:val="22"/>
          <w:szCs w:val="22"/>
        </w:rPr>
        <w:t>dall’EGAS</w:t>
      </w:r>
      <w:r w:rsidRPr="00C81ACD">
        <w:rPr>
          <w:rFonts w:asciiTheme="majorHAnsi" w:hAnsiTheme="majorHAnsi" w:cs="Tahoma"/>
          <w:bCs/>
          <w:sz w:val="22"/>
        </w:rPr>
        <w:t>, laddove lo riterrà necessario, potrà in sede di valutazione richiedere alle ditte partecipanti tutte le ulteriori informazioni e/o elaborati ritenuti necessari per formulare una più precisa valutazione della fornitura offerta.</w:t>
      </w:r>
    </w:p>
    <w:p w:rsidR="003E637E" w:rsidRPr="00C81ACD" w:rsidRDefault="003E637E" w:rsidP="003E637E">
      <w:pPr>
        <w:jc w:val="both"/>
        <w:rPr>
          <w:rFonts w:asciiTheme="majorHAnsi" w:hAnsiTheme="majorHAnsi" w:cs="Tahoma"/>
          <w:bCs/>
          <w:sz w:val="22"/>
          <w:szCs w:val="22"/>
        </w:rPr>
      </w:pPr>
    </w:p>
    <w:p w:rsidR="00205827" w:rsidRPr="00C81ACD" w:rsidRDefault="003E637E" w:rsidP="003E637E">
      <w:pPr>
        <w:contextualSpacing/>
        <w:jc w:val="both"/>
        <w:rPr>
          <w:rFonts w:asciiTheme="majorHAnsi" w:hAnsiTheme="majorHAnsi" w:cs="Tahoma"/>
          <w:bCs/>
          <w:sz w:val="22"/>
          <w:szCs w:val="22"/>
        </w:rPr>
      </w:pPr>
      <w:r w:rsidRPr="00C81ACD">
        <w:rPr>
          <w:rFonts w:asciiTheme="majorHAnsi" w:hAnsiTheme="majorHAnsi" w:cs="Tahoma"/>
          <w:bCs/>
          <w:sz w:val="22"/>
          <w:szCs w:val="22"/>
        </w:rPr>
        <w:t>Si precisa, infine, che tutti i calcoli relativi all’attribuzione dei punteggi e all’eventuale riparametrazione del punteggio qualitativo, verranno eseguiti computando fino alla seconda cifra decimale.</w:t>
      </w:r>
    </w:p>
    <w:p w:rsidR="005C0DB7" w:rsidRPr="00C81ACD" w:rsidRDefault="005C0DB7" w:rsidP="005D5727">
      <w:pPr>
        <w:contextualSpacing/>
        <w:jc w:val="both"/>
        <w:rPr>
          <w:rFonts w:asciiTheme="majorHAnsi" w:hAnsiTheme="majorHAnsi" w:cs="Tahoma"/>
          <w:bCs/>
          <w:sz w:val="22"/>
          <w:szCs w:val="22"/>
          <w:highlight w:val="yellow"/>
        </w:rPr>
      </w:pPr>
    </w:p>
    <w:p w:rsidR="005C0DB7" w:rsidRPr="00C81ACD" w:rsidRDefault="00205827" w:rsidP="005D5727">
      <w:pPr>
        <w:contextualSpacing/>
        <w:jc w:val="center"/>
        <w:rPr>
          <w:rFonts w:asciiTheme="majorHAnsi" w:hAnsiTheme="majorHAnsi" w:cs="Tahoma"/>
          <w:sz w:val="22"/>
          <w:szCs w:val="22"/>
        </w:rPr>
      </w:pPr>
      <w:r w:rsidRPr="00C81ACD">
        <w:rPr>
          <w:rFonts w:asciiTheme="majorHAnsi" w:hAnsiTheme="majorHAnsi" w:cs="Tahoma"/>
          <w:sz w:val="22"/>
          <w:szCs w:val="22"/>
        </w:rPr>
        <w:t xml:space="preserve">Art. </w:t>
      </w:r>
      <w:r w:rsidR="001D0678" w:rsidRPr="00C81ACD">
        <w:rPr>
          <w:rFonts w:asciiTheme="majorHAnsi" w:hAnsiTheme="majorHAnsi" w:cs="Tahoma"/>
          <w:sz w:val="22"/>
          <w:szCs w:val="22"/>
        </w:rPr>
        <w:t>9</w:t>
      </w: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(Richiesta informazioni)</w:t>
      </w:r>
    </w:p>
    <w:p w:rsidR="005C0DB7" w:rsidRPr="00C81ACD" w:rsidRDefault="005C0DB7" w:rsidP="005D5727">
      <w:pPr>
        <w:contextualSpacing/>
        <w:jc w:val="center"/>
        <w:rPr>
          <w:rFonts w:asciiTheme="majorHAnsi" w:hAnsiTheme="majorHAnsi" w:cs="Tahoma"/>
          <w:sz w:val="22"/>
          <w:szCs w:val="22"/>
        </w:rPr>
      </w:pP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Le informazioni complementari relative alla presente gara possono essere richieste per iscritto a mezzo </w:t>
      </w:r>
      <w:r w:rsidR="003E637E" w:rsidRPr="00C81ACD">
        <w:rPr>
          <w:rFonts w:asciiTheme="majorHAnsi" w:hAnsiTheme="majorHAnsi" w:cs="Tahoma"/>
          <w:color w:val="000000"/>
          <w:sz w:val="22"/>
          <w:szCs w:val="22"/>
        </w:rPr>
        <w:t>PEC: egas.protgen@certsanita.fvg.it</w:t>
      </w:r>
      <w:r w:rsidR="003E637E" w:rsidRPr="00C81ACD">
        <w:rPr>
          <w:rFonts w:asciiTheme="majorHAnsi" w:hAnsiTheme="majorHAnsi" w:cs="Tahoma"/>
          <w:sz w:val="22"/>
          <w:szCs w:val="22"/>
        </w:rPr>
        <w:t xml:space="preserve"> o a mezzo </w:t>
      </w:r>
      <w:r w:rsidRPr="00C81ACD">
        <w:rPr>
          <w:rFonts w:asciiTheme="majorHAnsi" w:hAnsiTheme="majorHAnsi" w:cs="Tahoma"/>
          <w:sz w:val="22"/>
          <w:szCs w:val="22"/>
        </w:rPr>
        <w:t>fax</w:t>
      </w:r>
      <w:r w:rsidR="00F64A58" w:rsidRPr="00C81ACD">
        <w:rPr>
          <w:rFonts w:asciiTheme="majorHAnsi" w:hAnsiTheme="majorHAnsi" w:cs="Tahoma"/>
          <w:sz w:val="22"/>
          <w:szCs w:val="22"/>
        </w:rPr>
        <w:t>:</w:t>
      </w:r>
      <w:r w:rsidRPr="00C81ACD">
        <w:rPr>
          <w:rFonts w:asciiTheme="majorHAnsi" w:hAnsiTheme="majorHAnsi" w:cs="Tahoma"/>
          <w:sz w:val="22"/>
          <w:szCs w:val="22"/>
        </w:rPr>
        <w:t xml:space="preserve"> 0432/306241.</w:t>
      </w:r>
    </w:p>
    <w:p w:rsidR="003E637E" w:rsidRPr="00C81ACD" w:rsidRDefault="003E637E" w:rsidP="005D5727">
      <w:pPr>
        <w:contextualSpacing/>
        <w:jc w:val="both"/>
        <w:rPr>
          <w:rFonts w:asciiTheme="majorHAnsi" w:hAnsiTheme="majorHAnsi"/>
          <w:sz w:val="22"/>
          <w:szCs w:val="22"/>
        </w:rPr>
      </w:pPr>
      <w:r w:rsidRPr="00C81ACD">
        <w:rPr>
          <w:rFonts w:asciiTheme="majorHAnsi" w:hAnsiTheme="majorHAnsi" w:cs="Tahoma"/>
          <w:color w:val="000000"/>
          <w:sz w:val="22"/>
          <w:szCs w:val="22"/>
        </w:rPr>
        <w:t xml:space="preserve">Ulteriori delucidazioni possono essere richieste </w:t>
      </w:r>
      <w:r w:rsidR="00F64A58" w:rsidRPr="00C81ACD">
        <w:rPr>
          <w:rFonts w:asciiTheme="majorHAnsi" w:hAnsiTheme="majorHAnsi" w:cs="Tahoma"/>
          <w:color w:val="000000"/>
          <w:sz w:val="22"/>
          <w:szCs w:val="22"/>
        </w:rPr>
        <w:t xml:space="preserve">all’indirizzo </w:t>
      </w:r>
      <w:r w:rsidR="00B003BB" w:rsidRPr="00C81ACD">
        <w:rPr>
          <w:rFonts w:asciiTheme="majorHAnsi" w:hAnsiTheme="majorHAnsi" w:cs="Tahoma"/>
          <w:color w:val="000000"/>
          <w:sz w:val="22"/>
          <w:szCs w:val="22"/>
        </w:rPr>
        <w:t xml:space="preserve">PEC </w:t>
      </w:r>
      <w:r w:rsidR="00B003BB" w:rsidRPr="00C81ACD">
        <w:rPr>
          <w:rFonts w:asciiTheme="majorHAnsi" w:hAnsiTheme="majorHAnsi" w:cs="Tahoma"/>
          <w:b/>
          <w:color w:val="000000"/>
          <w:sz w:val="22"/>
          <w:szCs w:val="22"/>
        </w:rPr>
        <w:t>egas.protgen@certsanita.fvg.it</w:t>
      </w:r>
      <w:r w:rsidR="00B003BB" w:rsidRPr="00C81ACD">
        <w:rPr>
          <w:rFonts w:asciiTheme="majorHAnsi" w:hAnsiTheme="majorHAnsi" w:cs="Tahoma"/>
          <w:color w:val="000000"/>
          <w:sz w:val="22"/>
          <w:szCs w:val="22"/>
        </w:rPr>
        <w:t xml:space="preserve"> o via </w:t>
      </w:r>
      <w:r w:rsidR="00F64A58" w:rsidRPr="00C81ACD">
        <w:rPr>
          <w:rFonts w:asciiTheme="majorHAnsi" w:hAnsiTheme="majorHAnsi" w:cs="Tahoma"/>
          <w:color w:val="000000"/>
          <w:sz w:val="22"/>
          <w:szCs w:val="22"/>
        </w:rPr>
        <w:t xml:space="preserve">e-mail </w:t>
      </w:r>
      <w:hyperlink r:id="rId9" w:history="1">
        <w:r w:rsidR="00F64A58" w:rsidRPr="00C81ACD">
          <w:rPr>
            <w:rFonts w:asciiTheme="majorHAnsi" w:hAnsiTheme="majorHAnsi" w:cs="Tahoma"/>
            <w:b/>
            <w:color w:val="000000"/>
            <w:sz w:val="22"/>
            <w:szCs w:val="22"/>
          </w:rPr>
          <w:t>segreteria@egas.sanita.fvg.it</w:t>
        </w:r>
      </w:hyperlink>
      <w:r w:rsidR="00C81ACD">
        <w:rPr>
          <w:rFonts w:asciiTheme="majorHAnsi" w:hAnsiTheme="majorHAnsi" w:cs="Tahoma"/>
          <w:color w:val="000000"/>
          <w:sz w:val="22"/>
          <w:szCs w:val="22"/>
        </w:rPr>
        <w:t xml:space="preserve"> </w:t>
      </w:r>
      <w:r w:rsidR="00F64A58" w:rsidRPr="00C81ACD">
        <w:rPr>
          <w:rFonts w:asciiTheme="majorHAnsi" w:hAnsiTheme="majorHAnsi"/>
          <w:sz w:val="22"/>
          <w:szCs w:val="22"/>
        </w:rPr>
        <w:t xml:space="preserve">indicando nell’oggetto della e-mail </w:t>
      </w:r>
      <w:r w:rsidR="00F90929" w:rsidRPr="00C81ACD">
        <w:rPr>
          <w:rFonts w:asciiTheme="majorHAnsi" w:hAnsiTheme="majorHAnsi"/>
          <w:sz w:val="22"/>
          <w:szCs w:val="22"/>
        </w:rPr>
        <w:t>“</w:t>
      </w:r>
      <w:r w:rsidR="00B003BB" w:rsidRPr="00C81ACD">
        <w:rPr>
          <w:rFonts w:asciiTheme="majorHAnsi" w:hAnsiTheme="majorHAnsi"/>
          <w:sz w:val="22"/>
          <w:szCs w:val="22"/>
          <w:u w:val="single"/>
        </w:rPr>
        <w:t>GARA ID16APB012 VENTILATORI POLMONARI</w:t>
      </w:r>
      <w:r w:rsidR="00F64A58" w:rsidRPr="00C81ACD">
        <w:rPr>
          <w:rFonts w:asciiTheme="majorHAnsi" w:hAnsiTheme="majorHAnsi"/>
          <w:sz w:val="22"/>
          <w:szCs w:val="22"/>
          <w:u w:val="single"/>
        </w:rPr>
        <w:t xml:space="preserve">, </w:t>
      </w:r>
      <w:r w:rsidR="00F90929" w:rsidRPr="00C81ACD">
        <w:rPr>
          <w:rFonts w:asciiTheme="majorHAnsi" w:hAnsiTheme="majorHAnsi"/>
          <w:sz w:val="22"/>
          <w:szCs w:val="22"/>
          <w:u w:val="single"/>
        </w:rPr>
        <w:t xml:space="preserve">richiesta chiarimenti, </w:t>
      </w:r>
      <w:r w:rsidR="00F64A58" w:rsidRPr="00C81ACD">
        <w:rPr>
          <w:rFonts w:asciiTheme="majorHAnsi" w:hAnsiTheme="majorHAnsi"/>
          <w:sz w:val="22"/>
          <w:szCs w:val="22"/>
          <w:u w:val="single"/>
        </w:rPr>
        <w:t xml:space="preserve">c.a. </w:t>
      </w:r>
      <w:r w:rsidR="00B003BB" w:rsidRPr="00C81ACD">
        <w:rPr>
          <w:rFonts w:asciiTheme="majorHAnsi" w:hAnsiTheme="majorHAnsi"/>
          <w:sz w:val="22"/>
          <w:szCs w:val="22"/>
          <w:u w:val="single"/>
        </w:rPr>
        <w:t>Dott.ssa Chiara Cemulini</w:t>
      </w:r>
      <w:r w:rsidR="00F90929" w:rsidRPr="00C81ACD">
        <w:rPr>
          <w:rFonts w:asciiTheme="majorHAnsi" w:hAnsiTheme="majorHAnsi"/>
          <w:sz w:val="22"/>
          <w:szCs w:val="22"/>
        </w:rPr>
        <w:t>”</w:t>
      </w:r>
    </w:p>
    <w:p w:rsidR="00F57EF4" w:rsidRPr="00C81ACD" w:rsidRDefault="00F57EF4" w:rsidP="005D5727">
      <w:pPr>
        <w:contextualSpacing/>
        <w:jc w:val="both"/>
        <w:rPr>
          <w:rFonts w:asciiTheme="majorHAnsi" w:hAnsiTheme="majorHAnsi"/>
          <w:sz w:val="22"/>
          <w:szCs w:val="22"/>
        </w:rPr>
      </w:pPr>
    </w:p>
    <w:p w:rsidR="000B431E" w:rsidRPr="00C81ACD" w:rsidRDefault="000B431E" w:rsidP="000B431E">
      <w:pPr>
        <w:contextualSpacing/>
        <w:jc w:val="both"/>
        <w:rPr>
          <w:rFonts w:asciiTheme="majorHAnsi" w:hAnsiTheme="majorHAnsi" w:cs="Tahoma"/>
          <w:sz w:val="22"/>
          <w:szCs w:val="22"/>
        </w:rPr>
      </w:pPr>
      <w:r w:rsidRPr="00C81ACD">
        <w:rPr>
          <w:rFonts w:asciiTheme="majorHAnsi" w:hAnsiTheme="majorHAnsi" w:cs="Tahoma"/>
          <w:sz w:val="22"/>
          <w:szCs w:val="22"/>
        </w:rPr>
        <w:t>Le richieste di delucidazioni e di informazioni complementari di cui sopra dovranno pervenire, con i mezzi sopra indicati, entro 10 gg (ore 12.00)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0B431E" w:rsidRPr="00C81ACD" w:rsidRDefault="000B431E" w:rsidP="000B431E">
      <w:pPr>
        <w:contextualSpacing/>
        <w:jc w:val="both"/>
        <w:rPr>
          <w:rFonts w:asciiTheme="majorHAnsi" w:hAnsiTheme="majorHAnsi" w:cs="Tahoma"/>
          <w:sz w:val="22"/>
          <w:szCs w:val="22"/>
        </w:rPr>
      </w:pPr>
      <w:r w:rsidRPr="00C81ACD">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Pr="00C81ACD" w:rsidRDefault="00F64A58" w:rsidP="005D5727">
      <w:pPr>
        <w:contextualSpacing/>
        <w:jc w:val="center"/>
        <w:rPr>
          <w:rFonts w:asciiTheme="majorHAnsi" w:hAnsiTheme="majorHAnsi" w:cs="Tahoma"/>
          <w:sz w:val="22"/>
          <w:szCs w:val="22"/>
        </w:rPr>
      </w:pPr>
    </w:p>
    <w:p w:rsidR="00F64A58" w:rsidRPr="00C81ACD" w:rsidRDefault="00F64A58" w:rsidP="005D5727">
      <w:pPr>
        <w:contextualSpacing/>
        <w:jc w:val="center"/>
        <w:rPr>
          <w:rFonts w:asciiTheme="majorHAnsi" w:hAnsiTheme="majorHAnsi" w:cs="Tahoma"/>
          <w:sz w:val="22"/>
          <w:szCs w:val="22"/>
        </w:rPr>
      </w:pPr>
    </w:p>
    <w:p w:rsidR="001D0678"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 xml:space="preserve">Art. </w:t>
      </w:r>
      <w:r w:rsidR="001D0678" w:rsidRPr="00C81ACD">
        <w:rPr>
          <w:rFonts w:asciiTheme="majorHAnsi" w:hAnsiTheme="majorHAnsi" w:cs="Tahoma"/>
          <w:sz w:val="22"/>
          <w:szCs w:val="22"/>
        </w:rPr>
        <w:t>10</w:t>
      </w:r>
    </w:p>
    <w:p w:rsidR="005C0DB7" w:rsidRPr="00C81ACD" w:rsidRDefault="001D0678" w:rsidP="005D5727">
      <w:pPr>
        <w:contextualSpacing/>
        <w:jc w:val="center"/>
        <w:rPr>
          <w:rFonts w:asciiTheme="majorHAnsi" w:hAnsiTheme="majorHAnsi" w:cs="Tahoma"/>
          <w:sz w:val="22"/>
          <w:szCs w:val="22"/>
        </w:rPr>
      </w:pPr>
      <w:r w:rsidRPr="00C81ACD">
        <w:rPr>
          <w:rFonts w:asciiTheme="majorHAnsi" w:hAnsiTheme="majorHAnsi" w:cs="Tahoma"/>
          <w:sz w:val="22"/>
          <w:szCs w:val="22"/>
        </w:rPr>
        <w:t xml:space="preserve"> </w:t>
      </w:r>
      <w:r w:rsidR="005C0DB7" w:rsidRPr="00C81ACD">
        <w:rPr>
          <w:rFonts w:asciiTheme="majorHAnsi" w:hAnsiTheme="majorHAnsi" w:cs="Tahoma"/>
          <w:sz w:val="22"/>
          <w:szCs w:val="22"/>
        </w:rPr>
        <w:t>(Rinvio allo Schema di Convenzione)</w:t>
      </w:r>
    </w:p>
    <w:p w:rsidR="005C0DB7" w:rsidRPr="00C81ACD" w:rsidRDefault="005C0DB7" w:rsidP="005D5727">
      <w:pPr>
        <w:contextualSpacing/>
        <w:jc w:val="both"/>
        <w:rPr>
          <w:rFonts w:asciiTheme="majorHAnsi" w:hAnsiTheme="majorHAnsi" w:cs="Tahoma"/>
          <w:sz w:val="22"/>
          <w:szCs w:val="22"/>
        </w:rPr>
      </w:pP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L’oggetto, le modalità e la gestione del servizio</w:t>
      </w:r>
      <w:r w:rsidR="001C00BA" w:rsidRPr="00C81ACD">
        <w:rPr>
          <w:rFonts w:asciiTheme="majorHAnsi" w:hAnsiTheme="majorHAnsi" w:cs="Tahoma"/>
          <w:sz w:val="22"/>
          <w:szCs w:val="22"/>
        </w:rPr>
        <w:t>/fornitura</w:t>
      </w:r>
      <w:r w:rsidRPr="00C81ACD">
        <w:rPr>
          <w:rFonts w:asciiTheme="majorHAnsi" w:hAnsiTheme="majorHAnsi" w:cs="Tahoma"/>
          <w:sz w:val="22"/>
          <w:szCs w:val="22"/>
        </w:rPr>
        <w:t xml:space="preserve"> sono disciplinati dal relativo Schema di Convenzione che verrà stipulato tra EGAS e la ditta aggiudicataria.</w:t>
      </w:r>
    </w:p>
    <w:p w:rsidR="003E637E" w:rsidRPr="00C81ACD" w:rsidRDefault="003E637E" w:rsidP="005D5727">
      <w:pPr>
        <w:ind w:right="-1"/>
        <w:contextualSpacing/>
        <w:jc w:val="both"/>
        <w:rPr>
          <w:rFonts w:asciiTheme="majorHAnsi" w:hAnsiTheme="majorHAnsi" w:cs="Tahoma"/>
          <w:sz w:val="22"/>
          <w:szCs w:val="22"/>
        </w:rPr>
      </w:pPr>
    </w:p>
    <w:p w:rsidR="005C0DB7" w:rsidRPr="00C81ACD" w:rsidRDefault="008870BF" w:rsidP="005D5727">
      <w:pPr>
        <w:contextualSpacing/>
        <w:jc w:val="center"/>
        <w:rPr>
          <w:rFonts w:asciiTheme="majorHAnsi" w:hAnsiTheme="majorHAnsi" w:cs="Tahoma"/>
          <w:sz w:val="22"/>
          <w:szCs w:val="22"/>
        </w:rPr>
      </w:pPr>
      <w:r w:rsidRPr="00C81ACD">
        <w:rPr>
          <w:rFonts w:asciiTheme="majorHAnsi" w:hAnsiTheme="majorHAnsi" w:cs="Tahoma"/>
          <w:sz w:val="22"/>
          <w:szCs w:val="22"/>
        </w:rPr>
        <w:t>art. 1</w:t>
      </w:r>
      <w:r w:rsidR="001D0678" w:rsidRPr="00C81ACD">
        <w:rPr>
          <w:rFonts w:asciiTheme="majorHAnsi" w:hAnsiTheme="majorHAnsi" w:cs="Tahoma"/>
          <w:sz w:val="22"/>
          <w:szCs w:val="22"/>
        </w:rPr>
        <w:t>1</w:t>
      </w:r>
    </w:p>
    <w:p w:rsidR="005C0DB7" w:rsidRPr="00C81ACD" w:rsidRDefault="005C0DB7" w:rsidP="005D5727">
      <w:pPr>
        <w:contextualSpacing/>
        <w:jc w:val="center"/>
        <w:rPr>
          <w:rFonts w:asciiTheme="majorHAnsi" w:hAnsiTheme="majorHAnsi" w:cs="Tahoma"/>
          <w:sz w:val="22"/>
          <w:szCs w:val="22"/>
        </w:rPr>
      </w:pPr>
      <w:r w:rsidRPr="00C81ACD">
        <w:rPr>
          <w:rFonts w:asciiTheme="majorHAnsi" w:hAnsiTheme="majorHAnsi" w:cs="Tahoma"/>
          <w:sz w:val="22"/>
          <w:szCs w:val="22"/>
        </w:rPr>
        <w:t>(Informativa sul trattamento dei dati)</w:t>
      </w:r>
    </w:p>
    <w:p w:rsidR="005C0DB7" w:rsidRPr="00C81ACD" w:rsidRDefault="005C0DB7" w:rsidP="005D5727">
      <w:pPr>
        <w:contextualSpacing/>
        <w:jc w:val="both"/>
        <w:rPr>
          <w:rFonts w:asciiTheme="majorHAnsi" w:hAnsiTheme="majorHAnsi" w:cs="Tahoma"/>
          <w:sz w:val="22"/>
          <w:szCs w:val="22"/>
        </w:rPr>
      </w:pP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Ai sensi del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C81ACD" w:rsidRDefault="005C0DB7" w:rsidP="005D5727">
      <w:pPr>
        <w:contextualSpacing/>
        <w:jc w:val="both"/>
        <w:rPr>
          <w:rFonts w:asciiTheme="majorHAnsi" w:hAnsiTheme="majorHAnsi" w:cs="Tahoma"/>
          <w:sz w:val="22"/>
          <w:szCs w:val="22"/>
        </w:rPr>
      </w:pPr>
      <w:r w:rsidRPr="00C81ACD">
        <w:rPr>
          <w:rFonts w:asciiTheme="majorHAnsi" w:hAnsiTheme="majorHAnsi" w:cs="Tahoma"/>
          <w:sz w:val="22"/>
          <w:szCs w:val="22"/>
        </w:rPr>
        <w:lastRenderedPageBreak/>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C81ACD">
        <w:rPr>
          <w:rFonts w:asciiTheme="majorHAnsi" w:hAnsiTheme="majorHAnsi" w:cs="Tahoma"/>
          <w:sz w:val="22"/>
          <w:szCs w:val="22"/>
        </w:rPr>
        <w:t>lege</w:t>
      </w:r>
      <w:proofErr w:type="spellEnd"/>
      <w:r w:rsidRPr="00C81ACD">
        <w:rPr>
          <w:rFonts w:asciiTheme="majorHAnsi" w:hAnsiTheme="majorHAnsi" w:cs="Tahoma"/>
          <w:sz w:val="22"/>
          <w:szCs w:val="22"/>
        </w:rPr>
        <w:t>.</w:t>
      </w:r>
    </w:p>
    <w:p w:rsidR="001D0678" w:rsidRPr="00C81ACD" w:rsidRDefault="001D0678" w:rsidP="005D5727">
      <w:pPr>
        <w:contextualSpacing/>
        <w:jc w:val="center"/>
        <w:rPr>
          <w:rFonts w:asciiTheme="majorHAnsi" w:hAnsiTheme="majorHAnsi" w:cs="Tahoma"/>
          <w:sz w:val="22"/>
          <w:szCs w:val="22"/>
        </w:rPr>
      </w:pPr>
    </w:p>
    <w:p w:rsidR="003E637E" w:rsidRPr="00C81ACD" w:rsidRDefault="003E637E" w:rsidP="005D5727">
      <w:pPr>
        <w:contextualSpacing/>
        <w:jc w:val="center"/>
        <w:rPr>
          <w:rFonts w:asciiTheme="majorHAnsi" w:hAnsiTheme="majorHAnsi" w:cs="Tahoma"/>
          <w:sz w:val="22"/>
          <w:szCs w:val="22"/>
        </w:rPr>
      </w:pPr>
    </w:p>
    <w:p w:rsidR="005C0DB7" w:rsidRPr="00C81ACD" w:rsidRDefault="008870BF" w:rsidP="005D5727">
      <w:pPr>
        <w:contextualSpacing/>
        <w:jc w:val="center"/>
        <w:rPr>
          <w:rFonts w:asciiTheme="majorHAnsi" w:hAnsiTheme="majorHAnsi" w:cs="Tahoma"/>
          <w:sz w:val="22"/>
          <w:szCs w:val="22"/>
        </w:rPr>
      </w:pPr>
      <w:r w:rsidRPr="00C81ACD">
        <w:rPr>
          <w:rFonts w:asciiTheme="majorHAnsi" w:hAnsiTheme="majorHAnsi" w:cs="Tahoma"/>
          <w:sz w:val="22"/>
          <w:szCs w:val="22"/>
        </w:rPr>
        <w:t>art. 1</w:t>
      </w:r>
      <w:r w:rsidR="001D0678" w:rsidRPr="00C81ACD">
        <w:rPr>
          <w:rFonts w:asciiTheme="majorHAnsi" w:hAnsiTheme="majorHAnsi" w:cs="Tahoma"/>
          <w:sz w:val="22"/>
          <w:szCs w:val="22"/>
        </w:rPr>
        <w:t>2</w:t>
      </w:r>
    </w:p>
    <w:p w:rsidR="008870BF" w:rsidRPr="00C81ACD" w:rsidRDefault="008870BF" w:rsidP="005D5727">
      <w:pPr>
        <w:contextualSpacing/>
        <w:jc w:val="center"/>
        <w:rPr>
          <w:rFonts w:asciiTheme="majorHAnsi" w:hAnsiTheme="majorHAnsi" w:cs="Tahoma"/>
          <w:sz w:val="22"/>
          <w:szCs w:val="22"/>
        </w:rPr>
      </w:pPr>
      <w:r w:rsidRPr="00C81ACD">
        <w:rPr>
          <w:rFonts w:asciiTheme="majorHAnsi" w:hAnsiTheme="majorHAnsi" w:cs="Tahoma"/>
          <w:sz w:val="22"/>
          <w:szCs w:val="22"/>
        </w:rPr>
        <w:t>(Accesso agli atti)</w:t>
      </w:r>
    </w:p>
    <w:p w:rsidR="008870BF" w:rsidRPr="00C81ACD" w:rsidRDefault="008870BF" w:rsidP="005D5727">
      <w:pPr>
        <w:contextualSpacing/>
        <w:jc w:val="both"/>
        <w:rPr>
          <w:rFonts w:asciiTheme="majorHAnsi" w:hAnsiTheme="majorHAnsi" w:cs="Tahoma"/>
          <w:sz w:val="22"/>
          <w:szCs w:val="22"/>
        </w:rPr>
      </w:pPr>
    </w:p>
    <w:p w:rsidR="008870BF" w:rsidRPr="00C81ACD" w:rsidRDefault="008870BF"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n. 50 del 2016.</w:t>
      </w:r>
    </w:p>
    <w:p w:rsidR="008870BF" w:rsidRPr="00C81ACD" w:rsidRDefault="008870BF" w:rsidP="005D5727">
      <w:pPr>
        <w:contextualSpacing/>
        <w:jc w:val="both"/>
        <w:rPr>
          <w:rFonts w:asciiTheme="majorHAnsi" w:hAnsiTheme="majorHAnsi" w:cs="Tahoma"/>
          <w:sz w:val="22"/>
          <w:szCs w:val="22"/>
        </w:rPr>
      </w:pPr>
      <w:r w:rsidRPr="00C81ACD">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C81ACD" w:rsidRDefault="008870BF" w:rsidP="005D5727">
      <w:pPr>
        <w:contextualSpacing/>
        <w:jc w:val="both"/>
        <w:rPr>
          <w:rFonts w:asciiTheme="majorHAnsi" w:hAnsiTheme="majorHAnsi" w:cs="Tahoma"/>
          <w:sz w:val="22"/>
          <w:szCs w:val="22"/>
        </w:rPr>
      </w:pPr>
      <w:r w:rsidRPr="00C81ACD">
        <w:rPr>
          <w:rFonts w:asciiTheme="majorHAnsi" w:hAnsiTheme="majorHAnsi" w:cs="Tahoma"/>
          <w:sz w:val="22"/>
          <w:szCs w:val="22"/>
        </w:rPr>
        <w:t>Tale dichiarazione dovrà tassativamente riportare:</w:t>
      </w:r>
    </w:p>
    <w:p w:rsidR="008870BF" w:rsidRPr="00C81ACD" w:rsidRDefault="008870BF" w:rsidP="00334EF3">
      <w:pPr>
        <w:pStyle w:val="Paragrafoelenco"/>
        <w:numPr>
          <w:ilvl w:val="0"/>
          <w:numId w:val="8"/>
        </w:numPr>
        <w:spacing w:after="200"/>
        <w:contextualSpacing/>
        <w:jc w:val="both"/>
        <w:rPr>
          <w:rFonts w:asciiTheme="majorHAnsi" w:hAnsiTheme="majorHAnsi" w:cs="Tahoma"/>
          <w:sz w:val="22"/>
          <w:szCs w:val="22"/>
        </w:rPr>
      </w:pPr>
      <w:r w:rsidRPr="00C81ACD">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C81ACD" w:rsidRDefault="008870BF" w:rsidP="00334EF3">
      <w:pPr>
        <w:pStyle w:val="Paragrafoelenco"/>
        <w:numPr>
          <w:ilvl w:val="0"/>
          <w:numId w:val="8"/>
        </w:numPr>
        <w:spacing w:after="200"/>
        <w:contextualSpacing/>
        <w:jc w:val="both"/>
        <w:rPr>
          <w:rFonts w:asciiTheme="majorHAnsi" w:hAnsiTheme="majorHAnsi" w:cs="Tahoma"/>
          <w:sz w:val="22"/>
          <w:szCs w:val="22"/>
        </w:rPr>
      </w:pPr>
      <w:r w:rsidRPr="00C81ACD">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C81ACD" w:rsidRDefault="008870BF" w:rsidP="00334EF3">
      <w:pPr>
        <w:pStyle w:val="Paragrafoelenco"/>
        <w:numPr>
          <w:ilvl w:val="0"/>
          <w:numId w:val="8"/>
        </w:numPr>
        <w:spacing w:after="200"/>
        <w:contextualSpacing/>
        <w:jc w:val="both"/>
        <w:rPr>
          <w:rFonts w:asciiTheme="majorHAnsi" w:hAnsiTheme="majorHAnsi" w:cs="Tahoma"/>
          <w:sz w:val="22"/>
          <w:szCs w:val="22"/>
        </w:rPr>
      </w:pPr>
      <w:r w:rsidRPr="00C81ACD">
        <w:rPr>
          <w:rFonts w:asciiTheme="majorHAnsi" w:hAnsiTheme="majorHAnsi" w:cs="Tahoma"/>
          <w:sz w:val="22"/>
          <w:szCs w:val="22"/>
        </w:rPr>
        <w:t>documentazione a comprova dell’effettiva sussistenza del segreto tecnico o commerciale dichiarato.</w:t>
      </w:r>
    </w:p>
    <w:p w:rsidR="008870BF" w:rsidRPr="00C81ACD" w:rsidRDefault="008870BF" w:rsidP="003E637E">
      <w:pPr>
        <w:contextualSpacing/>
        <w:jc w:val="both"/>
        <w:rPr>
          <w:rFonts w:asciiTheme="majorHAnsi" w:hAnsiTheme="majorHAnsi" w:cs="Tahoma"/>
          <w:sz w:val="22"/>
          <w:szCs w:val="22"/>
        </w:rPr>
      </w:pPr>
      <w:r w:rsidRPr="00C81ACD">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C81ACD" w:rsidRDefault="008870BF" w:rsidP="003E637E">
      <w:pPr>
        <w:contextualSpacing/>
        <w:jc w:val="both"/>
        <w:rPr>
          <w:rFonts w:asciiTheme="majorHAnsi" w:hAnsiTheme="majorHAnsi" w:cs="Tahoma"/>
          <w:sz w:val="22"/>
          <w:szCs w:val="22"/>
        </w:rPr>
      </w:pPr>
      <w:r w:rsidRPr="00C81ACD">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C81ACD" w:rsidRDefault="008870BF" w:rsidP="003E637E">
      <w:pPr>
        <w:contextualSpacing/>
        <w:jc w:val="both"/>
        <w:rPr>
          <w:rFonts w:asciiTheme="majorHAnsi" w:hAnsiTheme="majorHAnsi" w:cs="Tahoma"/>
          <w:sz w:val="22"/>
          <w:szCs w:val="22"/>
        </w:rPr>
      </w:pPr>
      <w:r w:rsidRPr="00C81ACD">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C81ACD" w:rsidRDefault="008870BF" w:rsidP="003E637E">
      <w:pPr>
        <w:contextualSpacing/>
        <w:jc w:val="both"/>
        <w:rPr>
          <w:rFonts w:asciiTheme="majorHAnsi" w:hAnsiTheme="majorHAnsi" w:cs="Tahoma"/>
          <w:sz w:val="22"/>
          <w:szCs w:val="22"/>
        </w:rPr>
      </w:pPr>
      <w:r w:rsidRPr="00C81ACD">
        <w:rPr>
          <w:rFonts w:asciiTheme="majorHAnsi" w:hAnsiTheme="majorHAnsi" w:cs="Tahoma"/>
          <w:sz w:val="22"/>
          <w:szCs w:val="22"/>
        </w:rPr>
        <w:t>Il concorrente che effettua l’accesso agli atti si obbliga a non divulgare a terzi le informazioni acquisite a seguito dell’accesso.</w:t>
      </w:r>
    </w:p>
    <w:p w:rsidR="005C0DB7" w:rsidRPr="00C81ACD" w:rsidRDefault="00B7153D" w:rsidP="003E637E">
      <w:pPr>
        <w:spacing w:after="200"/>
        <w:contextualSpacing/>
        <w:jc w:val="both"/>
        <w:rPr>
          <w:rFonts w:asciiTheme="majorHAnsi" w:hAnsiTheme="majorHAnsi" w:cs="Tahoma"/>
          <w:sz w:val="22"/>
          <w:szCs w:val="22"/>
        </w:rPr>
      </w:pPr>
      <w:r w:rsidRPr="00C81ACD">
        <w:rPr>
          <w:rFonts w:asciiTheme="majorHAnsi" w:hAnsiTheme="majorHAnsi" w:cs="Tahoma"/>
          <w:sz w:val="22"/>
          <w:szCs w:val="22"/>
        </w:rPr>
        <w:t>Si precisa che il diritto di accesso di cui all’art.</w:t>
      </w:r>
      <w:r w:rsidR="00A23FF0" w:rsidRPr="00C81ACD">
        <w:rPr>
          <w:rFonts w:asciiTheme="majorHAnsi" w:hAnsiTheme="majorHAnsi" w:cs="Tahoma"/>
          <w:sz w:val="22"/>
          <w:szCs w:val="22"/>
        </w:rPr>
        <w:t xml:space="preserve">53 del d. </w:t>
      </w:r>
      <w:proofErr w:type="spellStart"/>
      <w:r w:rsidR="00A23FF0" w:rsidRPr="00C81ACD">
        <w:rPr>
          <w:rFonts w:asciiTheme="majorHAnsi" w:hAnsiTheme="majorHAnsi" w:cs="Tahoma"/>
          <w:sz w:val="22"/>
          <w:szCs w:val="22"/>
        </w:rPr>
        <w:t>lgs</w:t>
      </w:r>
      <w:proofErr w:type="spellEnd"/>
      <w:r w:rsidR="00A23FF0" w:rsidRPr="00C81ACD">
        <w:rPr>
          <w:rFonts w:asciiTheme="majorHAnsi" w:hAnsiTheme="majorHAnsi" w:cs="Tahoma"/>
          <w:sz w:val="22"/>
          <w:szCs w:val="22"/>
        </w:rPr>
        <w:t xml:space="preserve">. n.50/2016 relativamente agli atti della presente procedura di gara dovrà essere esercitato nei confronti </w:t>
      </w:r>
      <w:r w:rsidR="003E637E" w:rsidRPr="00C81ACD">
        <w:rPr>
          <w:rFonts w:asciiTheme="majorHAnsi" w:hAnsiTheme="majorHAnsi" w:cs="Tahoma"/>
          <w:sz w:val="22"/>
          <w:szCs w:val="22"/>
        </w:rPr>
        <w:t>dell’EGAS.</w:t>
      </w:r>
    </w:p>
    <w:p w:rsidR="00F64A58" w:rsidRPr="00C81ACD" w:rsidRDefault="00F64A58" w:rsidP="00F64A58">
      <w:pPr>
        <w:jc w:val="both"/>
        <w:rPr>
          <w:rFonts w:asciiTheme="majorHAnsi" w:hAnsiTheme="majorHAnsi" w:cs="Tahoma"/>
          <w:b/>
          <w:sz w:val="22"/>
          <w:szCs w:val="22"/>
          <w:u w:val="single"/>
        </w:rPr>
      </w:pPr>
    </w:p>
    <w:p w:rsidR="00F64A58" w:rsidRPr="00C81ACD" w:rsidRDefault="00F64A58" w:rsidP="00F64A58">
      <w:pPr>
        <w:jc w:val="both"/>
        <w:rPr>
          <w:rFonts w:asciiTheme="majorHAnsi" w:hAnsiTheme="majorHAnsi" w:cs="Tahoma"/>
          <w:b/>
          <w:sz w:val="22"/>
          <w:szCs w:val="22"/>
          <w:u w:val="single"/>
        </w:rPr>
      </w:pPr>
    </w:p>
    <w:p w:rsidR="00F64A58" w:rsidRPr="00C81ACD" w:rsidRDefault="00F64A58" w:rsidP="00F64A58">
      <w:pPr>
        <w:jc w:val="both"/>
        <w:rPr>
          <w:rFonts w:asciiTheme="majorHAnsi" w:hAnsiTheme="majorHAnsi" w:cs="Tahoma"/>
          <w:b/>
          <w:sz w:val="22"/>
          <w:szCs w:val="22"/>
          <w:u w:val="single"/>
        </w:rPr>
      </w:pPr>
      <w:r w:rsidRPr="00C81ACD">
        <w:rPr>
          <w:rFonts w:asciiTheme="majorHAnsi" w:hAnsiTheme="majorHAnsi" w:cs="Tahoma"/>
          <w:b/>
          <w:sz w:val="22"/>
          <w:szCs w:val="22"/>
          <w:u w:val="single"/>
        </w:rPr>
        <w:t>Allegati alle Norme di partecipazione:</w:t>
      </w:r>
    </w:p>
    <w:p w:rsidR="00F64A58" w:rsidRPr="00C81ACD" w:rsidRDefault="00F64A58" w:rsidP="00334EF3">
      <w:pPr>
        <w:numPr>
          <w:ilvl w:val="1"/>
          <w:numId w:val="10"/>
        </w:numPr>
        <w:tabs>
          <w:tab w:val="clear" w:pos="1440"/>
          <w:tab w:val="num" w:pos="426"/>
        </w:tabs>
        <w:ind w:hanging="1440"/>
        <w:jc w:val="both"/>
        <w:rPr>
          <w:rFonts w:asciiTheme="majorHAnsi" w:hAnsiTheme="majorHAnsi" w:cs="Tahoma"/>
          <w:sz w:val="22"/>
          <w:szCs w:val="22"/>
        </w:rPr>
      </w:pPr>
      <w:proofErr w:type="spellStart"/>
      <w:r w:rsidRPr="00C81ACD">
        <w:rPr>
          <w:rFonts w:asciiTheme="majorHAnsi" w:hAnsiTheme="majorHAnsi" w:cs="Tahoma"/>
          <w:sz w:val="22"/>
          <w:szCs w:val="22"/>
        </w:rPr>
        <w:t>Fac</w:t>
      </w:r>
      <w:proofErr w:type="spellEnd"/>
      <w:r w:rsidRPr="00C81ACD">
        <w:rPr>
          <w:rFonts w:asciiTheme="majorHAnsi" w:hAnsiTheme="majorHAnsi" w:cs="Tahoma"/>
          <w:sz w:val="22"/>
          <w:szCs w:val="22"/>
        </w:rPr>
        <w:t xml:space="preserve"> simile “Allegato A”: Dichiarazione sostitutiva di certificazione e di atto di notorietà</w:t>
      </w:r>
    </w:p>
    <w:p w:rsidR="00F64A58" w:rsidRPr="00C81ACD" w:rsidRDefault="00F64A58" w:rsidP="00334EF3">
      <w:pPr>
        <w:numPr>
          <w:ilvl w:val="1"/>
          <w:numId w:val="10"/>
        </w:numPr>
        <w:tabs>
          <w:tab w:val="clear" w:pos="1440"/>
          <w:tab w:val="num" w:pos="426"/>
        </w:tabs>
        <w:ind w:hanging="1440"/>
        <w:jc w:val="both"/>
        <w:rPr>
          <w:rFonts w:asciiTheme="majorHAnsi" w:hAnsiTheme="majorHAnsi" w:cs="Tahoma"/>
          <w:sz w:val="22"/>
          <w:szCs w:val="22"/>
        </w:rPr>
      </w:pPr>
      <w:proofErr w:type="spellStart"/>
      <w:r w:rsidRPr="00C81ACD">
        <w:rPr>
          <w:rFonts w:asciiTheme="majorHAnsi" w:hAnsiTheme="majorHAnsi" w:cs="Tahoma"/>
          <w:sz w:val="22"/>
          <w:szCs w:val="22"/>
        </w:rPr>
        <w:t>Fac</w:t>
      </w:r>
      <w:proofErr w:type="spellEnd"/>
      <w:r w:rsidRPr="00C81ACD">
        <w:rPr>
          <w:rFonts w:asciiTheme="majorHAnsi" w:hAnsiTheme="majorHAnsi" w:cs="Tahoma"/>
          <w:sz w:val="22"/>
          <w:szCs w:val="22"/>
        </w:rPr>
        <w:t xml:space="preserve"> simile “Allegato B”: Dichiarazione “Patto d’integrità</w:t>
      </w:r>
    </w:p>
    <w:p w:rsidR="00F64A58" w:rsidRPr="00C81ACD" w:rsidRDefault="00F64A58" w:rsidP="00334EF3">
      <w:pPr>
        <w:numPr>
          <w:ilvl w:val="1"/>
          <w:numId w:val="10"/>
        </w:numPr>
        <w:tabs>
          <w:tab w:val="clear" w:pos="1440"/>
          <w:tab w:val="num" w:pos="426"/>
        </w:tabs>
        <w:ind w:hanging="1440"/>
        <w:jc w:val="both"/>
        <w:rPr>
          <w:rFonts w:asciiTheme="majorHAnsi" w:hAnsiTheme="majorHAnsi" w:cs="Tahoma"/>
          <w:sz w:val="22"/>
          <w:szCs w:val="22"/>
        </w:rPr>
      </w:pPr>
      <w:proofErr w:type="spellStart"/>
      <w:r w:rsidRPr="00C81ACD">
        <w:rPr>
          <w:rFonts w:asciiTheme="majorHAnsi" w:hAnsiTheme="majorHAnsi" w:cs="Tahoma"/>
          <w:sz w:val="22"/>
          <w:szCs w:val="22"/>
        </w:rPr>
        <w:t>Fac</w:t>
      </w:r>
      <w:proofErr w:type="spellEnd"/>
      <w:r w:rsidRPr="00C81ACD">
        <w:rPr>
          <w:rFonts w:asciiTheme="majorHAnsi" w:hAnsiTheme="majorHAnsi" w:cs="Tahoma"/>
          <w:sz w:val="22"/>
          <w:szCs w:val="22"/>
        </w:rPr>
        <w:t xml:space="preserve"> simile “Allegato C”: </w:t>
      </w:r>
      <w:r w:rsidRPr="00C81ACD">
        <w:rPr>
          <w:rFonts w:asciiTheme="majorHAnsi" w:eastAsia="SimSun" w:hAnsiTheme="majorHAnsi" w:cs="Tahoma"/>
          <w:bCs/>
          <w:sz w:val="22"/>
          <w:szCs w:val="22"/>
        </w:rPr>
        <w:t>Informativa ai sensi dell'art. 13 del Codice della Privacy</w:t>
      </w:r>
    </w:p>
    <w:p w:rsidR="00F64A58" w:rsidRPr="00C81ACD" w:rsidRDefault="00F64A58" w:rsidP="00334EF3">
      <w:pPr>
        <w:numPr>
          <w:ilvl w:val="1"/>
          <w:numId w:val="10"/>
        </w:numPr>
        <w:tabs>
          <w:tab w:val="clear" w:pos="1440"/>
          <w:tab w:val="num" w:pos="426"/>
        </w:tabs>
        <w:ind w:hanging="1440"/>
        <w:jc w:val="both"/>
        <w:rPr>
          <w:rFonts w:asciiTheme="majorHAnsi" w:hAnsiTheme="majorHAnsi" w:cs="Tahoma"/>
          <w:sz w:val="22"/>
          <w:szCs w:val="22"/>
        </w:rPr>
      </w:pPr>
      <w:proofErr w:type="spellStart"/>
      <w:r w:rsidRPr="00C81ACD">
        <w:rPr>
          <w:rFonts w:asciiTheme="majorHAnsi" w:hAnsiTheme="majorHAnsi" w:cs="Tahoma"/>
          <w:sz w:val="22"/>
          <w:szCs w:val="22"/>
        </w:rPr>
        <w:t>Fac</w:t>
      </w:r>
      <w:proofErr w:type="spellEnd"/>
      <w:r w:rsidRPr="00C81ACD">
        <w:rPr>
          <w:rFonts w:asciiTheme="majorHAnsi" w:hAnsiTheme="majorHAnsi" w:cs="Tahoma"/>
          <w:sz w:val="22"/>
          <w:szCs w:val="22"/>
        </w:rPr>
        <w:t xml:space="preserve"> simile “Allegato D”: Scheda Fornitore</w:t>
      </w:r>
    </w:p>
    <w:p w:rsidR="00F64A58" w:rsidRPr="00C81ACD" w:rsidRDefault="00F64A58" w:rsidP="00334EF3">
      <w:pPr>
        <w:numPr>
          <w:ilvl w:val="1"/>
          <w:numId w:val="10"/>
        </w:numPr>
        <w:tabs>
          <w:tab w:val="clear" w:pos="1440"/>
          <w:tab w:val="num" w:pos="426"/>
        </w:tabs>
        <w:ind w:hanging="1440"/>
        <w:jc w:val="both"/>
        <w:rPr>
          <w:rFonts w:asciiTheme="majorHAnsi" w:hAnsiTheme="majorHAnsi" w:cs="Tahoma"/>
          <w:sz w:val="22"/>
          <w:szCs w:val="22"/>
        </w:rPr>
      </w:pPr>
      <w:proofErr w:type="spellStart"/>
      <w:r w:rsidRPr="00C81ACD">
        <w:rPr>
          <w:rFonts w:asciiTheme="majorHAnsi" w:hAnsiTheme="majorHAnsi" w:cs="Tahoma"/>
          <w:sz w:val="22"/>
          <w:szCs w:val="22"/>
        </w:rPr>
        <w:t>Fac</w:t>
      </w:r>
      <w:proofErr w:type="spellEnd"/>
      <w:r w:rsidRPr="00C81ACD">
        <w:rPr>
          <w:rFonts w:asciiTheme="majorHAnsi" w:hAnsiTheme="majorHAnsi" w:cs="Tahoma"/>
          <w:sz w:val="22"/>
          <w:szCs w:val="22"/>
        </w:rPr>
        <w:t xml:space="preserve"> simile “Allegato E”: Offerta Economica e struttura economica della stessa</w:t>
      </w:r>
    </w:p>
    <w:p w:rsidR="00B7201A" w:rsidRPr="00C81ACD" w:rsidRDefault="00B7201A">
      <w:pPr>
        <w:spacing w:after="200" w:line="276" w:lineRule="auto"/>
        <w:rPr>
          <w:rFonts w:asciiTheme="majorHAnsi" w:hAnsiTheme="majorHAnsi" w:cs="Tahoma"/>
          <w:sz w:val="22"/>
          <w:szCs w:val="22"/>
        </w:rPr>
      </w:pPr>
      <w:r w:rsidRPr="00C81ACD">
        <w:rPr>
          <w:rFonts w:asciiTheme="majorHAnsi" w:hAnsiTheme="majorHAnsi" w:cs="Tahoma"/>
          <w:sz w:val="22"/>
          <w:szCs w:val="22"/>
        </w:rPr>
        <w:br w:type="page"/>
      </w:r>
    </w:p>
    <w:p w:rsidR="00F64A58" w:rsidRPr="00C81ACD" w:rsidRDefault="00F64A58" w:rsidP="003E637E">
      <w:pPr>
        <w:spacing w:after="200"/>
        <w:contextualSpacing/>
        <w:jc w:val="both"/>
        <w:rPr>
          <w:rFonts w:asciiTheme="majorHAnsi" w:hAnsiTheme="majorHAnsi" w:cs="Tahoma"/>
          <w:sz w:val="22"/>
          <w:szCs w:val="22"/>
        </w:rPr>
      </w:pPr>
    </w:p>
    <w:p w:rsidR="00087C8F" w:rsidRPr="00C81ACD" w:rsidRDefault="00087C8F" w:rsidP="00087C8F">
      <w:pPr>
        <w:pStyle w:val="Corpodeltesto2"/>
        <w:spacing w:after="0" w:line="240" w:lineRule="auto"/>
        <w:rPr>
          <w:rFonts w:asciiTheme="majorHAnsi" w:hAnsiTheme="majorHAnsi" w:cs="Tahoma"/>
          <w:b/>
          <w:sz w:val="28"/>
          <w:szCs w:val="28"/>
          <w:u w:val="single"/>
        </w:rPr>
      </w:pPr>
      <w:r w:rsidRPr="00C81ACD">
        <w:rPr>
          <w:rFonts w:asciiTheme="majorHAnsi" w:hAnsiTheme="majorHAnsi" w:cs="Tahoma"/>
          <w:b/>
          <w:sz w:val="28"/>
          <w:szCs w:val="28"/>
          <w:u w:val="single"/>
        </w:rPr>
        <w:t xml:space="preserve">Fac-simile “Allegato A”  </w:t>
      </w:r>
    </w:p>
    <w:p w:rsidR="00087C8F" w:rsidRPr="00C81ACD" w:rsidRDefault="00087C8F" w:rsidP="00DD726C">
      <w:pPr>
        <w:pStyle w:val="Corpodeltesto2"/>
        <w:spacing w:after="0" w:line="240" w:lineRule="auto"/>
        <w:ind w:firstLine="708"/>
        <w:rPr>
          <w:rFonts w:asciiTheme="majorHAnsi" w:hAnsiTheme="majorHAnsi" w:cs="Tahoma"/>
          <w:b/>
          <w:sz w:val="28"/>
          <w:szCs w:val="28"/>
          <w:u w:val="single"/>
        </w:rPr>
      </w:pPr>
    </w:p>
    <w:p w:rsidR="00087C8F" w:rsidRPr="00C81ACD" w:rsidRDefault="00087C8F" w:rsidP="00087C8F">
      <w:pPr>
        <w:jc w:val="center"/>
        <w:rPr>
          <w:rFonts w:asciiTheme="majorHAnsi" w:hAnsiTheme="majorHAnsi" w:cs="Tahoma"/>
          <w:b/>
        </w:rPr>
      </w:pPr>
    </w:p>
    <w:p w:rsidR="00087C8F" w:rsidRPr="00C81ACD" w:rsidRDefault="00087C8F" w:rsidP="00087C8F">
      <w:pPr>
        <w:jc w:val="center"/>
        <w:rPr>
          <w:rFonts w:asciiTheme="majorHAnsi" w:hAnsiTheme="majorHAnsi" w:cs="Tahoma"/>
          <w:b/>
          <w:u w:val="single"/>
        </w:rPr>
      </w:pPr>
      <w:r w:rsidRPr="00C81ACD">
        <w:rPr>
          <w:rFonts w:asciiTheme="majorHAnsi" w:hAnsiTheme="majorHAnsi" w:cs="Tahoma"/>
          <w:b/>
          <w:u w:val="single"/>
        </w:rPr>
        <w:t>PROCEDU</w:t>
      </w:r>
      <w:r w:rsidR="009673EF" w:rsidRPr="00C81ACD">
        <w:rPr>
          <w:rFonts w:asciiTheme="majorHAnsi" w:hAnsiTheme="majorHAnsi" w:cs="Tahoma"/>
          <w:b/>
          <w:u w:val="single"/>
        </w:rPr>
        <w:t xml:space="preserve">RA APERTA PER L’AFFIDAMENTO DELLA </w:t>
      </w:r>
      <w:r w:rsidRPr="00C81ACD">
        <w:rPr>
          <w:rFonts w:asciiTheme="majorHAnsi" w:hAnsiTheme="majorHAnsi" w:cs="Tahoma"/>
          <w:b/>
          <w:u w:val="single"/>
        </w:rPr>
        <w:t>FORNITURA DI…………………..</w:t>
      </w:r>
    </w:p>
    <w:p w:rsidR="00087C8F" w:rsidRPr="00C81ACD" w:rsidRDefault="00087C8F" w:rsidP="00087C8F">
      <w:pPr>
        <w:jc w:val="center"/>
        <w:rPr>
          <w:rFonts w:asciiTheme="majorHAnsi" w:hAnsiTheme="majorHAnsi" w:cs="Tahoma"/>
          <w:b/>
          <w:u w:val="single"/>
        </w:rPr>
      </w:pPr>
      <w:r w:rsidRPr="00C81ACD">
        <w:rPr>
          <w:rFonts w:asciiTheme="majorHAnsi" w:hAnsiTheme="majorHAnsi" w:cs="Tahoma"/>
          <w:b/>
          <w:u w:val="single"/>
        </w:rPr>
        <w:t>……………………………………….</w:t>
      </w:r>
    </w:p>
    <w:p w:rsidR="00087C8F" w:rsidRPr="00C81ACD" w:rsidRDefault="00087C8F" w:rsidP="00087C8F">
      <w:pPr>
        <w:jc w:val="center"/>
        <w:rPr>
          <w:rFonts w:asciiTheme="majorHAnsi" w:hAnsiTheme="majorHAnsi" w:cs="Tahoma"/>
          <w:b/>
        </w:rPr>
      </w:pPr>
    </w:p>
    <w:p w:rsidR="00087C8F" w:rsidRPr="00C81ACD" w:rsidRDefault="00087C8F" w:rsidP="00087C8F">
      <w:pPr>
        <w:jc w:val="center"/>
        <w:rPr>
          <w:rFonts w:asciiTheme="majorHAnsi" w:hAnsiTheme="majorHAnsi" w:cs="Tahoma"/>
          <w:b/>
        </w:rPr>
      </w:pPr>
    </w:p>
    <w:p w:rsidR="00087C8F" w:rsidRPr="00C81ACD" w:rsidRDefault="00087C8F" w:rsidP="00087C8F">
      <w:pPr>
        <w:jc w:val="center"/>
        <w:rPr>
          <w:rFonts w:asciiTheme="majorHAnsi" w:hAnsiTheme="majorHAnsi" w:cs="Tahoma"/>
          <w:b/>
        </w:rPr>
      </w:pPr>
      <w:r w:rsidRPr="00C81ACD">
        <w:rPr>
          <w:rFonts w:asciiTheme="majorHAnsi" w:hAnsiTheme="majorHAnsi" w:cs="Tahoma"/>
          <w:b/>
        </w:rPr>
        <w:t>CIG ----------------</w:t>
      </w:r>
    </w:p>
    <w:p w:rsidR="00087C8F" w:rsidRPr="00C81ACD" w:rsidRDefault="00087C8F" w:rsidP="00087C8F">
      <w:pPr>
        <w:jc w:val="center"/>
        <w:rPr>
          <w:rFonts w:asciiTheme="majorHAnsi" w:hAnsiTheme="majorHAnsi" w:cs="Tahoma"/>
          <w:b/>
        </w:rPr>
      </w:pPr>
    </w:p>
    <w:p w:rsidR="00087C8F" w:rsidRPr="00C81ACD" w:rsidRDefault="00087C8F" w:rsidP="00087C8F">
      <w:pPr>
        <w:pBdr>
          <w:top w:val="single" w:sz="4" w:space="1" w:color="auto"/>
          <w:left w:val="single" w:sz="4" w:space="4" w:color="auto"/>
          <w:bottom w:val="single" w:sz="4" w:space="1" w:color="auto"/>
          <w:right w:val="single" w:sz="4" w:space="4" w:color="auto"/>
        </w:pBdr>
        <w:jc w:val="center"/>
        <w:rPr>
          <w:rFonts w:asciiTheme="majorHAnsi" w:hAnsiTheme="majorHAnsi" w:cs="Tahoma"/>
          <w:b/>
        </w:rPr>
      </w:pPr>
      <w:r w:rsidRPr="00C81ACD">
        <w:rPr>
          <w:rFonts w:asciiTheme="majorHAnsi" w:hAnsiTheme="majorHAnsi" w:cs="Tahoma"/>
          <w:b/>
        </w:rPr>
        <w:t>DICHIARAZIONE SOSTITUTIVA DI CERTIFICAZIONE E DI ATTO DI NOTORIETA’ EX D.P.R. 445/2000</w:t>
      </w:r>
    </w:p>
    <w:p w:rsidR="00087C8F" w:rsidRPr="00C81ACD" w:rsidRDefault="00087C8F" w:rsidP="00087C8F">
      <w:pPr>
        <w:jc w:val="center"/>
        <w:rPr>
          <w:rFonts w:asciiTheme="majorHAnsi" w:hAnsiTheme="majorHAnsi" w:cs="Tahoma"/>
        </w:rPr>
      </w:pPr>
    </w:p>
    <w:p w:rsidR="00087C8F" w:rsidRPr="00C81ACD" w:rsidRDefault="00087C8F" w:rsidP="00087C8F">
      <w:pPr>
        <w:pStyle w:val="Corpodeltesto22"/>
        <w:pBdr>
          <w:bottom w:val="none" w:sz="0" w:space="0" w:color="auto"/>
        </w:pBdr>
        <w:jc w:val="left"/>
        <w:rPr>
          <w:rFonts w:asciiTheme="majorHAnsi" w:hAnsiTheme="majorHAnsi" w:cs="Tahoma"/>
        </w:rPr>
      </w:pPr>
      <w:r w:rsidRPr="00C81ACD">
        <w:rPr>
          <w:rFonts w:asciiTheme="majorHAnsi" w:hAnsiTheme="majorHAnsi" w:cs="Tahoma"/>
        </w:rPr>
        <w:t>Il/La sottoscritto/a _____________________________________________________________________</w:t>
      </w:r>
    </w:p>
    <w:p w:rsidR="00087C8F" w:rsidRPr="00C81ACD" w:rsidRDefault="00087C8F" w:rsidP="00087C8F">
      <w:pPr>
        <w:pStyle w:val="Corpodeltesto22"/>
        <w:pBdr>
          <w:bottom w:val="none" w:sz="0" w:space="0" w:color="auto"/>
        </w:pBdr>
        <w:jc w:val="left"/>
        <w:rPr>
          <w:rFonts w:asciiTheme="majorHAnsi" w:hAnsiTheme="majorHAnsi" w:cs="Tahoma"/>
        </w:rPr>
      </w:pPr>
    </w:p>
    <w:p w:rsidR="00087C8F" w:rsidRPr="00C81ACD" w:rsidRDefault="00087C8F" w:rsidP="00087C8F">
      <w:pPr>
        <w:pStyle w:val="Corpodeltesto22"/>
        <w:pBdr>
          <w:bottom w:val="none" w:sz="0" w:space="0" w:color="auto"/>
        </w:pBdr>
        <w:jc w:val="left"/>
        <w:rPr>
          <w:rFonts w:asciiTheme="majorHAnsi" w:hAnsiTheme="majorHAnsi" w:cs="Tahoma"/>
        </w:rPr>
      </w:pPr>
      <w:r w:rsidRPr="00C81ACD">
        <w:rPr>
          <w:rFonts w:asciiTheme="majorHAnsi" w:hAnsiTheme="majorHAnsi" w:cs="Tahoma"/>
        </w:rPr>
        <w:t>nato a ____________________________________________ il ____________________________</w:t>
      </w:r>
    </w:p>
    <w:p w:rsidR="00087C8F" w:rsidRPr="00C81ACD" w:rsidRDefault="00087C8F" w:rsidP="00087C8F">
      <w:pPr>
        <w:pStyle w:val="Corpodeltesto22"/>
        <w:pBdr>
          <w:bottom w:val="none" w:sz="0" w:space="0" w:color="auto"/>
        </w:pBdr>
        <w:jc w:val="left"/>
        <w:rPr>
          <w:rFonts w:asciiTheme="majorHAnsi" w:hAnsiTheme="majorHAnsi" w:cs="Tahoma"/>
        </w:rPr>
      </w:pPr>
    </w:p>
    <w:p w:rsidR="00087C8F" w:rsidRPr="00C81ACD" w:rsidRDefault="00087C8F" w:rsidP="00087C8F">
      <w:pPr>
        <w:pStyle w:val="Corpodeltesto22"/>
        <w:pBdr>
          <w:bottom w:val="none" w:sz="0" w:space="0" w:color="auto"/>
        </w:pBdr>
        <w:jc w:val="left"/>
        <w:rPr>
          <w:rFonts w:asciiTheme="majorHAnsi" w:hAnsiTheme="majorHAnsi" w:cs="Tahoma"/>
        </w:rPr>
      </w:pPr>
      <w:r w:rsidRPr="00C81ACD">
        <w:rPr>
          <w:rFonts w:asciiTheme="majorHAnsi" w:hAnsiTheme="majorHAnsi" w:cs="Tahoma"/>
        </w:rPr>
        <w:t>e residente a_____________________________________________________________________</w:t>
      </w:r>
    </w:p>
    <w:p w:rsidR="00087C8F" w:rsidRPr="00C81ACD" w:rsidRDefault="00087C8F" w:rsidP="00087C8F">
      <w:pPr>
        <w:pStyle w:val="Corpodeltesto22"/>
        <w:pBdr>
          <w:bottom w:val="none" w:sz="0" w:space="0" w:color="auto"/>
        </w:pBdr>
        <w:jc w:val="left"/>
        <w:rPr>
          <w:rFonts w:asciiTheme="majorHAnsi" w:hAnsiTheme="majorHAnsi" w:cs="Tahoma"/>
        </w:rPr>
      </w:pPr>
    </w:p>
    <w:p w:rsidR="00087C8F" w:rsidRPr="00C81ACD" w:rsidRDefault="00087C8F" w:rsidP="00087C8F">
      <w:pPr>
        <w:pStyle w:val="Corpodeltesto22"/>
        <w:pBdr>
          <w:bottom w:val="none" w:sz="0" w:space="0" w:color="auto"/>
        </w:pBdr>
        <w:jc w:val="left"/>
        <w:rPr>
          <w:rFonts w:asciiTheme="majorHAnsi" w:hAnsiTheme="majorHAnsi" w:cs="Tahoma"/>
        </w:rPr>
      </w:pPr>
      <w:r w:rsidRPr="00C81ACD">
        <w:rPr>
          <w:rFonts w:asciiTheme="majorHAnsi" w:hAnsiTheme="majorHAnsi" w:cs="Tahoma"/>
        </w:rPr>
        <w:t xml:space="preserve">in via ____________________________n.___ in qualità di _________________________________________________  </w:t>
      </w:r>
    </w:p>
    <w:p w:rsidR="00087C8F" w:rsidRPr="00C81ACD" w:rsidRDefault="00087C8F" w:rsidP="00087C8F">
      <w:pPr>
        <w:pStyle w:val="Corpodeltesto22"/>
        <w:pBdr>
          <w:bottom w:val="none" w:sz="0" w:space="0" w:color="auto"/>
        </w:pBdr>
        <w:jc w:val="right"/>
        <w:rPr>
          <w:rFonts w:asciiTheme="majorHAnsi" w:hAnsiTheme="majorHAnsi" w:cs="Tahoma"/>
        </w:rPr>
      </w:pPr>
      <w:r w:rsidRPr="00C81ACD">
        <w:rPr>
          <w:rFonts w:asciiTheme="majorHAnsi" w:hAnsiTheme="majorHAnsi" w:cs="Tahoma"/>
        </w:rPr>
        <w:t>(Titolare, rappresentante legale, procuratore, ecc.)</w:t>
      </w:r>
    </w:p>
    <w:p w:rsidR="00087C8F" w:rsidRPr="00C81ACD" w:rsidRDefault="00087C8F" w:rsidP="00087C8F">
      <w:pPr>
        <w:pStyle w:val="Corpodeltesto22"/>
        <w:pBdr>
          <w:bottom w:val="none" w:sz="0" w:space="0" w:color="auto"/>
        </w:pBdr>
        <w:jc w:val="right"/>
        <w:rPr>
          <w:rFonts w:asciiTheme="majorHAnsi" w:hAnsiTheme="majorHAnsi" w:cs="Tahoma"/>
        </w:rPr>
      </w:pPr>
    </w:p>
    <w:p w:rsidR="00087C8F" w:rsidRPr="00C81ACD" w:rsidRDefault="00087C8F" w:rsidP="00087C8F">
      <w:pPr>
        <w:pStyle w:val="Corpodeltesto22"/>
        <w:pBdr>
          <w:bottom w:val="none" w:sz="0" w:space="0" w:color="auto"/>
        </w:pBdr>
        <w:jc w:val="left"/>
        <w:rPr>
          <w:rFonts w:asciiTheme="majorHAnsi" w:hAnsiTheme="majorHAnsi" w:cs="Tahoma"/>
          <w:b/>
        </w:rPr>
      </w:pPr>
    </w:p>
    <w:p w:rsidR="00087C8F" w:rsidRPr="00C81ACD" w:rsidRDefault="00087C8F" w:rsidP="00087C8F">
      <w:pPr>
        <w:pStyle w:val="Corpodeltesto22"/>
        <w:pBdr>
          <w:bottom w:val="none" w:sz="0" w:space="0" w:color="auto"/>
        </w:pBdr>
        <w:jc w:val="left"/>
        <w:rPr>
          <w:rFonts w:asciiTheme="majorHAnsi" w:hAnsiTheme="majorHAnsi" w:cs="Tahoma"/>
          <w:b/>
        </w:rPr>
      </w:pPr>
      <w:r w:rsidRPr="00C81ACD">
        <w:rPr>
          <w:rFonts w:asciiTheme="majorHAnsi" w:hAnsiTheme="majorHAnsi" w:cs="Tahoma"/>
          <w:b/>
        </w:rPr>
        <w:t>della Ditta/Società __________________________________________</w:t>
      </w:r>
    </w:p>
    <w:p w:rsidR="00087C8F" w:rsidRPr="00C81ACD" w:rsidRDefault="00087C8F" w:rsidP="00087C8F">
      <w:pPr>
        <w:pStyle w:val="Corpodeltesto22"/>
        <w:pBdr>
          <w:bottom w:val="none" w:sz="0" w:space="0" w:color="auto"/>
        </w:pBdr>
        <w:jc w:val="left"/>
        <w:rPr>
          <w:rFonts w:asciiTheme="majorHAnsi" w:hAnsiTheme="majorHAnsi" w:cs="Tahoma"/>
        </w:rPr>
      </w:pPr>
    </w:p>
    <w:p w:rsidR="00087C8F" w:rsidRPr="00C81ACD" w:rsidRDefault="00087C8F" w:rsidP="00087C8F">
      <w:pPr>
        <w:jc w:val="both"/>
        <w:rPr>
          <w:rFonts w:asciiTheme="majorHAnsi" w:hAnsiTheme="majorHAnsi" w:cs="Tahoma"/>
        </w:rPr>
      </w:pPr>
      <w:r w:rsidRPr="00C81ACD">
        <w:rPr>
          <w:rFonts w:asciiTheme="majorHAnsi" w:hAnsiTheme="majorHAnsi" w:cs="Tahoma"/>
        </w:rPr>
        <w:t>sotto la sua personale responsabilità ed a piena conoscenza della responsabilità penale prevista per le dichiarazioni false dall’art. 76 del D.P.R. 445/2000 e  dall’art. n. 496 c.p.</w:t>
      </w:r>
    </w:p>
    <w:p w:rsidR="00087C8F" w:rsidRPr="00C81ACD" w:rsidRDefault="00087C8F" w:rsidP="00087C8F">
      <w:pPr>
        <w:rPr>
          <w:rFonts w:asciiTheme="majorHAnsi" w:hAnsiTheme="majorHAnsi" w:cs="Tahoma"/>
        </w:rPr>
      </w:pPr>
    </w:p>
    <w:p w:rsidR="00087C8F" w:rsidRPr="00C81ACD" w:rsidRDefault="00087C8F" w:rsidP="00087C8F">
      <w:pPr>
        <w:pStyle w:val="Corpodeltesto22"/>
        <w:pBdr>
          <w:bottom w:val="none" w:sz="0" w:space="0" w:color="auto"/>
        </w:pBdr>
        <w:jc w:val="center"/>
        <w:rPr>
          <w:rFonts w:asciiTheme="majorHAnsi" w:hAnsiTheme="majorHAnsi" w:cs="Tahoma"/>
          <w:b/>
        </w:rPr>
      </w:pPr>
      <w:r w:rsidRPr="00C81ACD">
        <w:rPr>
          <w:rFonts w:asciiTheme="majorHAnsi" w:hAnsiTheme="majorHAnsi" w:cs="Tahoma"/>
          <w:b/>
        </w:rPr>
        <w:t>DICHIARA</w:t>
      </w:r>
    </w:p>
    <w:p w:rsidR="00087C8F" w:rsidRPr="00C81ACD" w:rsidRDefault="00087C8F" w:rsidP="00087C8F">
      <w:pPr>
        <w:pStyle w:val="Corpodeltesto22"/>
        <w:pBdr>
          <w:bottom w:val="none" w:sz="0" w:space="0" w:color="auto"/>
        </w:pBdr>
        <w:jc w:val="center"/>
        <w:rPr>
          <w:rFonts w:asciiTheme="majorHAnsi" w:hAnsiTheme="majorHAnsi" w:cs="Tahoma"/>
        </w:rPr>
      </w:pPr>
      <w:r w:rsidRPr="00C81ACD">
        <w:rPr>
          <w:rFonts w:asciiTheme="majorHAnsi" w:hAnsiTheme="majorHAnsi" w:cs="Tahoma"/>
        </w:rPr>
        <w:t>in nome e per conto dell’suddetto operatore economico quanto segue:</w:t>
      </w:r>
    </w:p>
    <w:p w:rsidR="00087C8F" w:rsidRPr="00C81ACD" w:rsidRDefault="00087C8F" w:rsidP="00087C8F">
      <w:pPr>
        <w:pStyle w:val="Corpodeltesto22"/>
        <w:pBdr>
          <w:bottom w:val="none" w:sz="0" w:space="0" w:color="auto"/>
        </w:pBdr>
        <w:jc w:val="center"/>
        <w:rPr>
          <w:rFonts w:asciiTheme="majorHAnsi" w:hAnsiTheme="majorHAnsi" w:cs="Tahoma"/>
          <w:color w:val="FF0000"/>
        </w:rPr>
      </w:pPr>
    </w:p>
    <w:p w:rsidR="00087C8F" w:rsidRPr="00C81ACD" w:rsidRDefault="00087C8F" w:rsidP="00087C8F">
      <w:pPr>
        <w:ind w:left="1440"/>
        <w:jc w:val="both"/>
        <w:rPr>
          <w:rFonts w:asciiTheme="majorHAnsi" w:hAnsiTheme="majorHAnsi" w:cs="Tahoma"/>
        </w:rPr>
      </w:pPr>
    </w:p>
    <w:p w:rsidR="00087C8F" w:rsidRPr="00C81ACD" w:rsidRDefault="00087C8F" w:rsidP="00334EF3">
      <w:pPr>
        <w:numPr>
          <w:ilvl w:val="1"/>
          <w:numId w:val="12"/>
        </w:numPr>
        <w:jc w:val="both"/>
        <w:rPr>
          <w:rFonts w:asciiTheme="majorHAnsi" w:hAnsiTheme="majorHAnsi" w:cs="Tahoma"/>
        </w:rPr>
      </w:pPr>
      <w:r w:rsidRPr="00C81ACD">
        <w:rPr>
          <w:rFonts w:asciiTheme="majorHAnsi" w:hAnsiTheme="majorHAnsi" w:cs="Tahoma"/>
        </w:rPr>
        <w:t xml:space="preserve">di rivestire la qualità di operatore economico ai sensi per gli effetti di cui al </w:t>
      </w:r>
      <w:proofErr w:type="spellStart"/>
      <w:r w:rsidRPr="00C81ACD">
        <w:rPr>
          <w:rFonts w:asciiTheme="majorHAnsi" w:hAnsiTheme="majorHAnsi" w:cs="Tahoma"/>
        </w:rPr>
        <w:t>Dlgs</w:t>
      </w:r>
      <w:proofErr w:type="spellEnd"/>
      <w:r w:rsidRPr="00C81ACD">
        <w:rPr>
          <w:rFonts w:asciiTheme="majorHAnsi" w:hAnsiTheme="majorHAnsi" w:cs="Tahoma"/>
        </w:rPr>
        <w:t xml:space="preserve"> 50/2016, art. 3 comma 1 lett. p) e più in particolare di partecipare alla gara, come previsto dal </w:t>
      </w:r>
      <w:proofErr w:type="spellStart"/>
      <w:r w:rsidRPr="00C81ACD">
        <w:rPr>
          <w:rFonts w:asciiTheme="majorHAnsi" w:hAnsiTheme="majorHAnsi" w:cs="Tahoma"/>
        </w:rPr>
        <w:t>Dlgs</w:t>
      </w:r>
      <w:proofErr w:type="spellEnd"/>
      <w:r w:rsidRPr="00C81ACD">
        <w:rPr>
          <w:rFonts w:asciiTheme="majorHAnsi" w:hAnsiTheme="majorHAnsi" w:cs="Tahoma"/>
        </w:rPr>
        <w:t xml:space="preserve"> 50/2016, art. 45, come</w:t>
      </w:r>
    </w:p>
    <w:p w:rsidR="00087C8F" w:rsidRPr="00C81ACD" w:rsidRDefault="00087C8F" w:rsidP="00087C8F">
      <w:pPr>
        <w:spacing w:before="120"/>
        <w:ind w:left="2342"/>
        <w:jc w:val="center"/>
        <w:rPr>
          <w:rFonts w:asciiTheme="majorHAnsi" w:hAnsiTheme="majorHAnsi" w:cs="Tahoma"/>
        </w:rPr>
      </w:pPr>
      <w:r w:rsidRPr="00C81ACD">
        <w:rPr>
          <w:rFonts w:asciiTheme="majorHAnsi" w:hAnsiTheme="majorHAnsi" w:cs="Tahoma"/>
          <w:i/>
        </w:rPr>
        <w:t>(barrare la voce che interessa)</w:t>
      </w:r>
    </w:p>
    <w:p w:rsidR="00087C8F" w:rsidRPr="00C81ACD" w:rsidRDefault="00087C8F" w:rsidP="00334EF3">
      <w:pPr>
        <w:numPr>
          <w:ilvl w:val="2"/>
          <w:numId w:val="16"/>
        </w:numPr>
        <w:jc w:val="both"/>
        <w:rPr>
          <w:rFonts w:asciiTheme="majorHAnsi" w:eastAsia="Batang" w:hAnsiTheme="majorHAnsi" w:cs="Tahoma"/>
        </w:rPr>
      </w:pPr>
      <w:r w:rsidRPr="00C81ACD">
        <w:rPr>
          <w:rFonts w:asciiTheme="majorHAnsi" w:hAnsiTheme="majorHAnsi" w:cs="Tahoma"/>
        </w:rPr>
        <w:t>impresa individuale (anche artigiana), ovvero società (anche cooperativa)</w:t>
      </w:r>
    </w:p>
    <w:p w:rsidR="00087C8F" w:rsidRPr="00C81ACD" w:rsidRDefault="00087C8F" w:rsidP="00334EF3">
      <w:pPr>
        <w:numPr>
          <w:ilvl w:val="2"/>
          <w:numId w:val="16"/>
        </w:numPr>
        <w:jc w:val="both"/>
        <w:rPr>
          <w:rFonts w:asciiTheme="majorHAnsi" w:eastAsia="Batang" w:hAnsiTheme="majorHAnsi" w:cs="Tahoma"/>
        </w:rPr>
      </w:pPr>
      <w:r w:rsidRPr="00C81ACD">
        <w:rPr>
          <w:rFonts w:asciiTheme="majorHAnsi" w:hAnsiTheme="majorHAnsi" w:cs="Tahoma"/>
        </w:rPr>
        <w:t xml:space="preserve">consorzio tra società cooperative di produzione e lavoro (L. 422/09 e D. </w:t>
      </w:r>
      <w:proofErr w:type="spellStart"/>
      <w:r w:rsidRPr="00C81ACD">
        <w:rPr>
          <w:rFonts w:asciiTheme="majorHAnsi" w:hAnsiTheme="majorHAnsi" w:cs="Tahoma"/>
        </w:rPr>
        <w:t>Lgs</w:t>
      </w:r>
      <w:proofErr w:type="spellEnd"/>
      <w:r w:rsidRPr="00C81ACD">
        <w:rPr>
          <w:rFonts w:asciiTheme="majorHAnsi" w:hAnsiTheme="majorHAnsi" w:cs="Tahoma"/>
        </w:rPr>
        <w:t>. 1577/47), ovvero consorzio tra imprese artigiane (L. 443/1985)</w:t>
      </w:r>
    </w:p>
    <w:p w:rsidR="00087C8F" w:rsidRPr="00C81ACD" w:rsidRDefault="00087C8F" w:rsidP="00334EF3">
      <w:pPr>
        <w:numPr>
          <w:ilvl w:val="2"/>
          <w:numId w:val="16"/>
        </w:numPr>
        <w:jc w:val="both"/>
        <w:rPr>
          <w:rFonts w:asciiTheme="majorHAnsi" w:eastAsia="Batang" w:hAnsiTheme="majorHAnsi" w:cs="Tahoma"/>
        </w:rPr>
      </w:pPr>
      <w:r w:rsidRPr="00C81ACD">
        <w:rPr>
          <w:rFonts w:asciiTheme="majorHAnsi" w:hAnsiTheme="majorHAnsi"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C81ACD">
        <w:rPr>
          <w:rFonts w:asciiTheme="majorHAnsi" w:hAnsiTheme="majorHAnsi" w:cs="Tahoma"/>
        </w:rPr>
        <w:t>Dlgs</w:t>
      </w:r>
      <w:proofErr w:type="spellEnd"/>
      <w:r w:rsidRPr="00C81ACD">
        <w:rPr>
          <w:rFonts w:asciiTheme="majorHAnsi" w:hAnsiTheme="majorHAnsi" w:cs="Tahoma"/>
        </w:rPr>
        <w:t xml:space="preserve"> 50/2016, art 45, comma 2, lett. c)</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 xml:space="preserve">mandatario del Raggruppamento Temporaneo di Imprese costituito, ai sensi del </w:t>
      </w:r>
      <w:proofErr w:type="spellStart"/>
      <w:r w:rsidRPr="00C81ACD">
        <w:rPr>
          <w:rFonts w:asciiTheme="majorHAnsi" w:hAnsiTheme="majorHAnsi" w:cs="Tahoma"/>
        </w:rPr>
        <w:t>Dlgs</w:t>
      </w:r>
      <w:proofErr w:type="spellEnd"/>
      <w:r w:rsidRPr="00C81ACD">
        <w:rPr>
          <w:rFonts w:asciiTheme="majorHAnsi" w:hAnsiTheme="majorHAnsi" w:cs="Tahoma"/>
        </w:rPr>
        <w:t xml:space="preserve"> 50/2016 art. 45, comma 2, </w:t>
      </w:r>
      <w:proofErr w:type="spellStart"/>
      <w:r w:rsidRPr="00C81ACD">
        <w:rPr>
          <w:rFonts w:asciiTheme="majorHAnsi" w:hAnsiTheme="majorHAnsi" w:cs="Tahoma"/>
        </w:rPr>
        <w:t>lett.d</w:t>
      </w:r>
      <w:proofErr w:type="spellEnd"/>
      <w:r w:rsidRPr="00C81ACD">
        <w:rPr>
          <w:rFonts w:asciiTheme="majorHAnsi" w:hAnsiTheme="majorHAnsi" w:cs="Tahoma"/>
        </w:rPr>
        <w:t>), (indicare tutti i nominativi delle Imprese raggruppate):</w:t>
      </w:r>
    </w:p>
    <w:p w:rsidR="00087C8F" w:rsidRPr="00C81ACD" w:rsidRDefault="00087C8F" w:rsidP="00087C8F">
      <w:pPr>
        <w:ind w:left="2340"/>
        <w:jc w:val="both"/>
        <w:rPr>
          <w:rFonts w:asciiTheme="majorHAnsi" w:hAnsiTheme="majorHAnsi" w:cs="Tahoma"/>
        </w:rPr>
      </w:pPr>
      <w:r w:rsidRPr="00C81ACD">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 xml:space="preserve">mandante del Raggruppamento Temporaneo di Imprese costituito, ai sensi del </w:t>
      </w:r>
      <w:proofErr w:type="spellStart"/>
      <w:r w:rsidRPr="00C81ACD">
        <w:rPr>
          <w:rFonts w:asciiTheme="majorHAnsi" w:hAnsiTheme="majorHAnsi" w:cs="Tahoma"/>
        </w:rPr>
        <w:t>Dlgs</w:t>
      </w:r>
      <w:proofErr w:type="spellEnd"/>
      <w:r w:rsidRPr="00C81ACD">
        <w:rPr>
          <w:rFonts w:asciiTheme="majorHAnsi" w:hAnsiTheme="majorHAnsi" w:cs="Tahoma"/>
        </w:rPr>
        <w:t xml:space="preserve"> 50/2016 art. 45, comma 2, </w:t>
      </w:r>
      <w:proofErr w:type="spellStart"/>
      <w:r w:rsidRPr="00C81ACD">
        <w:rPr>
          <w:rFonts w:asciiTheme="majorHAnsi" w:hAnsiTheme="majorHAnsi" w:cs="Tahoma"/>
        </w:rPr>
        <w:t>lett.d</w:t>
      </w:r>
      <w:proofErr w:type="spellEnd"/>
      <w:r w:rsidRPr="00C81ACD">
        <w:rPr>
          <w:rFonts w:asciiTheme="majorHAnsi" w:hAnsiTheme="majorHAnsi" w:cs="Tahoma"/>
        </w:rPr>
        <w:t xml:space="preserve">), da (indicare tutti i nominativi delle Imprese raggruppate, </w:t>
      </w:r>
      <w:r w:rsidRPr="00C81ACD">
        <w:rPr>
          <w:rFonts w:asciiTheme="majorHAnsi" w:hAnsiTheme="majorHAnsi" w:cs="Tahoma"/>
          <w:u w:val="single"/>
        </w:rPr>
        <w:t>specificando il mandatario</w:t>
      </w:r>
      <w:r w:rsidRPr="00C81ACD">
        <w:rPr>
          <w:rFonts w:asciiTheme="majorHAnsi" w:hAnsiTheme="majorHAnsi" w:cs="Tahoma"/>
        </w:rPr>
        <w:t>):</w:t>
      </w:r>
    </w:p>
    <w:p w:rsidR="00087C8F" w:rsidRPr="00C81ACD" w:rsidRDefault="00087C8F" w:rsidP="00087C8F">
      <w:pPr>
        <w:ind w:left="2340"/>
        <w:jc w:val="both"/>
        <w:rPr>
          <w:rFonts w:asciiTheme="majorHAnsi" w:hAnsiTheme="majorHAnsi" w:cs="Tahoma"/>
        </w:rPr>
      </w:pPr>
    </w:p>
    <w:p w:rsidR="00087C8F" w:rsidRPr="00C81ACD" w:rsidRDefault="00087C8F" w:rsidP="00087C8F">
      <w:pPr>
        <w:ind w:left="2340"/>
        <w:jc w:val="both"/>
        <w:rPr>
          <w:rFonts w:asciiTheme="majorHAnsi" w:hAnsiTheme="majorHAnsi" w:cs="Tahoma"/>
        </w:rPr>
      </w:pPr>
      <w:r w:rsidRPr="00C81ACD">
        <w:rPr>
          <w:rFonts w:asciiTheme="majorHAnsi" w:hAnsiTheme="majorHAnsi" w:cs="Tahoma"/>
        </w:rPr>
        <w:t xml:space="preserve">___________________________________________________________ </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lastRenderedPageBreak/>
        <w:t xml:space="preserve">consorzio ordinario di concorrenti di cui all'art. 2602 cod. civ. costituito tra i soggetti di cui al </w:t>
      </w:r>
      <w:proofErr w:type="spellStart"/>
      <w:r w:rsidRPr="00C81ACD">
        <w:rPr>
          <w:rFonts w:asciiTheme="majorHAnsi" w:hAnsiTheme="majorHAnsi" w:cs="Tahoma"/>
        </w:rPr>
        <w:t>Dgls</w:t>
      </w:r>
      <w:proofErr w:type="spellEnd"/>
      <w:r w:rsidRPr="00C81ACD">
        <w:rPr>
          <w:rFonts w:asciiTheme="majorHAnsi" w:hAnsiTheme="majorHAnsi" w:cs="Tahoma"/>
        </w:rPr>
        <w:t xml:space="preserve"> 50/2016, art. 45, comma 1 lett. a), b) e c), anche in forma di società ai sensi dell'art. 2615-ter del cod. civ.</w:t>
      </w:r>
    </w:p>
    <w:p w:rsidR="00087C8F" w:rsidRPr="00C81ACD" w:rsidRDefault="00087C8F" w:rsidP="00087C8F">
      <w:pPr>
        <w:autoSpaceDE w:val="0"/>
        <w:autoSpaceDN w:val="0"/>
        <w:adjustRightInd w:val="0"/>
        <w:rPr>
          <w:rFonts w:asciiTheme="majorHAnsi" w:eastAsia="Calibri" w:hAnsiTheme="majorHAnsi" w:cs="TimesNewRoman"/>
          <w:sz w:val="21"/>
          <w:szCs w:val="21"/>
        </w:rPr>
      </w:pPr>
    </w:p>
    <w:p w:rsidR="00087C8F" w:rsidRPr="00C81ACD" w:rsidRDefault="00087C8F" w:rsidP="00334EF3">
      <w:pPr>
        <w:numPr>
          <w:ilvl w:val="2"/>
          <w:numId w:val="16"/>
        </w:numPr>
        <w:jc w:val="both"/>
        <w:rPr>
          <w:rFonts w:asciiTheme="majorHAnsi" w:hAnsiTheme="majorHAnsi" w:cs="Tahoma"/>
        </w:rPr>
      </w:pPr>
      <w:r w:rsidRPr="00C81ACD">
        <w:rPr>
          <w:rFonts w:asciiTheme="majorHAnsi" w:eastAsia="Calibri" w:hAnsiTheme="majorHAnsi" w:cs="TimesNewRoman"/>
        </w:rPr>
        <w:t>impresa facente parte di un’aggregazione tra imprese aderenti al un contratto di rete ai sensi dell’art. 3 comma 4 ter del Dl 5/2009, convertito dalla l 33/2009</w:t>
      </w:r>
    </w:p>
    <w:p w:rsidR="00087C8F" w:rsidRPr="00C81ACD" w:rsidRDefault="00087C8F" w:rsidP="00334EF3">
      <w:pPr>
        <w:numPr>
          <w:ilvl w:val="2"/>
          <w:numId w:val="16"/>
        </w:numPr>
        <w:ind w:left="2336" w:hanging="357"/>
        <w:jc w:val="both"/>
        <w:rPr>
          <w:rFonts w:asciiTheme="majorHAnsi" w:hAnsiTheme="majorHAnsi" w:cs="Tahoma"/>
        </w:rPr>
      </w:pPr>
      <w:r w:rsidRPr="00C81ACD">
        <w:rPr>
          <w:rFonts w:asciiTheme="majorHAnsi" w:hAnsiTheme="majorHAnsi" w:cs="Tahoma"/>
        </w:rPr>
        <w:t xml:space="preserve">soggetto che ha stipulato un contratto di gruppo europeo di interesse economico (GEIE) ai sensi del </w:t>
      </w:r>
      <w:proofErr w:type="spellStart"/>
      <w:r w:rsidRPr="00C81ACD">
        <w:rPr>
          <w:rFonts w:asciiTheme="majorHAnsi" w:hAnsiTheme="majorHAnsi" w:cs="Tahoma"/>
        </w:rPr>
        <w:t>D.Lgs</w:t>
      </w:r>
      <w:proofErr w:type="spellEnd"/>
      <w:r w:rsidRPr="00C81ACD">
        <w:rPr>
          <w:rFonts w:asciiTheme="majorHAnsi" w:hAnsiTheme="majorHAnsi" w:cs="Tahoma"/>
        </w:rPr>
        <w:t xml:space="preserve"> 240/91.</w:t>
      </w:r>
    </w:p>
    <w:p w:rsidR="00087C8F" w:rsidRPr="00C81ACD" w:rsidRDefault="00087C8F" w:rsidP="00334EF3">
      <w:pPr>
        <w:numPr>
          <w:ilvl w:val="2"/>
          <w:numId w:val="16"/>
        </w:numPr>
        <w:spacing w:after="240"/>
        <w:ind w:left="2336" w:hanging="357"/>
        <w:jc w:val="both"/>
        <w:rPr>
          <w:rFonts w:asciiTheme="majorHAnsi" w:hAnsiTheme="majorHAnsi" w:cs="Tahoma"/>
        </w:rPr>
      </w:pPr>
      <w:r w:rsidRPr="00C81ACD">
        <w:rPr>
          <w:rFonts w:asciiTheme="majorHAnsi" w:hAnsiTheme="majorHAnsi" w:cs="Tahoma"/>
        </w:rPr>
        <w:t xml:space="preserve">operatore economico, ai sensi </w:t>
      </w:r>
      <w:proofErr w:type="spellStart"/>
      <w:r w:rsidRPr="00C81ACD">
        <w:rPr>
          <w:rFonts w:asciiTheme="majorHAnsi" w:hAnsiTheme="majorHAnsi" w:cs="Tahoma"/>
        </w:rPr>
        <w:t>Dgls</w:t>
      </w:r>
      <w:proofErr w:type="spellEnd"/>
      <w:r w:rsidRPr="00C81ACD">
        <w:rPr>
          <w:rFonts w:asciiTheme="majorHAnsi" w:hAnsiTheme="majorHAnsi" w:cs="Tahoma"/>
        </w:rPr>
        <w:t xml:space="preserve"> 50/2016, art. 45, comma 1 lett. a), b) e c), stabilito in altri Stati membri, costituito conformemente alla legislazione vigente nel proprio Paese.</w:t>
      </w:r>
    </w:p>
    <w:p w:rsidR="00087C8F" w:rsidRPr="00C81ACD" w:rsidRDefault="00087C8F" w:rsidP="00334EF3">
      <w:pPr>
        <w:numPr>
          <w:ilvl w:val="1"/>
          <w:numId w:val="16"/>
        </w:numPr>
        <w:spacing w:after="120"/>
        <w:jc w:val="both"/>
        <w:rPr>
          <w:rFonts w:asciiTheme="majorHAnsi" w:hAnsiTheme="majorHAnsi" w:cs="Tahoma"/>
        </w:rPr>
      </w:pPr>
      <w:r w:rsidRPr="00C81ACD">
        <w:rPr>
          <w:rFonts w:asciiTheme="majorHAnsi" w:hAnsiTheme="majorHAnsi" w:cs="Tahoma"/>
        </w:rPr>
        <w:t>In caso di RTI/consorzi ordinari:</w:t>
      </w:r>
    </w:p>
    <w:p w:rsidR="00087C8F" w:rsidRPr="00C81ACD" w:rsidRDefault="00087C8F" w:rsidP="00334EF3">
      <w:pPr>
        <w:numPr>
          <w:ilvl w:val="2"/>
          <w:numId w:val="16"/>
        </w:numPr>
        <w:spacing w:after="120"/>
        <w:jc w:val="both"/>
        <w:rPr>
          <w:rFonts w:asciiTheme="majorHAnsi" w:hAnsiTheme="majorHAnsi" w:cs="Tahoma"/>
        </w:rPr>
      </w:pPr>
      <w:r w:rsidRPr="00C81ACD">
        <w:rPr>
          <w:rFonts w:asciiTheme="majorHAnsi" w:hAnsiTheme="majorHAnsi" w:cs="Tahoma"/>
          <w:b/>
        </w:rPr>
        <w:t>non ancora formalmente costituiti</w:t>
      </w:r>
      <w:r w:rsidRPr="00C81ACD">
        <w:rPr>
          <w:rFonts w:asciiTheme="majorHAnsi" w:hAnsiTheme="majorHAnsi"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C81ACD">
        <w:rPr>
          <w:rFonts w:asciiTheme="majorHAnsi" w:hAnsiTheme="majorHAnsi" w:cs="Tahoma"/>
        </w:rPr>
        <w:t>Lgs</w:t>
      </w:r>
      <w:proofErr w:type="spellEnd"/>
      <w:r w:rsidRPr="00C81ACD">
        <w:rPr>
          <w:rFonts w:asciiTheme="majorHAnsi" w:hAnsiTheme="majorHAnsi" w:cs="Tahoma"/>
        </w:rPr>
        <w:t>. 50/2016</w:t>
      </w:r>
    </w:p>
    <w:p w:rsidR="00087C8F" w:rsidRPr="00C81ACD" w:rsidRDefault="00087C8F" w:rsidP="00334EF3">
      <w:pPr>
        <w:numPr>
          <w:ilvl w:val="2"/>
          <w:numId w:val="16"/>
        </w:numPr>
        <w:spacing w:after="120"/>
        <w:jc w:val="both"/>
        <w:rPr>
          <w:rFonts w:asciiTheme="majorHAnsi" w:hAnsiTheme="majorHAnsi" w:cs="Tahoma"/>
        </w:rPr>
      </w:pPr>
      <w:r w:rsidRPr="00C81ACD">
        <w:rPr>
          <w:rFonts w:asciiTheme="majorHAnsi" w:hAnsiTheme="majorHAnsi" w:cs="Tahoma"/>
          <w:b/>
        </w:rPr>
        <w:t>formalmente già costituiti (</w:t>
      </w:r>
      <w:r w:rsidRPr="00C81ACD">
        <w:rPr>
          <w:rFonts w:asciiTheme="majorHAnsi" w:hAnsiTheme="majorHAnsi" w:cs="Tahoma"/>
        </w:rPr>
        <w:t>allegare originale o copia autentica del mandato collettivo irrevocabile con rappresentanza conferito alla mandataria o dell’atto costitutivo del consorzi)</w:t>
      </w:r>
    </w:p>
    <w:p w:rsidR="00087C8F" w:rsidRPr="00C81ACD" w:rsidRDefault="00087C8F" w:rsidP="00087C8F">
      <w:pPr>
        <w:spacing w:after="120"/>
        <w:ind w:left="2340"/>
        <w:jc w:val="both"/>
        <w:rPr>
          <w:rFonts w:asciiTheme="majorHAnsi" w:hAnsiTheme="majorHAnsi" w:cs="Tahoma"/>
        </w:rPr>
      </w:pPr>
    </w:p>
    <w:p w:rsidR="00087C8F" w:rsidRPr="00C81ACD" w:rsidRDefault="00087C8F" w:rsidP="00334EF3">
      <w:pPr>
        <w:numPr>
          <w:ilvl w:val="1"/>
          <w:numId w:val="16"/>
        </w:numPr>
        <w:spacing w:after="120"/>
        <w:jc w:val="both"/>
        <w:rPr>
          <w:rFonts w:asciiTheme="majorHAnsi" w:hAnsiTheme="majorHAnsi" w:cs="Tahoma"/>
        </w:rPr>
      </w:pPr>
      <w:r w:rsidRPr="00C81ACD">
        <w:rPr>
          <w:rFonts w:asciiTheme="majorHAnsi" w:hAnsiTheme="majorHAnsi"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C81ACD" w:rsidRDefault="00087C8F" w:rsidP="00087C8F">
      <w:pPr>
        <w:spacing w:after="120"/>
        <w:ind w:left="720"/>
        <w:jc w:val="both"/>
        <w:rPr>
          <w:rFonts w:asciiTheme="majorHAnsi" w:hAnsiTheme="majorHAnsi" w:cs="Tahoma"/>
        </w:rPr>
      </w:pPr>
      <w:r w:rsidRPr="00C81ACD">
        <w:rPr>
          <w:rFonts w:asciiTheme="majorHAnsi" w:hAnsiTheme="majorHAnsi" w:cs="Tahoma"/>
        </w:rPr>
        <w:t xml:space="preserve">In caso di raggruppamento temporaneo di impresa, consorzio ordinario, GEIE, rete di impresa </w:t>
      </w:r>
      <w:r w:rsidRPr="00C81ACD">
        <w:rPr>
          <w:rFonts w:asciiTheme="majorHAnsi" w:hAnsiTheme="majorHAnsi" w:cs="Tahoma"/>
          <w:b/>
        </w:rPr>
        <w:t>orizzontale</w:t>
      </w:r>
      <w:r w:rsidRPr="00C81ACD">
        <w:rPr>
          <w:rFonts w:asciiTheme="majorHAnsi" w:hAnsiTheme="majorHAnsi" w:cs="Tahoma"/>
        </w:rPr>
        <w:t xml:space="preserve"> (si precisa che la mandataria deve eseguire la prestazione in quota maggioritaria ovvero almeno della quota specificata nel disciplinare di gara):</w:t>
      </w:r>
    </w:p>
    <w:p w:rsidR="00087C8F" w:rsidRPr="00C81ACD" w:rsidRDefault="00087C8F" w:rsidP="00087C8F">
      <w:pPr>
        <w:spacing w:after="120"/>
        <w:ind w:left="720"/>
        <w:jc w:val="both"/>
        <w:rPr>
          <w:rFonts w:asciiTheme="majorHAnsi" w:hAnsiTheme="majorHAnsi" w:cs="Tahoma"/>
        </w:rPr>
      </w:pPr>
      <w:r w:rsidRPr="00C81ACD">
        <w:rPr>
          <w:rFonts w:asciiTheme="majorHAnsi" w:hAnsiTheme="majorHAnsi" w:cs="Tahoma"/>
        </w:rPr>
        <w:t>Impresa (mandataria); ________, ____%;</w:t>
      </w:r>
    </w:p>
    <w:p w:rsidR="00087C8F" w:rsidRPr="00C81ACD" w:rsidRDefault="00087C8F" w:rsidP="00087C8F">
      <w:pPr>
        <w:spacing w:after="120"/>
        <w:ind w:left="720"/>
        <w:jc w:val="both"/>
        <w:rPr>
          <w:rFonts w:asciiTheme="majorHAnsi" w:hAnsiTheme="majorHAnsi" w:cs="Tahoma"/>
        </w:rPr>
      </w:pPr>
      <w:r w:rsidRPr="00C81ACD">
        <w:rPr>
          <w:rFonts w:asciiTheme="majorHAnsi" w:hAnsiTheme="majorHAnsi" w:cs="Tahoma"/>
        </w:rPr>
        <w:t>Impresa (mandante); _________, ____%</w:t>
      </w:r>
    </w:p>
    <w:p w:rsidR="00087C8F" w:rsidRPr="00C81ACD" w:rsidRDefault="00087C8F" w:rsidP="00087C8F">
      <w:pPr>
        <w:spacing w:after="120"/>
        <w:ind w:left="720"/>
        <w:jc w:val="both"/>
        <w:rPr>
          <w:rFonts w:asciiTheme="majorHAnsi" w:hAnsiTheme="majorHAnsi" w:cs="Tahoma"/>
        </w:rPr>
      </w:pPr>
    </w:p>
    <w:p w:rsidR="00087C8F" w:rsidRPr="00C81ACD" w:rsidRDefault="00087C8F" w:rsidP="00087C8F">
      <w:pPr>
        <w:spacing w:after="120"/>
        <w:ind w:left="720"/>
        <w:jc w:val="both"/>
        <w:rPr>
          <w:rFonts w:asciiTheme="majorHAnsi" w:hAnsiTheme="majorHAnsi" w:cs="Tahoma"/>
        </w:rPr>
      </w:pPr>
      <w:r w:rsidRPr="00C81ACD">
        <w:rPr>
          <w:rFonts w:asciiTheme="majorHAnsi" w:hAnsiTheme="majorHAnsi" w:cs="Tahoma"/>
        </w:rPr>
        <w:t xml:space="preserve">In caso di raggruppamento temporaneo di impresa, consorzio ordinario, GEIE, rete di impresa </w:t>
      </w:r>
      <w:r w:rsidRPr="00C81ACD">
        <w:rPr>
          <w:rFonts w:asciiTheme="majorHAnsi" w:hAnsiTheme="majorHAnsi" w:cs="Tahoma"/>
          <w:b/>
        </w:rPr>
        <w:t>vertica</w:t>
      </w:r>
      <w:r w:rsidRPr="00C81ACD">
        <w:rPr>
          <w:rFonts w:asciiTheme="majorHAnsi" w:hAnsiTheme="majorHAnsi" w:cs="Tahoma"/>
        </w:rPr>
        <w:t>le (si precisa che la mandataria deve eseguire la prestazione principale):</w:t>
      </w:r>
    </w:p>
    <w:p w:rsidR="00087C8F" w:rsidRPr="00C81ACD" w:rsidRDefault="00087C8F" w:rsidP="00087C8F">
      <w:pPr>
        <w:spacing w:after="120"/>
        <w:ind w:left="720"/>
        <w:jc w:val="both"/>
        <w:rPr>
          <w:rFonts w:asciiTheme="majorHAnsi" w:hAnsiTheme="majorHAnsi" w:cs="Tahoma"/>
        </w:rPr>
      </w:pPr>
      <w:r w:rsidRPr="00C81ACD">
        <w:rPr>
          <w:rFonts w:asciiTheme="majorHAnsi" w:hAnsiTheme="majorHAnsi" w:cs="Tahoma"/>
        </w:rPr>
        <w:t>impresa (mandataria): ________________________</w:t>
      </w:r>
    </w:p>
    <w:p w:rsidR="00087C8F" w:rsidRPr="00C81ACD" w:rsidRDefault="00087C8F" w:rsidP="00087C8F">
      <w:pPr>
        <w:spacing w:after="120"/>
        <w:ind w:left="720"/>
        <w:jc w:val="both"/>
        <w:rPr>
          <w:rFonts w:asciiTheme="majorHAnsi" w:hAnsiTheme="majorHAnsi" w:cs="Tahoma"/>
        </w:rPr>
      </w:pPr>
      <w:r w:rsidRPr="00C81ACD">
        <w:rPr>
          <w:rFonts w:asciiTheme="majorHAnsi" w:hAnsiTheme="majorHAnsi" w:cs="Tahoma"/>
        </w:rPr>
        <w:t xml:space="preserve">impresa mandante: ________________________ </w:t>
      </w:r>
    </w:p>
    <w:p w:rsidR="00087C8F" w:rsidRPr="00C81ACD" w:rsidRDefault="00087C8F" w:rsidP="00087C8F">
      <w:pPr>
        <w:spacing w:after="120"/>
        <w:ind w:left="720"/>
        <w:jc w:val="both"/>
        <w:rPr>
          <w:rFonts w:asciiTheme="majorHAnsi" w:hAnsiTheme="majorHAnsi" w:cs="Tahoma"/>
        </w:rPr>
      </w:pPr>
    </w:p>
    <w:p w:rsidR="00087C8F" w:rsidRPr="00C81ACD" w:rsidRDefault="00087C8F" w:rsidP="00087C8F">
      <w:pPr>
        <w:spacing w:after="120"/>
        <w:ind w:left="720"/>
        <w:jc w:val="both"/>
        <w:rPr>
          <w:rFonts w:asciiTheme="majorHAnsi" w:hAnsiTheme="majorHAnsi" w:cs="Tahoma"/>
        </w:rPr>
      </w:pPr>
      <w:r w:rsidRPr="00C81ACD">
        <w:rPr>
          <w:rFonts w:asciiTheme="majorHAnsi" w:hAnsiTheme="majorHAnsi" w:cs="Tahoma"/>
        </w:rPr>
        <w:t xml:space="preserve">In caso di raggruppamento temporaneo di impresa, consorzio ordinario, GEIE, rete di impresa </w:t>
      </w:r>
      <w:r w:rsidRPr="00C81ACD">
        <w:rPr>
          <w:rFonts w:asciiTheme="majorHAnsi" w:hAnsiTheme="majorHAnsi" w:cs="Tahoma"/>
          <w:b/>
        </w:rPr>
        <w:t xml:space="preserve">misti </w:t>
      </w:r>
      <w:r w:rsidRPr="00C81ACD">
        <w:rPr>
          <w:rFonts w:asciiTheme="majorHAnsi" w:hAnsiTheme="majorHAnsi"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C81ACD" w:rsidTr="00087C8F">
        <w:tc>
          <w:tcPr>
            <w:tcW w:w="2289" w:type="dxa"/>
          </w:tcPr>
          <w:p w:rsidR="00087C8F" w:rsidRPr="00C81ACD" w:rsidRDefault="00087C8F" w:rsidP="00087C8F">
            <w:pPr>
              <w:spacing w:after="120"/>
              <w:jc w:val="both"/>
              <w:rPr>
                <w:rFonts w:asciiTheme="majorHAnsi" w:hAnsiTheme="majorHAnsi" w:cs="Tahoma"/>
                <w:b/>
              </w:rPr>
            </w:pPr>
            <w:r w:rsidRPr="00C81ACD">
              <w:rPr>
                <w:rFonts w:asciiTheme="majorHAnsi" w:hAnsiTheme="majorHAnsi" w:cs="Tahoma"/>
                <w:b/>
              </w:rPr>
              <w:t>Impresa</w:t>
            </w:r>
          </w:p>
        </w:tc>
        <w:tc>
          <w:tcPr>
            <w:tcW w:w="2277" w:type="dxa"/>
          </w:tcPr>
          <w:p w:rsidR="00087C8F" w:rsidRPr="00C81ACD" w:rsidRDefault="00087C8F" w:rsidP="00087C8F">
            <w:pPr>
              <w:spacing w:after="120"/>
              <w:jc w:val="both"/>
              <w:rPr>
                <w:rFonts w:asciiTheme="majorHAnsi" w:hAnsiTheme="majorHAnsi" w:cs="Tahoma"/>
                <w:b/>
              </w:rPr>
            </w:pPr>
            <w:r w:rsidRPr="00C81ACD">
              <w:rPr>
                <w:rFonts w:asciiTheme="majorHAnsi" w:hAnsiTheme="majorHAnsi" w:cs="Tahoma"/>
                <w:b/>
              </w:rPr>
              <w:t>Categoria principale</w:t>
            </w:r>
          </w:p>
        </w:tc>
        <w:tc>
          <w:tcPr>
            <w:tcW w:w="2284" w:type="dxa"/>
          </w:tcPr>
          <w:p w:rsidR="00087C8F" w:rsidRPr="00C81ACD" w:rsidRDefault="00087C8F" w:rsidP="00087C8F">
            <w:pPr>
              <w:spacing w:after="120"/>
              <w:jc w:val="both"/>
              <w:rPr>
                <w:rFonts w:asciiTheme="majorHAnsi" w:hAnsiTheme="majorHAnsi" w:cs="Tahoma"/>
                <w:b/>
              </w:rPr>
            </w:pPr>
            <w:r w:rsidRPr="00C81ACD">
              <w:rPr>
                <w:rFonts w:asciiTheme="majorHAnsi" w:hAnsiTheme="majorHAnsi" w:cs="Tahoma"/>
                <w:b/>
              </w:rPr>
              <w:t>Categoria secondaria 1</w:t>
            </w:r>
          </w:p>
        </w:tc>
        <w:tc>
          <w:tcPr>
            <w:tcW w:w="2284" w:type="dxa"/>
          </w:tcPr>
          <w:p w:rsidR="00087C8F" w:rsidRPr="00C81ACD" w:rsidRDefault="00087C8F" w:rsidP="00087C8F">
            <w:pPr>
              <w:spacing w:after="120"/>
              <w:jc w:val="both"/>
              <w:rPr>
                <w:rFonts w:asciiTheme="majorHAnsi" w:hAnsiTheme="majorHAnsi" w:cs="Tahoma"/>
                <w:b/>
              </w:rPr>
            </w:pPr>
            <w:r w:rsidRPr="00C81ACD">
              <w:rPr>
                <w:rFonts w:asciiTheme="majorHAnsi" w:hAnsiTheme="majorHAnsi" w:cs="Tahoma"/>
                <w:b/>
              </w:rPr>
              <w:t>Categoria secondaria 2</w:t>
            </w:r>
          </w:p>
        </w:tc>
      </w:tr>
      <w:tr w:rsidR="00087C8F" w:rsidRPr="00C81ACD" w:rsidTr="00087C8F">
        <w:tc>
          <w:tcPr>
            <w:tcW w:w="2289" w:type="dxa"/>
          </w:tcPr>
          <w:p w:rsidR="00087C8F" w:rsidRPr="00C81ACD" w:rsidRDefault="00087C8F" w:rsidP="00087C8F">
            <w:pPr>
              <w:spacing w:after="120"/>
              <w:jc w:val="both"/>
              <w:rPr>
                <w:rFonts w:asciiTheme="majorHAnsi" w:hAnsiTheme="majorHAnsi" w:cs="Tahoma"/>
              </w:rPr>
            </w:pPr>
            <w:r w:rsidRPr="00C81ACD">
              <w:rPr>
                <w:rFonts w:asciiTheme="majorHAnsi" w:hAnsiTheme="majorHAnsi" w:cs="Tahoma"/>
              </w:rPr>
              <w:t>Mandataria</w:t>
            </w:r>
          </w:p>
        </w:tc>
        <w:tc>
          <w:tcPr>
            <w:tcW w:w="2277" w:type="dxa"/>
          </w:tcPr>
          <w:p w:rsidR="00087C8F" w:rsidRPr="00C81ACD" w:rsidRDefault="00087C8F" w:rsidP="00087C8F">
            <w:pPr>
              <w:spacing w:after="120"/>
              <w:jc w:val="center"/>
              <w:rPr>
                <w:rFonts w:asciiTheme="majorHAnsi" w:hAnsiTheme="majorHAnsi" w:cs="Tahoma"/>
              </w:rPr>
            </w:pPr>
            <w:r w:rsidRPr="00C81ACD">
              <w:rPr>
                <w:rFonts w:asciiTheme="majorHAnsi" w:hAnsiTheme="majorHAnsi" w:cs="Tahoma"/>
              </w:rPr>
              <w:t>%</w:t>
            </w:r>
          </w:p>
        </w:tc>
        <w:tc>
          <w:tcPr>
            <w:tcW w:w="2284" w:type="dxa"/>
          </w:tcPr>
          <w:p w:rsidR="00087C8F" w:rsidRPr="00C81ACD" w:rsidRDefault="00087C8F" w:rsidP="00087C8F">
            <w:pPr>
              <w:spacing w:after="120"/>
              <w:jc w:val="center"/>
              <w:rPr>
                <w:rFonts w:asciiTheme="majorHAnsi" w:hAnsiTheme="majorHAnsi" w:cs="Tahoma"/>
              </w:rPr>
            </w:pPr>
            <w:r w:rsidRPr="00C81ACD">
              <w:rPr>
                <w:rFonts w:asciiTheme="majorHAnsi" w:hAnsiTheme="majorHAnsi" w:cs="Tahoma"/>
              </w:rPr>
              <w:t>%</w:t>
            </w:r>
          </w:p>
        </w:tc>
        <w:tc>
          <w:tcPr>
            <w:tcW w:w="2284" w:type="dxa"/>
          </w:tcPr>
          <w:p w:rsidR="00087C8F" w:rsidRPr="00C81ACD" w:rsidRDefault="00087C8F" w:rsidP="00087C8F">
            <w:pPr>
              <w:spacing w:after="120"/>
              <w:jc w:val="center"/>
              <w:rPr>
                <w:rFonts w:asciiTheme="majorHAnsi" w:hAnsiTheme="majorHAnsi" w:cs="Tahoma"/>
              </w:rPr>
            </w:pPr>
            <w:r w:rsidRPr="00C81ACD">
              <w:rPr>
                <w:rFonts w:asciiTheme="majorHAnsi" w:hAnsiTheme="majorHAnsi" w:cs="Tahoma"/>
              </w:rPr>
              <w:t>%</w:t>
            </w:r>
          </w:p>
        </w:tc>
      </w:tr>
      <w:tr w:rsidR="00087C8F" w:rsidRPr="00C81ACD" w:rsidTr="00087C8F">
        <w:tc>
          <w:tcPr>
            <w:tcW w:w="2289" w:type="dxa"/>
          </w:tcPr>
          <w:p w:rsidR="00087C8F" w:rsidRPr="00C81ACD" w:rsidRDefault="00087C8F" w:rsidP="00087C8F">
            <w:pPr>
              <w:spacing w:after="120"/>
              <w:jc w:val="both"/>
              <w:rPr>
                <w:rFonts w:asciiTheme="majorHAnsi" w:hAnsiTheme="majorHAnsi" w:cs="Tahoma"/>
              </w:rPr>
            </w:pPr>
            <w:r w:rsidRPr="00C81ACD">
              <w:rPr>
                <w:rFonts w:asciiTheme="majorHAnsi" w:hAnsiTheme="majorHAnsi" w:cs="Tahoma"/>
              </w:rPr>
              <w:t>Mandante</w:t>
            </w:r>
          </w:p>
        </w:tc>
        <w:tc>
          <w:tcPr>
            <w:tcW w:w="2277" w:type="dxa"/>
          </w:tcPr>
          <w:p w:rsidR="00087C8F" w:rsidRPr="00C81ACD" w:rsidRDefault="00087C8F" w:rsidP="00087C8F">
            <w:pPr>
              <w:spacing w:after="120"/>
              <w:jc w:val="center"/>
              <w:rPr>
                <w:rFonts w:asciiTheme="majorHAnsi" w:hAnsiTheme="majorHAnsi" w:cs="Tahoma"/>
              </w:rPr>
            </w:pPr>
            <w:r w:rsidRPr="00C81ACD">
              <w:rPr>
                <w:rFonts w:asciiTheme="majorHAnsi" w:hAnsiTheme="majorHAnsi" w:cs="Tahoma"/>
              </w:rPr>
              <w:t>%</w:t>
            </w:r>
          </w:p>
        </w:tc>
        <w:tc>
          <w:tcPr>
            <w:tcW w:w="2284" w:type="dxa"/>
          </w:tcPr>
          <w:p w:rsidR="00087C8F" w:rsidRPr="00C81ACD" w:rsidRDefault="00087C8F" w:rsidP="00087C8F">
            <w:pPr>
              <w:spacing w:after="120"/>
              <w:jc w:val="center"/>
              <w:rPr>
                <w:rFonts w:asciiTheme="majorHAnsi" w:hAnsiTheme="majorHAnsi" w:cs="Tahoma"/>
              </w:rPr>
            </w:pPr>
            <w:r w:rsidRPr="00C81ACD">
              <w:rPr>
                <w:rFonts w:asciiTheme="majorHAnsi" w:hAnsiTheme="majorHAnsi" w:cs="Tahoma"/>
              </w:rPr>
              <w:t>%</w:t>
            </w:r>
          </w:p>
        </w:tc>
        <w:tc>
          <w:tcPr>
            <w:tcW w:w="2284" w:type="dxa"/>
          </w:tcPr>
          <w:p w:rsidR="00087C8F" w:rsidRPr="00C81ACD" w:rsidRDefault="00087C8F" w:rsidP="00087C8F">
            <w:pPr>
              <w:spacing w:after="120"/>
              <w:jc w:val="center"/>
              <w:rPr>
                <w:rFonts w:asciiTheme="majorHAnsi" w:hAnsiTheme="majorHAnsi" w:cs="Tahoma"/>
              </w:rPr>
            </w:pPr>
            <w:r w:rsidRPr="00C81ACD">
              <w:rPr>
                <w:rFonts w:asciiTheme="majorHAnsi" w:hAnsiTheme="majorHAnsi" w:cs="Tahoma"/>
              </w:rPr>
              <w:t>%</w:t>
            </w:r>
          </w:p>
        </w:tc>
      </w:tr>
      <w:tr w:rsidR="00087C8F" w:rsidRPr="00C81ACD" w:rsidTr="00087C8F">
        <w:tc>
          <w:tcPr>
            <w:tcW w:w="2289" w:type="dxa"/>
          </w:tcPr>
          <w:p w:rsidR="00087C8F" w:rsidRPr="00C81ACD" w:rsidRDefault="00087C8F" w:rsidP="00087C8F">
            <w:pPr>
              <w:spacing w:after="120"/>
              <w:jc w:val="both"/>
              <w:rPr>
                <w:rFonts w:asciiTheme="majorHAnsi" w:hAnsiTheme="majorHAnsi" w:cs="Tahoma"/>
              </w:rPr>
            </w:pPr>
            <w:r w:rsidRPr="00C81ACD">
              <w:rPr>
                <w:rFonts w:asciiTheme="majorHAnsi" w:hAnsiTheme="majorHAnsi" w:cs="Tahoma"/>
              </w:rPr>
              <w:t>Altre mandanti</w:t>
            </w:r>
          </w:p>
        </w:tc>
        <w:tc>
          <w:tcPr>
            <w:tcW w:w="2277" w:type="dxa"/>
          </w:tcPr>
          <w:p w:rsidR="00087C8F" w:rsidRPr="00C81ACD" w:rsidRDefault="00087C8F" w:rsidP="00087C8F">
            <w:pPr>
              <w:spacing w:after="120"/>
              <w:jc w:val="center"/>
              <w:rPr>
                <w:rFonts w:asciiTheme="majorHAnsi" w:hAnsiTheme="majorHAnsi" w:cs="Tahoma"/>
              </w:rPr>
            </w:pPr>
            <w:r w:rsidRPr="00C81ACD">
              <w:rPr>
                <w:rFonts w:asciiTheme="majorHAnsi" w:hAnsiTheme="majorHAnsi" w:cs="Tahoma"/>
              </w:rPr>
              <w:t>%</w:t>
            </w:r>
          </w:p>
        </w:tc>
        <w:tc>
          <w:tcPr>
            <w:tcW w:w="2284" w:type="dxa"/>
          </w:tcPr>
          <w:p w:rsidR="00087C8F" w:rsidRPr="00C81ACD" w:rsidRDefault="00087C8F" w:rsidP="00087C8F">
            <w:pPr>
              <w:spacing w:after="120"/>
              <w:jc w:val="center"/>
              <w:rPr>
                <w:rFonts w:asciiTheme="majorHAnsi" w:hAnsiTheme="majorHAnsi" w:cs="Tahoma"/>
              </w:rPr>
            </w:pPr>
            <w:r w:rsidRPr="00C81ACD">
              <w:rPr>
                <w:rFonts w:asciiTheme="majorHAnsi" w:hAnsiTheme="majorHAnsi" w:cs="Tahoma"/>
              </w:rPr>
              <w:t>%</w:t>
            </w:r>
          </w:p>
        </w:tc>
        <w:tc>
          <w:tcPr>
            <w:tcW w:w="2284" w:type="dxa"/>
          </w:tcPr>
          <w:p w:rsidR="00087C8F" w:rsidRPr="00C81ACD" w:rsidRDefault="00087C8F" w:rsidP="00087C8F">
            <w:pPr>
              <w:spacing w:after="120"/>
              <w:jc w:val="center"/>
              <w:rPr>
                <w:rFonts w:asciiTheme="majorHAnsi" w:hAnsiTheme="majorHAnsi" w:cs="Tahoma"/>
              </w:rPr>
            </w:pPr>
            <w:r w:rsidRPr="00C81ACD">
              <w:rPr>
                <w:rFonts w:asciiTheme="majorHAnsi" w:hAnsiTheme="majorHAnsi" w:cs="Tahoma"/>
              </w:rPr>
              <w:t>%</w:t>
            </w:r>
          </w:p>
        </w:tc>
      </w:tr>
    </w:tbl>
    <w:p w:rsidR="00087C8F" w:rsidRPr="00C81ACD" w:rsidRDefault="00087C8F" w:rsidP="00087C8F">
      <w:pPr>
        <w:spacing w:after="120"/>
        <w:ind w:left="720"/>
        <w:jc w:val="both"/>
        <w:rPr>
          <w:rFonts w:asciiTheme="majorHAnsi" w:hAnsiTheme="majorHAnsi" w:cs="Tahoma"/>
        </w:rPr>
      </w:pPr>
    </w:p>
    <w:p w:rsidR="00087C8F" w:rsidRPr="00C81ACD" w:rsidRDefault="00087C8F" w:rsidP="00087C8F">
      <w:pPr>
        <w:pStyle w:val="Testo10modulistica"/>
        <w:spacing w:line="236" w:lineRule="exact"/>
        <w:ind w:left="2268" w:firstLine="0"/>
        <w:rPr>
          <w:rFonts w:asciiTheme="majorHAnsi" w:hAnsiTheme="majorHAnsi" w:cs="Tahoma"/>
          <w:i/>
        </w:rPr>
      </w:pPr>
    </w:p>
    <w:p w:rsidR="00087C8F" w:rsidRPr="00C81ACD" w:rsidRDefault="00087C8F" w:rsidP="00334EF3">
      <w:pPr>
        <w:numPr>
          <w:ilvl w:val="1"/>
          <w:numId w:val="16"/>
        </w:numPr>
        <w:jc w:val="both"/>
        <w:rPr>
          <w:rFonts w:asciiTheme="majorHAnsi" w:hAnsiTheme="majorHAnsi" w:cs="Tahoma"/>
        </w:rPr>
      </w:pPr>
      <w:r w:rsidRPr="00C81ACD">
        <w:rPr>
          <w:rFonts w:asciiTheme="majorHAnsi" w:hAnsiTheme="majorHAnsi" w:cs="Tahoma"/>
          <w:i/>
        </w:rPr>
        <w:t>(se del caso)</w:t>
      </w:r>
      <w:r w:rsidRPr="00C81ACD">
        <w:rPr>
          <w:rFonts w:asciiTheme="majorHAnsi" w:hAnsiTheme="majorHAnsi" w:cs="Tahoma"/>
        </w:rPr>
        <w:t xml:space="preserve"> ai fini della riduzione dell’entità del deposito cauzionale provvisorio ex comma 7 dell’art. 93 del D. </w:t>
      </w:r>
      <w:proofErr w:type="spellStart"/>
      <w:r w:rsidRPr="00C81ACD">
        <w:rPr>
          <w:rFonts w:asciiTheme="majorHAnsi" w:hAnsiTheme="majorHAnsi" w:cs="Tahoma"/>
        </w:rPr>
        <w:t>Lgs</w:t>
      </w:r>
      <w:proofErr w:type="spellEnd"/>
      <w:r w:rsidRPr="00C81ACD">
        <w:rPr>
          <w:rFonts w:asciiTheme="majorHAnsi" w:hAnsiTheme="majorHAnsi" w:cs="Tahoma"/>
        </w:rPr>
        <w:t>. 50/2016, di essere in possesso del/i seguente/i requisito/i:</w:t>
      </w:r>
    </w:p>
    <w:p w:rsidR="00087C8F" w:rsidRPr="00C81ACD" w:rsidRDefault="00087C8F" w:rsidP="00087C8F">
      <w:pPr>
        <w:spacing w:after="120"/>
        <w:ind w:left="1440"/>
        <w:jc w:val="both"/>
        <w:rPr>
          <w:rFonts w:asciiTheme="majorHAnsi" w:hAnsiTheme="majorHAnsi" w:cs="Tahoma"/>
        </w:rPr>
      </w:pPr>
    </w:p>
    <w:p w:rsidR="00087C8F" w:rsidRPr="00C81ACD" w:rsidRDefault="00087C8F" w:rsidP="00334EF3">
      <w:pPr>
        <w:pStyle w:val="Paragrafoelenco"/>
        <w:numPr>
          <w:ilvl w:val="2"/>
          <w:numId w:val="16"/>
        </w:numPr>
        <w:contextualSpacing/>
        <w:jc w:val="both"/>
        <w:rPr>
          <w:rFonts w:asciiTheme="majorHAnsi" w:hAnsiTheme="majorHAnsi" w:cs="Tahoma"/>
        </w:rPr>
      </w:pPr>
      <w:r w:rsidRPr="00C81ACD">
        <w:rPr>
          <w:rFonts w:asciiTheme="majorHAnsi" w:hAnsiTheme="majorHAnsi" w:cs="Tahoma"/>
        </w:rPr>
        <w:t xml:space="preserve">certificazione del sistema di qualità conforme alle norme europee della serie UNI CEI ISO 9000 (RIDUZIONE 50%, cumulabile con le due seguenti); </w:t>
      </w:r>
    </w:p>
    <w:p w:rsidR="00087C8F" w:rsidRPr="00C81ACD" w:rsidRDefault="00087C8F" w:rsidP="00334EF3">
      <w:pPr>
        <w:pStyle w:val="Paragrafoelenco"/>
        <w:numPr>
          <w:ilvl w:val="2"/>
          <w:numId w:val="16"/>
        </w:numPr>
        <w:contextualSpacing/>
        <w:jc w:val="both"/>
        <w:rPr>
          <w:rFonts w:asciiTheme="majorHAnsi" w:hAnsiTheme="majorHAnsi" w:cs="Tahoma"/>
        </w:rPr>
      </w:pPr>
      <w:r w:rsidRPr="00C81ACD">
        <w:rPr>
          <w:rFonts w:asciiTheme="majorHAnsi" w:hAnsiTheme="majorHAnsi" w:cs="Tahoma"/>
        </w:rPr>
        <w:t xml:space="preserve">registrazione al sistema comunitario di </w:t>
      </w:r>
      <w:proofErr w:type="spellStart"/>
      <w:r w:rsidRPr="00C81ACD">
        <w:rPr>
          <w:rFonts w:asciiTheme="majorHAnsi" w:hAnsiTheme="majorHAnsi" w:cs="Tahoma"/>
        </w:rPr>
        <w:t>ecogestione</w:t>
      </w:r>
      <w:proofErr w:type="spellEnd"/>
      <w:r w:rsidRPr="00C81ACD">
        <w:rPr>
          <w:rFonts w:asciiTheme="majorHAnsi" w:hAnsiTheme="majorHAnsi" w:cs="Tahoma"/>
        </w:rPr>
        <w:t xml:space="preserve"> e audit (EMAS) ai sensi del regolamento (CE) n.1221/2009 del Parlamento europeo e del Consiglio (RIDUZIONE 30%, cumulabile con la precedente e la seguente) </w:t>
      </w:r>
    </w:p>
    <w:p w:rsidR="00087C8F" w:rsidRPr="00C81ACD" w:rsidRDefault="00087C8F" w:rsidP="00334EF3">
      <w:pPr>
        <w:pStyle w:val="Paragrafoelenco"/>
        <w:numPr>
          <w:ilvl w:val="2"/>
          <w:numId w:val="16"/>
        </w:numPr>
        <w:contextualSpacing/>
        <w:jc w:val="both"/>
        <w:rPr>
          <w:rFonts w:asciiTheme="majorHAnsi" w:hAnsiTheme="majorHAnsi" w:cs="Tahoma"/>
        </w:rPr>
      </w:pPr>
      <w:r w:rsidRPr="00C81ACD">
        <w:rPr>
          <w:rFonts w:asciiTheme="majorHAnsi" w:hAnsiTheme="majorHAnsi" w:cs="Tahoma"/>
        </w:rPr>
        <w:t xml:space="preserve"> certificazione ambientale ai sensi della norma UNI EN ISO 14001 (RIDUZIONE 20%)</w:t>
      </w:r>
    </w:p>
    <w:p w:rsidR="00087C8F" w:rsidRPr="00C81ACD" w:rsidRDefault="00087C8F" w:rsidP="00334EF3">
      <w:pPr>
        <w:pStyle w:val="Paragrafoelenco"/>
        <w:numPr>
          <w:ilvl w:val="2"/>
          <w:numId w:val="16"/>
        </w:numPr>
        <w:contextualSpacing/>
        <w:jc w:val="both"/>
        <w:rPr>
          <w:rFonts w:asciiTheme="majorHAnsi" w:hAnsiTheme="majorHAnsi" w:cs="Tahoma"/>
        </w:rPr>
      </w:pPr>
      <w:r w:rsidRPr="00C81ACD">
        <w:rPr>
          <w:rFonts w:asciiTheme="majorHAnsi" w:hAnsiTheme="majorHAnsi" w:cs="Tahoma"/>
        </w:rPr>
        <w:t>marchio di qualità ecologica dell’Unione europea (</w:t>
      </w:r>
      <w:proofErr w:type="spellStart"/>
      <w:r w:rsidRPr="00C81ACD">
        <w:rPr>
          <w:rFonts w:asciiTheme="majorHAnsi" w:hAnsiTheme="majorHAnsi" w:cs="Tahoma"/>
        </w:rPr>
        <w:t>Ecolabel</w:t>
      </w:r>
      <w:proofErr w:type="spellEnd"/>
      <w:r w:rsidRPr="00C81ACD">
        <w:rPr>
          <w:rFonts w:asciiTheme="majorHAnsi" w:hAnsiTheme="majorHAnsi"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C81ACD" w:rsidRDefault="00087C8F" w:rsidP="00334EF3">
      <w:pPr>
        <w:pStyle w:val="Paragrafoelenco"/>
        <w:numPr>
          <w:ilvl w:val="2"/>
          <w:numId w:val="16"/>
        </w:numPr>
        <w:contextualSpacing/>
        <w:jc w:val="both"/>
        <w:rPr>
          <w:rFonts w:asciiTheme="majorHAnsi" w:hAnsiTheme="majorHAnsi" w:cs="Tahoma"/>
        </w:rPr>
      </w:pPr>
      <w:r w:rsidRPr="00C81ACD">
        <w:rPr>
          <w:rFonts w:asciiTheme="majorHAnsi" w:hAnsiTheme="majorHAnsi" w:cs="Tahoma"/>
        </w:rPr>
        <w:t xml:space="preserve">sviluppo di un inventario di gas ad effetto serra ai sensi della norma UNI EN ISO 14064-1 ovvero un’impronta climatica (carbon </w:t>
      </w:r>
      <w:proofErr w:type="spellStart"/>
      <w:r w:rsidRPr="00C81ACD">
        <w:rPr>
          <w:rFonts w:asciiTheme="majorHAnsi" w:hAnsiTheme="majorHAnsi" w:cs="Tahoma"/>
        </w:rPr>
        <w:t>footprint</w:t>
      </w:r>
      <w:proofErr w:type="spellEnd"/>
      <w:r w:rsidRPr="00C81ACD">
        <w:rPr>
          <w:rFonts w:asciiTheme="majorHAnsi" w:hAnsiTheme="majorHAnsi" w:cs="Tahoma"/>
        </w:rPr>
        <w:t xml:space="preserve"> ) di prodotto ai sensi della norma UNI ISO/TS 14067(RIDUZIONE 15%);</w:t>
      </w:r>
    </w:p>
    <w:p w:rsidR="00087C8F" w:rsidRPr="00C81ACD" w:rsidRDefault="00087C8F" w:rsidP="00334EF3">
      <w:pPr>
        <w:pStyle w:val="Paragrafoelenco"/>
        <w:numPr>
          <w:ilvl w:val="2"/>
          <w:numId w:val="16"/>
        </w:numPr>
        <w:contextualSpacing/>
        <w:jc w:val="both"/>
        <w:rPr>
          <w:rFonts w:asciiTheme="majorHAnsi" w:hAnsiTheme="majorHAnsi" w:cs="Tahoma"/>
        </w:rPr>
      </w:pPr>
      <w:r w:rsidRPr="00C81ACD">
        <w:rPr>
          <w:rFonts w:asciiTheme="majorHAnsi" w:hAnsiTheme="majorHAnsi" w:cs="Tahoma"/>
        </w:rPr>
        <w:t xml:space="preserve">possesso del rating di legalità o attestazione del modello organizzativo, ai sensi del </w:t>
      </w:r>
      <w:proofErr w:type="spellStart"/>
      <w:r w:rsidRPr="00C81ACD">
        <w:rPr>
          <w:rFonts w:asciiTheme="majorHAnsi" w:hAnsiTheme="majorHAnsi" w:cs="Tahoma"/>
        </w:rPr>
        <w:t>D.Lgs.</w:t>
      </w:r>
      <w:proofErr w:type="spellEnd"/>
      <w:r w:rsidRPr="00C81ACD">
        <w:rPr>
          <w:rFonts w:asciiTheme="majorHAnsi" w:hAnsiTheme="majorHAnsi" w:cs="Tahoma"/>
        </w:rPr>
        <w:t xml:space="preserve"> n.231/2001 o della certificazione social </w:t>
      </w:r>
      <w:proofErr w:type="spellStart"/>
      <w:r w:rsidRPr="00C81ACD">
        <w:rPr>
          <w:rFonts w:asciiTheme="majorHAnsi" w:hAnsiTheme="majorHAnsi" w:cs="Tahoma"/>
        </w:rPr>
        <w:t>accountability</w:t>
      </w:r>
      <w:proofErr w:type="spellEnd"/>
      <w:r w:rsidRPr="00C81ACD">
        <w:rPr>
          <w:rFonts w:asciiTheme="majorHAnsi" w:hAnsiTheme="majorHAnsi"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C81ACD" w:rsidRDefault="00087C8F" w:rsidP="00087C8F">
      <w:pPr>
        <w:pStyle w:val="Paragrafoelenco"/>
        <w:ind w:left="2204"/>
        <w:contextualSpacing/>
        <w:jc w:val="both"/>
        <w:rPr>
          <w:rFonts w:asciiTheme="majorHAnsi" w:hAnsiTheme="majorHAnsi" w:cs="Tahoma"/>
        </w:rPr>
      </w:pPr>
      <w:r w:rsidRPr="00C81ACD">
        <w:rPr>
          <w:rFonts w:asciiTheme="majorHAnsi" w:hAnsiTheme="majorHAnsi" w:cs="Tahoma"/>
        </w:rPr>
        <w:t>(indicare certificazione posseduta): ___________________________________</w:t>
      </w:r>
    </w:p>
    <w:p w:rsidR="00087C8F" w:rsidRPr="00C81ACD" w:rsidRDefault="00087C8F" w:rsidP="00087C8F">
      <w:pPr>
        <w:spacing w:after="120"/>
        <w:ind w:left="1416"/>
        <w:jc w:val="both"/>
        <w:rPr>
          <w:rFonts w:asciiTheme="majorHAnsi" w:hAnsiTheme="majorHAnsi" w:cs="Tahoma"/>
        </w:rPr>
      </w:pPr>
    </w:p>
    <w:p w:rsidR="00087C8F" w:rsidRPr="00C81ACD" w:rsidRDefault="00087C8F" w:rsidP="00334EF3">
      <w:pPr>
        <w:numPr>
          <w:ilvl w:val="1"/>
          <w:numId w:val="16"/>
        </w:numPr>
        <w:spacing w:after="120"/>
        <w:jc w:val="both"/>
        <w:rPr>
          <w:rFonts w:asciiTheme="majorHAnsi" w:hAnsiTheme="majorHAnsi" w:cs="Tahoma"/>
        </w:rPr>
      </w:pPr>
      <w:r w:rsidRPr="00C81ACD">
        <w:rPr>
          <w:rFonts w:asciiTheme="majorHAnsi" w:hAnsiTheme="majorHAnsi"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________________________________;</w:t>
      </w:r>
    </w:p>
    <w:p w:rsidR="00087C8F" w:rsidRPr="00C81ACD" w:rsidRDefault="00087C8F" w:rsidP="00334EF3">
      <w:pPr>
        <w:numPr>
          <w:ilvl w:val="2"/>
          <w:numId w:val="16"/>
        </w:numPr>
        <w:spacing w:after="240"/>
        <w:ind w:hanging="357"/>
        <w:jc w:val="both"/>
        <w:rPr>
          <w:rFonts w:asciiTheme="majorHAnsi" w:hAnsiTheme="majorHAnsi" w:cs="Tahoma"/>
        </w:rPr>
      </w:pPr>
      <w:r w:rsidRPr="00C81ACD">
        <w:rPr>
          <w:rFonts w:asciiTheme="majorHAnsi" w:hAnsiTheme="majorHAnsi" w:cs="Tahoma"/>
        </w:rPr>
        <w:t>procuratore (come da procura allegata);</w:t>
      </w:r>
    </w:p>
    <w:p w:rsidR="00087C8F" w:rsidRPr="00C81ACD" w:rsidRDefault="00087C8F" w:rsidP="00334EF3">
      <w:pPr>
        <w:numPr>
          <w:ilvl w:val="1"/>
          <w:numId w:val="16"/>
        </w:numPr>
        <w:spacing w:after="240"/>
        <w:ind w:hanging="357"/>
        <w:jc w:val="both"/>
        <w:rPr>
          <w:rFonts w:asciiTheme="majorHAnsi" w:hAnsiTheme="majorHAnsi" w:cs="Tahoma"/>
        </w:rPr>
      </w:pPr>
      <w:r w:rsidRPr="00C81ACD">
        <w:rPr>
          <w:rFonts w:asciiTheme="majorHAnsi" w:hAnsiTheme="majorHAnsi" w:cs="Tahoma"/>
        </w:rPr>
        <w:t>che la ditta è iscritta alla C.C.I.A.A. di _________________________ Registro delle Imprese dal ____/____/_______al n. __________________________per l’esercizio dell’attività oggetto della presente gara;</w:t>
      </w:r>
    </w:p>
    <w:p w:rsidR="00087C8F" w:rsidRPr="00C81ACD" w:rsidRDefault="00087C8F" w:rsidP="00334EF3">
      <w:pPr>
        <w:numPr>
          <w:ilvl w:val="1"/>
          <w:numId w:val="16"/>
        </w:numPr>
        <w:spacing w:after="240"/>
        <w:ind w:hanging="357"/>
        <w:jc w:val="both"/>
        <w:rPr>
          <w:rFonts w:asciiTheme="majorHAnsi" w:hAnsiTheme="majorHAnsi" w:cs="Tahoma"/>
        </w:rPr>
      </w:pPr>
      <w:r w:rsidRPr="00C81ACD">
        <w:rPr>
          <w:rFonts w:asciiTheme="majorHAnsi" w:hAnsiTheme="majorHAnsi" w:cs="Tahoma"/>
          <w:i/>
        </w:rPr>
        <w:t xml:space="preserve">(da </w:t>
      </w:r>
      <w:r w:rsidRPr="00C81ACD">
        <w:rPr>
          <w:rFonts w:asciiTheme="majorHAnsi" w:hAnsiTheme="majorHAnsi" w:cs="Tahoma"/>
          <w:i/>
          <w:color w:val="000000"/>
        </w:rPr>
        <w:t>compilare se ricorre il caso)</w:t>
      </w:r>
      <w:r w:rsidRPr="00C81ACD">
        <w:rPr>
          <w:rFonts w:asciiTheme="majorHAnsi" w:hAnsiTheme="majorHAnsi" w:cs="Tahoma"/>
          <w:color w:val="000000"/>
        </w:rPr>
        <w:t xml:space="preserve"> che la ditta è iscritta nel registro delle Cooperative tenuto dalla competente C.C.I.A.A.</w:t>
      </w:r>
      <w:r w:rsidRPr="00C81ACD">
        <w:rPr>
          <w:rFonts w:asciiTheme="majorHAnsi" w:hAnsiTheme="majorHAnsi" w:cs="Tahoma"/>
        </w:rPr>
        <w:t xml:space="preserve"> (limitatamente a tali categorie di imprese):_________________________ </w:t>
      </w:r>
      <w:r w:rsidRPr="00C81ACD">
        <w:rPr>
          <w:rFonts w:asciiTheme="majorHAnsi" w:hAnsiTheme="majorHAnsi" w:cs="Tahoma"/>
          <w:i/>
        </w:rPr>
        <w:t>(citare i relativi riferimenti)</w:t>
      </w:r>
      <w:r w:rsidRPr="00C81ACD">
        <w:rPr>
          <w:rFonts w:asciiTheme="majorHAnsi" w:hAnsiTheme="majorHAnsi" w:cs="Tahoma"/>
        </w:rPr>
        <w:t>;</w:t>
      </w:r>
    </w:p>
    <w:p w:rsidR="00087C8F" w:rsidRPr="00C81ACD" w:rsidRDefault="00087C8F" w:rsidP="00334EF3">
      <w:pPr>
        <w:numPr>
          <w:ilvl w:val="1"/>
          <w:numId w:val="16"/>
        </w:numPr>
        <w:spacing w:after="240"/>
        <w:ind w:hanging="357"/>
        <w:jc w:val="both"/>
        <w:rPr>
          <w:rFonts w:asciiTheme="majorHAnsi" w:hAnsiTheme="majorHAnsi" w:cs="Tahoma"/>
        </w:rPr>
      </w:pPr>
      <w:r w:rsidRPr="00C81ACD">
        <w:rPr>
          <w:rFonts w:asciiTheme="majorHAnsi" w:hAnsiTheme="majorHAnsi" w:cs="Tahoma"/>
          <w:i/>
        </w:rPr>
        <w:t>(da compilare se ricorre il caso)</w:t>
      </w:r>
      <w:r w:rsidRPr="00C81ACD">
        <w:rPr>
          <w:rFonts w:asciiTheme="majorHAnsi" w:hAnsiTheme="majorHAnsi" w:cs="Tahoma"/>
        </w:rPr>
        <w:t xml:space="preserve"> che la ditta è iscritta all’Albo Regionale delle Cooperative sociali, sezione “A” , sezione “B” o sezione “C” se trattasi di consorzio (limitatamente a tali categorie di imprese):_____________________________________</w:t>
      </w:r>
      <w:r w:rsidRPr="00C81ACD">
        <w:rPr>
          <w:rFonts w:asciiTheme="majorHAnsi" w:hAnsiTheme="majorHAnsi" w:cs="Tahoma"/>
          <w:i/>
        </w:rPr>
        <w:t xml:space="preserve"> (citare i relativi riferimenti)</w:t>
      </w:r>
      <w:r w:rsidRPr="00C81ACD">
        <w:rPr>
          <w:rFonts w:asciiTheme="majorHAnsi" w:hAnsiTheme="majorHAnsi" w:cs="Tahoma"/>
        </w:rPr>
        <w:t>;</w:t>
      </w:r>
    </w:p>
    <w:p w:rsidR="00087C8F" w:rsidRPr="00C81ACD" w:rsidRDefault="00087C8F" w:rsidP="00334EF3">
      <w:pPr>
        <w:numPr>
          <w:ilvl w:val="1"/>
          <w:numId w:val="16"/>
        </w:numPr>
        <w:spacing w:after="240"/>
        <w:ind w:hanging="357"/>
        <w:jc w:val="both"/>
        <w:rPr>
          <w:rFonts w:asciiTheme="majorHAnsi" w:hAnsiTheme="majorHAnsi" w:cs="Tahoma"/>
        </w:rPr>
      </w:pPr>
      <w:r w:rsidRPr="00C81ACD">
        <w:rPr>
          <w:rFonts w:asciiTheme="majorHAnsi" w:hAnsiTheme="majorHAnsi" w:cs="Tahoma"/>
          <w:i/>
        </w:rPr>
        <w:t xml:space="preserve">(nel caso di impresa con sede all’estero) </w:t>
      </w:r>
      <w:r w:rsidRPr="00C81ACD">
        <w:rPr>
          <w:rFonts w:asciiTheme="majorHAnsi" w:hAnsiTheme="majorHAnsi" w:cs="Tahoma"/>
        </w:rPr>
        <w:t>che la ditta è iscritta nel seguente albo o lista ufficiale dello Stato di appartenenza:</w:t>
      </w:r>
    </w:p>
    <w:p w:rsidR="00087C8F" w:rsidRPr="00C81ACD" w:rsidRDefault="00087C8F" w:rsidP="00087C8F">
      <w:pPr>
        <w:spacing w:after="240"/>
        <w:ind w:left="1495"/>
        <w:jc w:val="both"/>
        <w:rPr>
          <w:rFonts w:asciiTheme="majorHAnsi" w:hAnsiTheme="majorHAnsi" w:cs="Tahoma"/>
        </w:rPr>
      </w:pPr>
      <w:r w:rsidRPr="00C81ACD">
        <w:rPr>
          <w:rFonts w:asciiTheme="majorHAnsi" w:hAnsiTheme="majorHAnsi" w:cs="Tahoma"/>
          <w:i/>
        </w:rPr>
        <w:lastRenderedPageBreak/>
        <w:t>_________________________________________________________________________________(citare i relativi riferimenti)</w:t>
      </w:r>
    </w:p>
    <w:p w:rsidR="00087C8F" w:rsidRPr="00C81ACD" w:rsidRDefault="00087C8F" w:rsidP="00334EF3">
      <w:pPr>
        <w:numPr>
          <w:ilvl w:val="1"/>
          <w:numId w:val="16"/>
        </w:numPr>
        <w:spacing w:before="240" w:after="240" w:line="236" w:lineRule="exact"/>
        <w:jc w:val="both"/>
        <w:rPr>
          <w:rFonts w:asciiTheme="majorHAnsi" w:hAnsiTheme="majorHAnsi" w:cs="Tahoma"/>
        </w:rPr>
      </w:pPr>
      <w:r w:rsidRPr="00C81ACD">
        <w:rPr>
          <w:rFonts w:asciiTheme="majorHAnsi" w:hAnsiTheme="majorHAnsi" w:cs="Tahoma"/>
        </w:rPr>
        <w:t>che nulla osta, nei confronti della ditta candidata, ai fini dell’articolo 10 della legge 31 maggio 1965 n. 575 e s.m. e i. (normativa antimafia) o dei tentativi di “infiltrazione mafiosa” di cui all’art.4 del D.lgs. n.490/1994;</w:t>
      </w:r>
    </w:p>
    <w:p w:rsidR="00087C8F" w:rsidRPr="00C81ACD" w:rsidRDefault="00087C8F" w:rsidP="00334EF3">
      <w:pPr>
        <w:pStyle w:val="parar1"/>
        <w:numPr>
          <w:ilvl w:val="1"/>
          <w:numId w:val="16"/>
        </w:numPr>
        <w:rPr>
          <w:rFonts w:asciiTheme="majorHAnsi" w:hAnsiTheme="majorHAnsi" w:cs="Arial"/>
          <w:sz w:val="20"/>
          <w:szCs w:val="20"/>
        </w:rPr>
      </w:pPr>
      <w:r w:rsidRPr="00C81ACD">
        <w:rPr>
          <w:rFonts w:asciiTheme="majorHAnsi" w:hAnsiTheme="majorHAnsi" w:cs="Arial"/>
          <w:sz w:val="20"/>
          <w:szCs w:val="20"/>
        </w:rPr>
        <w:t xml:space="preserve">di riservarsi di richiedere il subappalto (ai sensi dell’art. 105 del </w:t>
      </w:r>
      <w:proofErr w:type="spellStart"/>
      <w:r w:rsidRPr="00C81ACD">
        <w:rPr>
          <w:rFonts w:asciiTheme="majorHAnsi" w:hAnsiTheme="majorHAnsi" w:cs="Arial"/>
          <w:sz w:val="20"/>
          <w:szCs w:val="20"/>
        </w:rPr>
        <w:t>D.lgs</w:t>
      </w:r>
      <w:proofErr w:type="spellEnd"/>
      <w:r w:rsidRPr="00C81ACD">
        <w:rPr>
          <w:rFonts w:asciiTheme="majorHAnsi" w:hAnsiTheme="majorHAnsi" w:cs="Arial"/>
          <w:sz w:val="20"/>
          <w:szCs w:val="20"/>
        </w:rPr>
        <w:t xml:space="preserve"> 50/2016) per le seguenti prestazioni nelle seguenti quote ad imprese idonee e qualificate ai sensi di legge:</w:t>
      </w:r>
    </w:p>
    <w:p w:rsidR="00087C8F" w:rsidRPr="00C81ACD" w:rsidRDefault="00087C8F" w:rsidP="00087C8F">
      <w:pPr>
        <w:pStyle w:val="parar1"/>
        <w:ind w:left="1495"/>
        <w:rPr>
          <w:rFonts w:asciiTheme="majorHAnsi" w:hAnsiTheme="majorHAnsi" w:cs="Arial"/>
          <w:sz w:val="20"/>
          <w:szCs w:val="20"/>
        </w:rPr>
      </w:pPr>
      <w:r w:rsidRPr="00C81ACD">
        <w:rPr>
          <w:rFonts w:asciiTheme="majorHAnsi" w:hAnsiTheme="majorHAnsi" w:cs="Arial"/>
          <w:sz w:val="20"/>
          <w:szCs w:val="20"/>
        </w:rPr>
        <w:t>quota: _______________%;</w:t>
      </w:r>
    </w:p>
    <w:p w:rsidR="00087C8F" w:rsidRPr="00C81ACD" w:rsidRDefault="00087C8F" w:rsidP="00087C8F">
      <w:pPr>
        <w:ind w:left="1416" w:firstLine="79"/>
        <w:jc w:val="both"/>
        <w:rPr>
          <w:rFonts w:asciiTheme="majorHAnsi" w:hAnsiTheme="majorHAnsi" w:cs="Tahoma"/>
        </w:rPr>
      </w:pPr>
      <w:r w:rsidRPr="00C81ACD">
        <w:rPr>
          <w:rFonts w:asciiTheme="majorHAnsi" w:hAnsiTheme="majorHAnsi" w:cs="Tahoma"/>
        </w:rPr>
        <w:t>parti della prestazione che intende subappaltare: ___________________________________________________________ ___________________________________________________________</w:t>
      </w:r>
    </w:p>
    <w:p w:rsidR="00087C8F" w:rsidRPr="00C81ACD" w:rsidRDefault="00087C8F" w:rsidP="00087C8F">
      <w:pPr>
        <w:ind w:left="720" w:firstLine="696"/>
        <w:jc w:val="both"/>
        <w:rPr>
          <w:rFonts w:asciiTheme="majorHAnsi" w:hAnsiTheme="majorHAnsi" w:cs="Tahoma"/>
        </w:rPr>
      </w:pPr>
      <w:r w:rsidRPr="00C81ACD">
        <w:rPr>
          <w:rFonts w:asciiTheme="majorHAnsi" w:hAnsiTheme="majorHAnsi" w:cs="Tahoma"/>
        </w:rPr>
        <w:t>__________________________________________________________;</w:t>
      </w:r>
    </w:p>
    <w:p w:rsidR="00087C8F" w:rsidRPr="00C81ACD" w:rsidRDefault="00087C8F" w:rsidP="00087C8F">
      <w:pPr>
        <w:pStyle w:val="Paragrafoelenco"/>
        <w:rPr>
          <w:rFonts w:asciiTheme="majorHAnsi" w:hAnsiTheme="majorHAnsi" w:cs="Tahoma"/>
        </w:rPr>
      </w:pPr>
    </w:p>
    <w:p w:rsidR="00087C8F" w:rsidRPr="00C81ACD" w:rsidRDefault="00087C8F" w:rsidP="00334EF3">
      <w:pPr>
        <w:numPr>
          <w:ilvl w:val="1"/>
          <w:numId w:val="16"/>
        </w:numPr>
        <w:spacing w:after="240" w:line="236" w:lineRule="exact"/>
        <w:jc w:val="both"/>
        <w:rPr>
          <w:rFonts w:asciiTheme="majorHAnsi" w:hAnsiTheme="majorHAnsi" w:cs="Tahoma"/>
        </w:rPr>
      </w:pPr>
      <w:r w:rsidRPr="00C81ACD">
        <w:rPr>
          <w:rFonts w:asciiTheme="majorHAnsi" w:hAnsiTheme="majorHAnsi" w:cs="Arial"/>
        </w:rPr>
        <w:t>con riferimento all</w:t>
      </w:r>
      <w:r w:rsidR="00CD7F10" w:rsidRPr="00C81ACD">
        <w:rPr>
          <w:rFonts w:asciiTheme="majorHAnsi" w:hAnsiTheme="majorHAnsi" w:cs="Arial"/>
        </w:rPr>
        <w:t xml:space="preserve">’art. 105 comma 6 </w:t>
      </w:r>
      <w:proofErr w:type="spellStart"/>
      <w:r w:rsidR="00CD7F10" w:rsidRPr="00C81ACD">
        <w:rPr>
          <w:rFonts w:asciiTheme="majorHAnsi" w:hAnsiTheme="majorHAnsi" w:cs="Arial"/>
        </w:rPr>
        <w:t>D.lgs</w:t>
      </w:r>
      <w:proofErr w:type="spellEnd"/>
      <w:r w:rsidR="00CD7F10" w:rsidRPr="00C81ACD">
        <w:rPr>
          <w:rFonts w:asciiTheme="majorHAnsi" w:hAnsiTheme="majorHAnsi" w:cs="Arial"/>
        </w:rPr>
        <w:t xml:space="preserve"> 50/2016</w:t>
      </w:r>
      <w:r w:rsidRPr="00C81ACD">
        <w:rPr>
          <w:rFonts w:asciiTheme="majorHAnsi" w:hAnsiTheme="majorHAnsi" w:cs="Arial"/>
        </w:rPr>
        <w:t>,</w:t>
      </w:r>
      <w:r w:rsidR="00CD7F10" w:rsidRPr="00C81ACD">
        <w:rPr>
          <w:rFonts w:asciiTheme="majorHAnsi" w:hAnsiTheme="majorHAnsi" w:cs="Arial"/>
        </w:rPr>
        <w:t xml:space="preserve"> </w:t>
      </w:r>
      <w:r w:rsidRPr="00C81ACD">
        <w:rPr>
          <w:rFonts w:asciiTheme="majorHAnsi" w:hAnsiTheme="majorHAnsi" w:cs="Arial"/>
        </w:rPr>
        <w:t>la terna degli eventuali subappaltatori è</w:t>
      </w:r>
      <w:r w:rsidRPr="00C81ACD">
        <w:rPr>
          <w:rFonts w:asciiTheme="majorHAnsi" w:hAnsiTheme="majorHAnsi" w:cs="Tahoma"/>
        </w:rPr>
        <w:t>:</w:t>
      </w:r>
    </w:p>
    <w:p w:rsidR="00087C8F" w:rsidRPr="00C81ACD" w:rsidRDefault="00087C8F" w:rsidP="00087C8F">
      <w:pPr>
        <w:ind w:left="1416"/>
        <w:jc w:val="both"/>
        <w:rPr>
          <w:rFonts w:asciiTheme="majorHAnsi" w:hAnsiTheme="majorHAnsi" w:cs="Tahoma"/>
        </w:rPr>
      </w:pPr>
      <w:r w:rsidRPr="00C81ACD">
        <w:rPr>
          <w:rFonts w:asciiTheme="majorHAnsi" w:hAnsiTheme="majorHAnsi" w:cs="Tahoma"/>
        </w:rPr>
        <w:t>(fornire i dati per ciascuna impresa: Denominazione o ragione sociale, CF/P.IVA, sede legale: comune, prov.,CAP, Stato,indirizzo);</w:t>
      </w:r>
    </w:p>
    <w:p w:rsidR="00087C8F" w:rsidRPr="00C81ACD" w:rsidRDefault="00087C8F" w:rsidP="00087C8F">
      <w:pPr>
        <w:ind w:left="1416"/>
        <w:jc w:val="both"/>
        <w:rPr>
          <w:rFonts w:asciiTheme="majorHAnsi" w:hAnsiTheme="majorHAnsi" w:cs="Tahoma"/>
        </w:rPr>
      </w:pPr>
      <w:r w:rsidRPr="00C81ACD">
        <w:rPr>
          <w:rFonts w:asciiTheme="majorHAnsi" w:hAnsiTheme="majorHAnsi" w:cs="Tahoma"/>
        </w:rPr>
        <w:t>1.___________________________________________________________ 2.___________________________________________________________</w:t>
      </w:r>
    </w:p>
    <w:p w:rsidR="00087C8F" w:rsidRPr="00C81ACD" w:rsidRDefault="00087C8F" w:rsidP="00087C8F">
      <w:pPr>
        <w:ind w:left="1416"/>
        <w:jc w:val="both"/>
        <w:rPr>
          <w:rFonts w:asciiTheme="majorHAnsi" w:hAnsiTheme="majorHAnsi" w:cs="Tahoma"/>
        </w:rPr>
      </w:pPr>
      <w:r w:rsidRPr="00C81ACD">
        <w:rPr>
          <w:rFonts w:asciiTheme="majorHAnsi" w:hAnsiTheme="majorHAnsi" w:cs="Tahoma"/>
        </w:rPr>
        <w:t>3.__________________________________________________________;</w:t>
      </w:r>
    </w:p>
    <w:p w:rsidR="00087C8F" w:rsidRPr="00C81ACD" w:rsidRDefault="00087C8F" w:rsidP="00087C8F">
      <w:pPr>
        <w:ind w:left="1416"/>
        <w:jc w:val="both"/>
        <w:rPr>
          <w:rFonts w:asciiTheme="majorHAnsi" w:hAnsiTheme="majorHAnsi" w:cs="Tahoma"/>
        </w:rPr>
      </w:pPr>
    </w:p>
    <w:p w:rsidR="00087C8F" w:rsidRPr="00C81ACD" w:rsidRDefault="00087C8F" w:rsidP="00334EF3">
      <w:pPr>
        <w:numPr>
          <w:ilvl w:val="1"/>
          <w:numId w:val="16"/>
        </w:numPr>
        <w:jc w:val="both"/>
        <w:rPr>
          <w:rFonts w:asciiTheme="majorHAnsi" w:hAnsiTheme="majorHAnsi" w:cs="Tahoma"/>
        </w:rPr>
      </w:pPr>
      <w:r w:rsidRPr="00C81ACD">
        <w:rPr>
          <w:rFonts w:asciiTheme="majorHAnsi" w:hAnsiTheme="majorHAnsi" w:cs="Tahoma"/>
        </w:rPr>
        <w:t>che</w:t>
      </w:r>
    </w:p>
    <w:p w:rsidR="00087C8F" w:rsidRPr="00C81ACD" w:rsidRDefault="00087C8F" w:rsidP="00334EF3">
      <w:pPr>
        <w:pStyle w:val="Paragrafoelenco"/>
        <w:numPr>
          <w:ilvl w:val="2"/>
          <w:numId w:val="16"/>
        </w:numPr>
        <w:contextualSpacing/>
        <w:jc w:val="both"/>
        <w:rPr>
          <w:rFonts w:asciiTheme="majorHAnsi" w:hAnsiTheme="majorHAnsi" w:cs="Tahoma"/>
          <w:sz w:val="22"/>
          <w:szCs w:val="22"/>
        </w:rPr>
      </w:pPr>
      <w:r w:rsidRPr="00C81ACD">
        <w:rPr>
          <w:rFonts w:asciiTheme="majorHAnsi" w:hAnsiTheme="majorHAnsi"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C81ACD" w:rsidRDefault="00087C8F" w:rsidP="00087C8F">
      <w:pPr>
        <w:pStyle w:val="Paragrafoelenco"/>
        <w:ind w:left="2340"/>
        <w:contextualSpacing/>
        <w:jc w:val="both"/>
        <w:rPr>
          <w:rFonts w:asciiTheme="majorHAnsi" w:hAnsiTheme="majorHAnsi" w:cs="Tahoma"/>
          <w:sz w:val="22"/>
          <w:szCs w:val="22"/>
        </w:rPr>
      </w:pPr>
    </w:p>
    <w:p w:rsidR="00087C8F" w:rsidRPr="00C81ACD" w:rsidRDefault="00087C8F" w:rsidP="00334EF3">
      <w:pPr>
        <w:numPr>
          <w:ilvl w:val="1"/>
          <w:numId w:val="16"/>
        </w:numPr>
        <w:jc w:val="both"/>
        <w:rPr>
          <w:rFonts w:asciiTheme="majorHAnsi" w:hAnsiTheme="majorHAnsi" w:cs="Tahoma"/>
          <w:sz w:val="22"/>
          <w:szCs w:val="22"/>
        </w:rPr>
      </w:pPr>
      <w:r w:rsidRPr="00C81ACD">
        <w:rPr>
          <w:rFonts w:asciiTheme="majorHAnsi" w:hAnsiTheme="majorHAnsi" w:cs="Tahoma"/>
          <w:sz w:val="22"/>
          <w:szCs w:val="22"/>
        </w:rPr>
        <w:t xml:space="preserve">in considerazione dell’art 80 comma 1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50/2016, la dichiarazione di cui al punto m) è riferita anche a tutti i soggetti di cui all’art. 80 comma 3 del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50/2016 e che di seguito si elencano:</w:t>
      </w:r>
    </w:p>
    <w:p w:rsidR="00087C8F" w:rsidRPr="00C81ACD" w:rsidRDefault="00087C8F" w:rsidP="00087C8F">
      <w:pPr>
        <w:autoSpaceDE w:val="0"/>
        <w:autoSpaceDN w:val="0"/>
        <w:adjustRightInd w:val="0"/>
        <w:ind w:left="1416"/>
        <w:jc w:val="both"/>
        <w:rPr>
          <w:rFonts w:asciiTheme="majorHAnsi" w:hAnsiTheme="majorHAnsi" w:cs="Tahoma"/>
          <w:i/>
        </w:rPr>
      </w:pPr>
      <w:r w:rsidRPr="00C81ACD">
        <w:rPr>
          <w:rFonts w:asciiTheme="majorHAnsi" w:hAnsiTheme="majorHAnsi"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C81ACD" w:rsidRDefault="00087C8F" w:rsidP="00087C8F">
      <w:pPr>
        <w:autoSpaceDE w:val="0"/>
        <w:autoSpaceDN w:val="0"/>
        <w:adjustRightInd w:val="0"/>
        <w:ind w:left="1416"/>
        <w:rPr>
          <w:rFonts w:asciiTheme="majorHAnsi" w:eastAsia="Calibri" w:hAnsiTheme="majorHAnsi" w:cs="Arial"/>
          <w:i/>
          <w:iCs/>
        </w:rPr>
      </w:pPr>
    </w:p>
    <w:p w:rsidR="00087C8F" w:rsidRPr="00C81ACD" w:rsidRDefault="00087C8F" w:rsidP="00087C8F">
      <w:pPr>
        <w:autoSpaceDE w:val="0"/>
        <w:autoSpaceDN w:val="0"/>
        <w:adjustRightInd w:val="0"/>
        <w:ind w:left="1416"/>
        <w:jc w:val="both"/>
        <w:rPr>
          <w:rFonts w:asciiTheme="majorHAnsi" w:hAnsiTheme="majorHAnsi"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C81ACD" w:rsidTr="00087C8F">
        <w:trPr>
          <w:trHeight w:val="462"/>
        </w:trPr>
        <w:tc>
          <w:tcPr>
            <w:tcW w:w="1302" w:type="dxa"/>
            <w:vAlign w:val="center"/>
          </w:tcPr>
          <w:p w:rsidR="00087C8F" w:rsidRPr="00C81ACD" w:rsidRDefault="00087C8F" w:rsidP="00087C8F">
            <w:pPr>
              <w:autoSpaceDE w:val="0"/>
              <w:autoSpaceDN w:val="0"/>
              <w:adjustRightInd w:val="0"/>
              <w:jc w:val="center"/>
              <w:rPr>
                <w:rFonts w:asciiTheme="majorHAnsi" w:hAnsiTheme="majorHAnsi" w:cs="Tahoma"/>
              </w:rPr>
            </w:pPr>
            <w:r w:rsidRPr="00C81ACD">
              <w:rPr>
                <w:rFonts w:asciiTheme="majorHAnsi" w:hAnsiTheme="majorHAnsi" w:cs="Tahoma"/>
              </w:rPr>
              <w:t>Cognome</w:t>
            </w:r>
          </w:p>
        </w:tc>
        <w:tc>
          <w:tcPr>
            <w:tcW w:w="1087" w:type="dxa"/>
            <w:vAlign w:val="center"/>
          </w:tcPr>
          <w:p w:rsidR="00087C8F" w:rsidRPr="00C81ACD" w:rsidRDefault="00087C8F" w:rsidP="00087C8F">
            <w:pPr>
              <w:autoSpaceDE w:val="0"/>
              <w:autoSpaceDN w:val="0"/>
              <w:adjustRightInd w:val="0"/>
              <w:jc w:val="center"/>
              <w:rPr>
                <w:rFonts w:asciiTheme="majorHAnsi" w:hAnsiTheme="majorHAnsi" w:cs="Tahoma"/>
              </w:rPr>
            </w:pPr>
            <w:r w:rsidRPr="00C81ACD">
              <w:rPr>
                <w:rFonts w:asciiTheme="majorHAnsi" w:hAnsiTheme="majorHAnsi" w:cs="Tahoma"/>
              </w:rPr>
              <w:t>Nome</w:t>
            </w:r>
          </w:p>
        </w:tc>
        <w:tc>
          <w:tcPr>
            <w:tcW w:w="1343" w:type="dxa"/>
            <w:vAlign w:val="center"/>
          </w:tcPr>
          <w:p w:rsidR="00087C8F" w:rsidRPr="00C81ACD" w:rsidRDefault="00087C8F" w:rsidP="00087C8F">
            <w:pPr>
              <w:autoSpaceDE w:val="0"/>
              <w:autoSpaceDN w:val="0"/>
              <w:adjustRightInd w:val="0"/>
              <w:jc w:val="center"/>
              <w:rPr>
                <w:rFonts w:asciiTheme="majorHAnsi" w:hAnsiTheme="majorHAnsi" w:cs="Tahoma"/>
              </w:rPr>
            </w:pPr>
            <w:r w:rsidRPr="00C81ACD">
              <w:rPr>
                <w:rFonts w:asciiTheme="majorHAnsi" w:hAnsiTheme="majorHAnsi" w:cs="Tahoma"/>
              </w:rPr>
              <w:t>Luogo e data di</w:t>
            </w:r>
          </w:p>
          <w:p w:rsidR="00087C8F" w:rsidRPr="00C81ACD" w:rsidRDefault="00087C8F" w:rsidP="00087C8F">
            <w:pPr>
              <w:autoSpaceDE w:val="0"/>
              <w:autoSpaceDN w:val="0"/>
              <w:adjustRightInd w:val="0"/>
              <w:jc w:val="center"/>
              <w:rPr>
                <w:rFonts w:asciiTheme="majorHAnsi" w:hAnsiTheme="majorHAnsi" w:cs="Tahoma"/>
              </w:rPr>
            </w:pPr>
            <w:r w:rsidRPr="00C81ACD">
              <w:rPr>
                <w:rFonts w:asciiTheme="majorHAnsi" w:hAnsiTheme="majorHAnsi" w:cs="Tahoma"/>
              </w:rPr>
              <w:t>nascita</w:t>
            </w:r>
          </w:p>
        </w:tc>
        <w:tc>
          <w:tcPr>
            <w:tcW w:w="1272" w:type="dxa"/>
          </w:tcPr>
          <w:p w:rsidR="00087C8F" w:rsidRPr="00C81ACD" w:rsidRDefault="00087C8F" w:rsidP="00087C8F">
            <w:pPr>
              <w:autoSpaceDE w:val="0"/>
              <w:autoSpaceDN w:val="0"/>
              <w:adjustRightInd w:val="0"/>
              <w:jc w:val="center"/>
              <w:rPr>
                <w:rFonts w:asciiTheme="majorHAnsi" w:hAnsiTheme="majorHAnsi" w:cs="Tahoma"/>
              </w:rPr>
            </w:pPr>
            <w:r w:rsidRPr="00C81ACD">
              <w:rPr>
                <w:rFonts w:asciiTheme="majorHAnsi" w:hAnsiTheme="majorHAnsi" w:cs="Tahoma"/>
              </w:rPr>
              <w:t>Codice Fiscale</w:t>
            </w:r>
          </w:p>
        </w:tc>
        <w:tc>
          <w:tcPr>
            <w:tcW w:w="1511" w:type="dxa"/>
            <w:vAlign w:val="center"/>
          </w:tcPr>
          <w:p w:rsidR="00087C8F" w:rsidRPr="00C81ACD" w:rsidRDefault="00087C8F" w:rsidP="00087C8F">
            <w:pPr>
              <w:autoSpaceDE w:val="0"/>
              <w:autoSpaceDN w:val="0"/>
              <w:adjustRightInd w:val="0"/>
              <w:jc w:val="center"/>
              <w:rPr>
                <w:rFonts w:asciiTheme="majorHAnsi" w:hAnsiTheme="majorHAnsi" w:cs="Tahoma"/>
              </w:rPr>
            </w:pPr>
            <w:r w:rsidRPr="00C81ACD">
              <w:rPr>
                <w:rFonts w:asciiTheme="majorHAnsi" w:hAnsiTheme="majorHAnsi" w:cs="Tahoma"/>
              </w:rPr>
              <w:t>Residenza</w:t>
            </w:r>
          </w:p>
        </w:tc>
        <w:tc>
          <w:tcPr>
            <w:tcW w:w="1547" w:type="dxa"/>
            <w:vAlign w:val="center"/>
          </w:tcPr>
          <w:p w:rsidR="00087C8F" w:rsidRPr="00C81ACD" w:rsidRDefault="00087C8F" w:rsidP="00087C8F">
            <w:pPr>
              <w:autoSpaceDE w:val="0"/>
              <w:autoSpaceDN w:val="0"/>
              <w:adjustRightInd w:val="0"/>
              <w:jc w:val="center"/>
              <w:rPr>
                <w:rFonts w:asciiTheme="majorHAnsi" w:hAnsiTheme="majorHAnsi" w:cs="Tahoma"/>
              </w:rPr>
            </w:pPr>
            <w:r w:rsidRPr="00C81ACD">
              <w:rPr>
                <w:rFonts w:asciiTheme="majorHAnsi" w:hAnsiTheme="majorHAnsi" w:cs="Tahoma"/>
              </w:rPr>
              <w:t>Incarico Societario</w:t>
            </w:r>
          </w:p>
        </w:tc>
      </w:tr>
      <w:tr w:rsidR="00087C8F" w:rsidRPr="00C81ACD" w:rsidTr="00087C8F">
        <w:trPr>
          <w:trHeight w:val="284"/>
        </w:trPr>
        <w:tc>
          <w:tcPr>
            <w:tcW w:w="1302" w:type="dxa"/>
            <w:vAlign w:val="center"/>
          </w:tcPr>
          <w:p w:rsidR="00087C8F" w:rsidRPr="00C81ACD" w:rsidRDefault="00087C8F" w:rsidP="00087C8F">
            <w:pPr>
              <w:autoSpaceDE w:val="0"/>
              <w:autoSpaceDN w:val="0"/>
              <w:adjustRightInd w:val="0"/>
              <w:rPr>
                <w:rFonts w:asciiTheme="majorHAnsi" w:hAnsiTheme="majorHAnsi" w:cs="Tahoma"/>
              </w:rPr>
            </w:pPr>
          </w:p>
        </w:tc>
        <w:tc>
          <w:tcPr>
            <w:tcW w:w="1087" w:type="dxa"/>
            <w:vAlign w:val="center"/>
          </w:tcPr>
          <w:p w:rsidR="00087C8F" w:rsidRPr="00C81ACD" w:rsidRDefault="00087C8F" w:rsidP="00087C8F">
            <w:pPr>
              <w:autoSpaceDE w:val="0"/>
              <w:autoSpaceDN w:val="0"/>
              <w:adjustRightInd w:val="0"/>
              <w:rPr>
                <w:rFonts w:asciiTheme="majorHAnsi" w:hAnsiTheme="majorHAnsi" w:cs="Tahoma"/>
              </w:rPr>
            </w:pPr>
          </w:p>
        </w:tc>
        <w:tc>
          <w:tcPr>
            <w:tcW w:w="1343" w:type="dxa"/>
            <w:vAlign w:val="center"/>
          </w:tcPr>
          <w:p w:rsidR="00087C8F" w:rsidRPr="00C81ACD" w:rsidRDefault="00087C8F" w:rsidP="00087C8F">
            <w:pPr>
              <w:autoSpaceDE w:val="0"/>
              <w:autoSpaceDN w:val="0"/>
              <w:adjustRightInd w:val="0"/>
              <w:rPr>
                <w:rFonts w:asciiTheme="majorHAnsi" w:hAnsiTheme="majorHAnsi" w:cs="Tahoma"/>
              </w:rPr>
            </w:pPr>
          </w:p>
        </w:tc>
        <w:tc>
          <w:tcPr>
            <w:tcW w:w="1272" w:type="dxa"/>
          </w:tcPr>
          <w:p w:rsidR="00087C8F" w:rsidRPr="00C81ACD" w:rsidRDefault="00087C8F" w:rsidP="00087C8F">
            <w:pPr>
              <w:autoSpaceDE w:val="0"/>
              <w:autoSpaceDN w:val="0"/>
              <w:adjustRightInd w:val="0"/>
              <w:rPr>
                <w:rFonts w:asciiTheme="majorHAnsi" w:hAnsiTheme="majorHAnsi" w:cs="Tahoma"/>
              </w:rPr>
            </w:pPr>
          </w:p>
        </w:tc>
        <w:tc>
          <w:tcPr>
            <w:tcW w:w="1511" w:type="dxa"/>
            <w:vAlign w:val="center"/>
          </w:tcPr>
          <w:p w:rsidR="00087C8F" w:rsidRPr="00C81ACD" w:rsidRDefault="00087C8F" w:rsidP="00087C8F">
            <w:pPr>
              <w:autoSpaceDE w:val="0"/>
              <w:autoSpaceDN w:val="0"/>
              <w:adjustRightInd w:val="0"/>
              <w:rPr>
                <w:rFonts w:asciiTheme="majorHAnsi" w:hAnsiTheme="majorHAnsi" w:cs="Tahoma"/>
              </w:rPr>
            </w:pPr>
          </w:p>
        </w:tc>
        <w:tc>
          <w:tcPr>
            <w:tcW w:w="1547" w:type="dxa"/>
            <w:vAlign w:val="center"/>
          </w:tcPr>
          <w:p w:rsidR="00087C8F" w:rsidRPr="00C81ACD" w:rsidRDefault="00087C8F" w:rsidP="00087C8F">
            <w:pPr>
              <w:autoSpaceDE w:val="0"/>
              <w:autoSpaceDN w:val="0"/>
              <w:adjustRightInd w:val="0"/>
              <w:rPr>
                <w:rFonts w:asciiTheme="majorHAnsi" w:hAnsiTheme="majorHAnsi" w:cs="Tahoma"/>
              </w:rPr>
            </w:pPr>
          </w:p>
        </w:tc>
      </w:tr>
      <w:tr w:rsidR="00087C8F" w:rsidRPr="00C81ACD" w:rsidTr="00087C8F">
        <w:trPr>
          <w:trHeight w:val="284"/>
        </w:trPr>
        <w:tc>
          <w:tcPr>
            <w:tcW w:w="1302" w:type="dxa"/>
            <w:vAlign w:val="center"/>
          </w:tcPr>
          <w:p w:rsidR="00087C8F" w:rsidRPr="00C81ACD" w:rsidRDefault="00087C8F" w:rsidP="00087C8F">
            <w:pPr>
              <w:autoSpaceDE w:val="0"/>
              <w:autoSpaceDN w:val="0"/>
              <w:adjustRightInd w:val="0"/>
              <w:rPr>
                <w:rFonts w:asciiTheme="majorHAnsi" w:hAnsiTheme="majorHAnsi" w:cs="Tahoma"/>
              </w:rPr>
            </w:pPr>
          </w:p>
        </w:tc>
        <w:tc>
          <w:tcPr>
            <w:tcW w:w="1087" w:type="dxa"/>
            <w:vAlign w:val="center"/>
          </w:tcPr>
          <w:p w:rsidR="00087C8F" w:rsidRPr="00C81ACD" w:rsidRDefault="00087C8F" w:rsidP="00087C8F">
            <w:pPr>
              <w:autoSpaceDE w:val="0"/>
              <w:autoSpaceDN w:val="0"/>
              <w:adjustRightInd w:val="0"/>
              <w:rPr>
                <w:rFonts w:asciiTheme="majorHAnsi" w:hAnsiTheme="majorHAnsi" w:cs="Tahoma"/>
              </w:rPr>
            </w:pPr>
          </w:p>
        </w:tc>
        <w:tc>
          <w:tcPr>
            <w:tcW w:w="1343" w:type="dxa"/>
            <w:vAlign w:val="center"/>
          </w:tcPr>
          <w:p w:rsidR="00087C8F" w:rsidRPr="00C81ACD" w:rsidRDefault="00087C8F" w:rsidP="00087C8F">
            <w:pPr>
              <w:autoSpaceDE w:val="0"/>
              <w:autoSpaceDN w:val="0"/>
              <w:adjustRightInd w:val="0"/>
              <w:rPr>
                <w:rFonts w:asciiTheme="majorHAnsi" w:hAnsiTheme="majorHAnsi" w:cs="Tahoma"/>
              </w:rPr>
            </w:pPr>
          </w:p>
        </w:tc>
        <w:tc>
          <w:tcPr>
            <w:tcW w:w="1272" w:type="dxa"/>
          </w:tcPr>
          <w:p w:rsidR="00087C8F" w:rsidRPr="00C81ACD" w:rsidRDefault="00087C8F" w:rsidP="00087C8F">
            <w:pPr>
              <w:autoSpaceDE w:val="0"/>
              <w:autoSpaceDN w:val="0"/>
              <w:adjustRightInd w:val="0"/>
              <w:rPr>
                <w:rFonts w:asciiTheme="majorHAnsi" w:hAnsiTheme="majorHAnsi" w:cs="Tahoma"/>
              </w:rPr>
            </w:pPr>
          </w:p>
        </w:tc>
        <w:tc>
          <w:tcPr>
            <w:tcW w:w="1511" w:type="dxa"/>
            <w:vAlign w:val="center"/>
          </w:tcPr>
          <w:p w:rsidR="00087C8F" w:rsidRPr="00C81ACD" w:rsidRDefault="00087C8F" w:rsidP="00087C8F">
            <w:pPr>
              <w:autoSpaceDE w:val="0"/>
              <w:autoSpaceDN w:val="0"/>
              <w:adjustRightInd w:val="0"/>
              <w:rPr>
                <w:rFonts w:asciiTheme="majorHAnsi" w:hAnsiTheme="majorHAnsi" w:cs="Tahoma"/>
              </w:rPr>
            </w:pPr>
          </w:p>
        </w:tc>
        <w:tc>
          <w:tcPr>
            <w:tcW w:w="1547" w:type="dxa"/>
            <w:vAlign w:val="center"/>
          </w:tcPr>
          <w:p w:rsidR="00087C8F" w:rsidRPr="00C81ACD" w:rsidRDefault="00087C8F" w:rsidP="00087C8F">
            <w:pPr>
              <w:autoSpaceDE w:val="0"/>
              <w:autoSpaceDN w:val="0"/>
              <w:adjustRightInd w:val="0"/>
              <w:rPr>
                <w:rFonts w:asciiTheme="majorHAnsi" w:hAnsiTheme="majorHAnsi" w:cs="Tahoma"/>
              </w:rPr>
            </w:pPr>
          </w:p>
        </w:tc>
      </w:tr>
      <w:tr w:rsidR="00087C8F" w:rsidRPr="00C81ACD" w:rsidTr="00087C8F">
        <w:trPr>
          <w:trHeight w:val="284"/>
        </w:trPr>
        <w:tc>
          <w:tcPr>
            <w:tcW w:w="1302" w:type="dxa"/>
            <w:vAlign w:val="center"/>
          </w:tcPr>
          <w:p w:rsidR="00087C8F" w:rsidRPr="00C81ACD" w:rsidRDefault="00087C8F" w:rsidP="00087C8F">
            <w:pPr>
              <w:autoSpaceDE w:val="0"/>
              <w:autoSpaceDN w:val="0"/>
              <w:adjustRightInd w:val="0"/>
              <w:rPr>
                <w:rFonts w:asciiTheme="majorHAnsi" w:hAnsiTheme="majorHAnsi" w:cs="Tahoma"/>
              </w:rPr>
            </w:pPr>
          </w:p>
        </w:tc>
        <w:tc>
          <w:tcPr>
            <w:tcW w:w="1087" w:type="dxa"/>
            <w:vAlign w:val="center"/>
          </w:tcPr>
          <w:p w:rsidR="00087C8F" w:rsidRPr="00C81ACD" w:rsidRDefault="00087C8F" w:rsidP="00087C8F">
            <w:pPr>
              <w:autoSpaceDE w:val="0"/>
              <w:autoSpaceDN w:val="0"/>
              <w:adjustRightInd w:val="0"/>
              <w:rPr>
                <w:rFonts w:asciiTheme="majorHAnsi" w:hAnsiTheme="majorHAnsi" w:cs="Tahoma"/>
              </w:rPr>
            </w:pPr>
          </w:p>
        </w:tc>
        <w:tc>
          <w:tcPr>
            <w:tcW w:w="1343" w:type="dxa"/>
            <w:vAlign w:val="center"/>
          </w:tcPr>
          <w:p w:rsidR="00087C8F" w:rsidRPr="00C81ACD" w:rsidRDefault="00087C8F" w:rsidP="00087C8F">
            <w:pPr>
              <w:autoSpaceDE w:val="0"/>
              <w:autoSpaceDN w:val="0"/>
              <w:adjustRightInd w:val="0"/>
              <w:rPr>
                <w:rFonts w:asciiTheme="majorHAnsi" w:hAnsiTheme="majorHAnsi" w:cs="Tahoma"/>
              </w:rPr>
            </w:pPr>
          </w:p>
        </w:tc>
        <w:tc>
          <w:tcPr>
            <w:tcW w:w="1272" w:type="dxa"/>
          </w:tcPr>
          <w:p w:rsidR="00087C8F" w:rsidRPr="00C81ACD" w:rsidRDefault="00087C8F" w:rsidP="00087C8F">
            <w:pPr>
              <w:autoSpaceDE w:val="0"/>
              <w:autoSpaceDN w:val="0"/>
              <w:adjustRightInd w:val="0"/>
              <w:rPr>
                <w:rFonts w:asciiTheme="majorHAnsi" w:hAnsiTheme="majorHAnsi" w:cs="Tahoma"/>
              </w:rPr>
            </w:pPr>
          </w:p>
        </w:tc>
        <w:tc>
          <w:tcPr>
            <w:tcW w:w="1511" w:type="dxa"/>
            <w:vAlign w:val="center"/>
          </w:tcPr>
          <w:p w:rsidR="00087C8F" w:rsidRPr="00C81ACD" w:rsidRDefault="00087C8F" w:rsidP="00087C8F">
            <w:pPr>
              <w:autoSpaceDE w:val="0"/>
              <w:autoSpaceDN w:val="0"/>
              <w:adjustRightInd w:val="0"/>
              <w:rPr>
                <w:rFonts w:asciiTheme="majorHAnsi" w:hAnsiTheme="majorHAnsi" w:cs="Tahoma"/>
              </w:rPr>
            </w:pPr>
          </w:p>
        </w:tc>
        <w:tc>
          <w:tcPr>
            <w:tcW w:w="1547" w:type="dxa"/>
            <w:vAlign w:val="center"/>
          </w:tcPr>
          <w:p w:rsidR="00087C8F" w:rsidRPr="00C81ACD" w:rsidRDefault="00087C8F" w:rsidP="00087C8F">
            <w:pPr>
              <w:autoSpaceDE w:val="0"/>
              <w:autoSpaceDN w:val="0"/>
              <w:adjustRightInd w:val="0"/>
              <w:rPr>
                <w:rFonts w:asciiTheme="majorHAnsi" w:hAnsiTheme="majorHAnsi" w:cs="Tahoma"/>
              </w:rPr>
            </w:pPr>
          </w:p>
        </w:tc>
      </w:tr>
      <w:tr w:rsidR="00087C8F" w:rsidRPr="00C81ACD" w:rsidTr="00087C8F">
        <w:trPr>
          <w:trHeight w:val="284"/>
        </w:trPr>
        <w:tc>
          <w:tcPr>
            <w:tcW w:w="1302" w:type="dxa"/>
            <w:vAlign w:val="center"/>
          </w:tcPr>
          <w:p w:rsidR="00087C8F" w:rsidRPr="00C81ACD" w:rsidRDefault="00087C8F" w:rsidP="00087C8F">
            <w:pPr>
              <w:autoSpaceDE w:val="0"/>
              <w:autoSpaceDN w:val="0"/>
              <w:adjustRightInd w:val="0"/>
              <w:rPr>
                <w:rFonts w:asciiTheme="majorHAnsi" w:hAnsiTheme="majorHAnsi" w:cs="Tahoma"/>
              </w:rPr>
            </w:pPr>
          </w:p>
        </w:tc>
        <w:tc>
          <w:tcPr>
            <w:tcW w:w="1087" w:type="dxa"/>
            <w:vAlign w:val="center"/>
          </w:tcPr>
          <w:p w:rsidR="00087C8F" w:rsidRPr="00C81ACD" w:rsidRDefault="00087C8F" w:rsidP="00087C8F">
            <w:pPr>
              <w:autoSpaceDE w:val="0"/>
              <w:autoSpaceDN w:val="0"/>
              <w:adjustRightInd w:val="0"/>
              <w:rPr>
                <w:rFonts w:asciiTheme="majorHAnsi" w:hAnsiTheme="majorHAnsi" w:cs="Tahoma"/>
              </w:rPr>
            </w:pPr>
          </w:p>
        </w:tc>
        <w:tc>
          <w:tcPr>
            <w:tcW w:w="1343" w:type="dxa"/>
            <w:vAlign w:val="center"/>
          </w:tcPr>
          <w:p w:rsidR="00087C8F" w:rsidRPr="00C81ACD" w:rsidRDefault="00087C8F" w:rsidP="00087C8F">
            <w:pPr>
              <w:autoSpaceDE w:val="0"/>
              <w:autoSpaceDN w:val="0"/>
              <w:adjustRightInd w:val="0"/>
              <w:rPr>
                <w:rFonts w:asciiTheme="majorHAnsi" w:hAnsiTheme="majorHAnsi" w:cs="Tahoma"/>
              </w:rPr>
            </w:pPr>
          </w:p>
        </w:tc>
        <w:tc>
          <w:tcPr>
            <w:tcW w:w="1272" w:type="dxa"/>
          </w:tcPr>
          <w:p w:rsidR="00087C8F" w:rsidRPr="00C81ACD" w:rsidRDefault="00087C8F" w:rsidP="00087C8F">
            <w:pPr>
              <w:autoSpaceDE w:val="0"/>
              <w:autoSpaceDN w:val="0"/>
              <w:adjustRightInd w:val="0"/>
              <w:rPr>
                <w:rFonts w:asciiTheme="majorHAnsi" w:hAnsiTheme="majorHAnsi" w:cs="Tahoma"/>
              </w:rPr>
            </w:pPr>
          </w:p>
        </w:tc>
        <w:tc>
          <w:tcPr>
            <w:tcW w:w="1511" w:type="dxa"/>
            <w:vAlign w:val="center"/>
          </w:tcPr>
          <w:p w:rsidR="00087C8F" w:rsidRPr="00C81ACD" w:rsidRDefault="00087C8F" w:rsidP="00087C8F">
            <w:pPr>
              <w:autoSpaceDE w:val="0"/>
              <w:autoSpaceDN w:val="0"/>
              <w:adjustRightInd w:val="0"/>
              <w:rPr>
                <w:rFonts w:asciiTheme="majorHAnsi" w:hAnsiTheme="majorHAnsi" w:cs="Tahoma"/>
              </w:rPr>
            </w:pPr>
          </w:p>
        </w:tc>
        <w:tc>
          <w:tcPr>
            <w:tcW w:w="1547" w:type="dxa"/>
            <w:vAlign w:val="center"/>
          </w:tcPr>
          <w:p w:rsidR="00087C8F" w:rsidRPr="00C81ACD" w:rsidRDefault="00087C8F" w:rsidP="00087C8F">
            <w:pPr>
              <w:autoSpaceDE w:val="0"/>
              <w:autoSpaceDN w:val="0"/>
              <w:adjustRightInd w:val="0"/>
              <w:rPr>
                <w:rFonts w:asciiTheme="majorHAnsi" w:hAnsiTheme="majorHAnsi" w:cs="Tahoma"/>
              </w:rPr>
            </w:pPr>
          </w:p>
        </w:tc>
      </w:tr>
      <w:tr w:rsidR="00087C8F" w:rsidRPr="00C81ACD"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C81ACD"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r>
      <w:tr w:rsidR="00087C8F" w:rsidRPr="00C81ACD"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C81ACD"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r>
      <w:tr w:rsidR="00087C8F" w:rsidRPr="00C81ACD"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C81ACD"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r>
      <w:tr w:rsidR="00087C8F" w:rsidRPr="00C81ACD"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C81ACD"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C81ACD" w:rsidRDefault="00087C8F" w:rsidP="00087C8F">
            <w:pPr>
              <w:autoSpaceDE w:val="0"/>
              <w:autoSpaceDN w:val="0"/>
              <w:adjustRightInd w:val="0"/>
              <w:rPr>
                <w:rFonts w:asciiTheme="majorHAnsi" w:hAnsiTheme="majorHAnsi" w:cs="Tahoma"/>
              </w:rPr>
            </w:pPr>
          </w:p>
        </w:tc>
      </w:tr>
    </w:tbl>
    <w:p w:rsidR="00087C8F" w:rsidRPr="00C81ACD" w:rsidRDefault="00087C8F" w:rsidP="00087C8F">
      <w:pPr>
        <w:spacing w:after="240"/>
        <w:jc w:val="both"/>
        <w:rPr>
          <w:rFonts w:asciiTheme="majorHAnsi" w:hAnsiTheme="majorHAnsi" w:cs="Tahoma"/>
          <w:highlight w:val="yellow"/>
        </w:rPr>
      </w:pPr>
    </w:p>
    <w:p w:rsidR="00087C8F" w:rsidRPr="00C81ACD" w:rsidRDefault="00087C8F" w:rsidP="00087C8F">
      <w:pPr>
        <w:pStyle w:val="Numerazioneperbuste"/>
        <w:numPr>
          <w:ilvl w:val="0"/>
          <w:numId w:val="0"/>
        </w:numPr>
        <w:tabs>
          <w:tab w:val="left" w:pos="708"/>
        </w:tabs>
        <w:ind w:firstLine="360"/>
        <w:jc w:val="center"/>
        <w:rPr>
          <w:rFonts w:asciiTheme="majorHAnsi" w:hAnsiTheme="majorHAnsi"/>
          <w:b/>
          <w:i/>
        </w:rPr>
      </w:pPr>
      <w:r w:rsidRPr="00C81ACD">
        <w:rPr>
          <w:rFonts w:asciiTheme="majorHAnsi" w:hAnsiTheme="majorHAnsi"/>
          <w:b/>
          <w:i/>
        </w:rPr>
        <w:t>ovvero</w:t>
      </w:r>
    </w:p>
    <w:p w:rsidR="00087C8F" w:rsidRPr="00C81ACD" w:rsidRDefault="00087C8F" w:rsidP="00334EF3">
      <w:pPr>
        <w:pStyle w:val="Paragrafoelenco"/>
        <w:numPr>
          <w:ilvl w:val="2"/>
          <w:numId w:val="16"/>
        </w:numPr>
        <w:contextualSpacing/>
        <w:jc w:val="both"/>
        <w:rPr>
          <w:rFonts w:asciiTheme="majorHAnsi" w:hAnsiTheme="majorHAnsi" w:cs="Tahoma"/>
          <w:sz w:val="22"/>
          <w:szCs w:val="22"/>
        </w:rPr>
      </w:pPr>
      <w:r w:rsidRPr="00C81ACD">
        <w:rPr>
          <w:rFonts w:asciiTheme="majorHAnsi" w:hAnsiTheme="majorHAnsi" w:cs="Tahoma"/>
          <w:sz w:val="22"/>
          <w:szCs w:val="22"/>
        </w:rPr>
        <w:t>che è in corso nei confronti di (indicare nome e cognome del soggetto)  ________________________________________</w:t>
      </w:r>
    </w:p>
    <w:p w:rsidR="00087C8F" w:rsidRPr="00C81ACD" w:rsidRDefault="00087C8F" w:rsidP="00087C8F">
      <w:pPr>
        <w:pStyle w:val="Paragrafoelenco"/>
        <w:contextualSpacing/>
        <w:jc w:val="both"/>
        <w:rPr>
          <w:rFonts w:asciiTheme="majorHAnsi" w:hAnsiTheme="majorHAnsi" w:cs="Tahoma"/>
          <w:sz w:val="22"/>
          <w:szCs w:val="22"/>
        </w:rPr>
      </w:pPr>
    </w:p>
    <w:p w:rsidR="00087C8F" w:rsidRPr="00C81ACD" w:rsidRDefault="00087C8F" w:rsidP="00334EF3">
      <w:pPr>
        <w:pStyle w:val="Paragrafoelenco"/>
        <w:numPr>
          <w:ilvl w:val="0"/>
          <w:numId w:val="21"/>
        </w:numPr>
        <w:contextualSpacing/>
        <w:jc w:val="both"/>
        <w:rPr>
          <w:rFonts w:asciiTheme="majorHAnsi" w:hAnsiTheme="majorHAnsi" w:cs="Tahoma"/>
          <w:sz w:val="22"/>
          <w:szCs w:val="22"/>
        </w:rPr>
      </w:pPr>
      <w:r w:rsidRPr="00C81ACD">
        <w:rPr>
          <w:rFonts w:asciiTheme="majorHAnsi" w:hAnsiTheme="majorHAnsi" w:cs="Tahoma"/>
          <w:sz w:val="22"/>
          <w:szCs w:val="22"/>
        </w:rPr>
        <w:t>condanna, con sentenza passata in giudicato, o emesso decreto penale di condanna divenuto irrevocabile, oppure sentenza di applicazione della pena su richiesta ai sensi dell’art. 444 C.P.P., e precisamente:</w:t>
      </w:r>
    </w:p>
    <w:p w:rsidR="00087C8F" w:rsidRPr="00C81ACD" w:rsidRDefault="00087C8F" w:rsidP="00087C8F">
      <w:pPr>
        <w:pStyle w:val="Numerazioneperbuste"/>
        <w:numPr>
          <w:ilvl w:val="0"/>
          <w:numId w:val="0"/>
        </w:numPr>
        <w:tabs>
          <w:tab w:val="left" w:pos="708"/>
        </w:tabs>
        <w:spacing w:line="280" w:lineRule="atLeast"/>
        <w:ind w:left="708"/>
        <w:rPr>
          <w:rFonts w:asciiTheme="majorHAnsi" w:hAnsiTheme="majorHAnsi"/>
        </w:rPr>
      </w:pPr>
      <w:r w:rsidRPr="00C81ACD">
        <w:rPr>
          <w:rFonts w:asciiTheme="majorHAnsi" w:hAnsiTheme="majorHAnsi"/>
        </w:rPr>
        <w:t xml:space="preserve">____________________________________________________________________________________________________________________________________________________ </w:t>
      </w:r>
    </w:p>
    <w:p w:rsidR="00087C8F" w:rsidRPr="00C81ACD" w:rsidRDefault="00087C8F" w:rsidP="00087C8F">
      <w:pPr>
        <w:pStyle w:val="Numerazioneperbuste"/>
        <w:numPr>
          <w:ilvl w:val="0"/>
          <w:numId w:val="0"/>
        </w:numPr>
        <w:tabs>
          <w:tab w:val="left" w:pos="708"/>
        </w:tabs>
        <w:spacing w:line="280" w:lineRule="atLeast"/>
        <w:ind w:left="357"/>
        <w:rPr>
          <w:rFonts w:asciiTheme="majorHAnsi" w:hAnsiTheme="majorHAnsi" w:cs="Tahoma"/>
          <w:sz w:val="22"/>
          <w:szCs w:val="22"/>
        </w:rPr>
      </w:pPr>
      <w:r w:rsidRPr="00C81ACD">
        <w:rPr>
          <w:rFonts w:asciiTheme="majorHAnsi" w:hAnsiTheme="majorHAnsi" w:cs="Tahoma"/>
          <w:sz w:val="22"/>
          <w:szCs w:val="22"/>
        </w:rPr>
        <w:t xml:space="preserve">e che l’impresa ha dimostrato una completa ed effettiva dissociazione dalla condotta penalmente sanzionata, come risulta dalla documentazione allegata; </w:t>
      </w:r>
    </w:p>
    <w:p w:rsidR="00087C8F" w:rsidRPr="00C81ACD" w:rsidRDefault="00087C8F" w:rsidP="00087C8F">
      <w:pPr>
        <w:autoSpaceDE w:val="0"/>
        <w:autoSpaceDN w:val="0"/>
        <w:adjustRightInd w:val="0"/>
        <w:ind w:left="360" w:hanging="3"/>
        <w:jc w:val="both"/>
        <w:rPr>
          <w:rFonts w:asciiTheme="majorHAnsi" w:hAnsiTheme="majorHAnsi" w:cs="Tahoma"/>
          <w:b/>
        </w:rPr>
      </w:pPr>
      <w:r w:rsidRPr="00C81ACD">
        <w:rPr>
          <w:rFonts w:asciiTheme="majorHAnsi" w:hAnsiTheme="majorHAnsi"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C81ACD">
        <w:rPr>
          <w:rFonts w:asciiTheme="majorHAnsi" w:hAnsiTheme="majorHAnsi" w:cs="Tahoma"/>
          <w:b/>
        </w:rPr>
        <w:tab/>
      </w:r>
    </w:p>
    <w:p w:rsidR="00087C8F" w:rsidRPr="00C81ACD" w:rsidRDefault="00087C8F" w:rsidP="00087C8F">
      <w:pPr>
        <w:autoSpaceDE w:val="0"/>
        <w:autoSpaceDN w:val="0"/>
        <w:adjustRightInd w:val="0"/>
        <w:ind w:left="360" w:hanging="360"/>
        <w:jc w:val="both"/>
        <w:rPr>
          <w:rFonts w:asciiTheme="majorHAnsi" w:hAnsiTheme="majorHAnsi"/>
          <w:sz w:val="24"/>
          <w:szCs w:val="24"/>
        </w:rPr>
      </w:pP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 xml:space="preserve">di essere a piena e diretta conoscenza dell’ insussistenza, ai sensi dell’art. 80, comma 2, D. </w:t>
      </w:r>
      <w:proofErr w:type="spellStart"/>
      <w:r w:rsidRPr="00C81ACD">
        <w:rPr>
          <w:rFonts w:asciiTheme="majorHAnsi" w:hAnsiTheme="majorHAnsi" w:cs="Tahoma"/>
        </w:rPr>
        <w:t>Lgs</w:t>
      </w:r>
      <w:proofErr w:type="spellEnd"/>
      <w:r w:rsidRPr="00C81ACD">
        <w:rPr>
          <w:rFonts w:asciiTheme="majorHAnsi" w:hAnsiTheme="majorHAnsi" w:cs="Tahoma"/>
        </w:rPr>
        <w:t xml:space="preserve">. 50/2016, delle cause di decadenza, di sospensione o di divieto previste dall’articolo 67 del </w:t>
      </w:r>
      <w:proofErr w:type="spellStart"/>
      <w:r w:rsidRPr="00C81ACD">
        <w:rPr>
          <w:rFonts w:asciiTheme="majorHAnsi" w:hAnsiTheme="majorHAnsi" w:cs="Tahoma"/>
        </w:rPr>
        <w:t>D.Lgs.</w:t>
      </w:r>
      <w:proofErr w:type="spellEnd"/>
      <w:r w:rsidRPr="00C81ACD">
        <w:rPr>
          <w:rFonts w:asciiTheme="majorHAnsi" w:hAnsiTheme="majorHAnsi" w:cs="Tahoma"/>
        </w:rPr>
        <w:t xml:space="preserve"> 6 settembre 2011, n. 159 o di un tentativo di infiltrazione mafiosa di cui all’articolo 84, comma 4, del medesimo decreto per i soggetti sopraindicati; </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 xml:space="preserve">di non aver commesso, ai sensi dell’art. 80, comma 4, </w:t>
      </w:r>
      <w:proofErr w:type="spellStart"/>
      <w:r w:rsidRPr="00C81ACD">
        <w:rPr>
          <w:rFonts w:asciiTheme="majorHAnsi" w:hAnsiTheme="majorHAnsi" w:cs="Tahoma"/>
        </w:rPr>
        <w:t>D.Lgs.</w:t>
      </w:r>
      <w:proofErr w:type="spellEnd"/>
      <w:r w:rsidRPr="00C81ACD">
        <w:rPr>
          <w:rFonts w:asciiTheme="majorHAnsi" w:hAnsiTheme="majorHAnsi"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 xml:space="preserve">di non incorrere in nessuna delle cause di esclusione dalle procedure di affidamento di appalti pubblici di cui all’art. 80, comma 5, </w:t>
      </w:r>
      <w:proofErr w:type="spellStart"/>
      <w:r w:rsidRPr="00C81ACD">
        <w:rPr>
          <w:rFonts w:asciiTheme="majorHAnsi" w:hAnsiTheme="majorHAnsi" w:cs="Tahoma"/>
        </w:rPr>
        <w:t>D.Lgs.</w:t>
      </w:r>
      <w:proofErr w:type="spellEnd"/>
      <w:r w:rsidRPr="00C81ACD">
        <w:rPr>
          <w:rFonts w:asciiTheme="majorHAnsi" w:hAnsiTheme="majorHAnsi" w:cs="Tahoma"/>
        </w:rPr>
        <w:t xml:space="preserve"> 50/2016, e in particolare:</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 xml:space="preserve">di non aver commesso gravi infrazioni debitamente accertate alle norme in materia di salute e sicurezza sul lavoro nonché agli obblighi di cui all’articolo 30, comma 3 del </w:t>
      </w:r>
      <w:proofErr w:type="spellStart"/>
      <w:r w:rsidRPr="00C81ACD">
        <w:rPr>
          <w:rFonts w:asciiTheme="majorHAnsi" w:hAnsiTheme="majorHAnsi" w:cs="Tahoma"/>
        </w:rPr>
        <w:t>D.Lgs.</w:t>
      </w:r>
      <w:proofErr w:type="spellEnd"/>
      <w:r w:rsidRPr="00C81ACD">
        <w:rPr>
          <w:rFonts w:asciiTheme="majorHAnsi" w:hAnsiTheme="majorHAnsi" w:cs="Tahoma"/>
        </w:rPr>
        <w:t xml:space="preserve"> 50/2016;</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C81ACD">
        <w:rPr>
          <w:rFonts w:asciiTheme="majorHAnsi" w:hAnsiTheme="majorHAnsi" w:cs="Tahoma"/>
        </w:rPr>
        <w:t>D.Lgs.</w:t>
      </w:r>
      <w:proofErr w:type="spellEnd"/>
      <w:r w:rsidRPr="00C81ACD">
        <w:rPr>
          <w:rFonts w:asciiTheme="majorHAnsi" w:hAnsiTheme="majorHAnsi" w:cs="Tahoma"/>
        </w:rPr>
        <w:t xml:space="preserve"> 50/2016;</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lastRenderedPageBreak/>
        <w:t xml:space="preserve">che la partecipazione alla presente procedura non comporta situazioni di conflitto di interesse ai sensi dell’articolo 42, comma 2, </w:t>
      </w:r>
      <w:proofErr w:type="spellStart"/>
      <w:r w:rsidRPr="00C81ACD">
        <w:rPr>
          <w:rFonts w:asciiTheme="majorHAnsi" w:hAnsiTheme="majorHAnsi" w:cs="Tahoma"/>
        </w:rPr>
        <w:t>D.Lgs.</w:t>
      </w:r>
      <w:proofErr w:type="spellEnd"/>
      <w:r w:rsidRPr="00C81ACD">
        <w:rPr>
          <w:rFonts w:asciiTheme="majorHAnsi" w:hAnsiTheme="majorHAnsi" w:cs="Tahoma"/>
        </w:rPr>
        <w:t xml:space="preserve"> 50/2016, non diversamente risolvibile;</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 xml:space="preserve">che non sussiste una distorsione della concorrenza ai sensi dell’art. 80, comma 5, lettera e), del </w:t>
      </w:r>
      <w:proofErr w:type="spellStart"/>
      <w:r w:rsidRPr="00C81ACD">
        <w:rPr>
          <w:rFonts w:asciiTheme="majorHAnsi" w:hAnsiTheme="majorHAnsi" w:cs="Tahoma"/>
        </w:rPr>
        <w:t>D.Lgs.</w:t>
      </w:r>
      <w:proofErr w:type="spellEnd"/>
      <w:r w:rsidRPr="00C81ACD">
        <w:rPr>
          <w:rFonts w:asciiTheme="majorHAnsi" w:hAnsiTheme="majorHAnsi" w:cs="Tahoma"/>
        </w:rPr>
        <w:t xml:space="preserve"> 50/2016;</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 xml:space="preserve">di non essere stato soggetto alla sanzione </w:t>
      </w:r>
      <w:proofErr w:type="spellStart"/>
      <w:r w:rsidRPr="00C81ACD">
        <w:rPr>
          <w:rFonts w:asciiTheme="majorHAnsi" w:hAnsiTheme="majorHAnsi" w:cs="Tahoma"/>
        </w:rPr>
        <w:t>interdittiva</w:t>
      </w:r>
      <w:proofErr w:type="spellEnd"/>
      <w:r w:rsidRPr="00C81ACD">
        <w:rPr>
          <w:rFonts w:asciiTheme="majorHAnsi" w:hAnsiTheme="majorHAnsi" w:cs="Tahoma"/>
        </w:rPr>
        <w:t xml:space="preserve"> di cui all’articolo 9, comma 2, lettera c) del decreto legislativo 8 giugno 2001, n. 231 o ad altra sanzione che comporta il divieto di contrarre con la pubblica amministrazione, compresi i provvedimenti </w:t>
      </w:r>
      <w:proofErr w:type="spellStart"/>
      <w:r w:rsidRPr="00C81ACD">
        <w:rPr>
          <w:rFonts w:asciiTheme="majorHAnsi" w:hAnsiTheme="majorHAnsi" w:cs="Tahoma"/>
        </w:rPr>
        <w:t>interdittivi</w:t>
      </w:r>
      <w:proofErr w:type="spellEnd"/>
      <w:r w:rsidRPr="00C81ACD">
        <w:rPr>
          <w:rFonts w:asciiTheme="majorHAnsi" w:hAnsiTheme="majorHAnsi" w:cs="Tahoma"/>
        </w:rPr>
        <w:t xml:space="preserve"> di cui all'articolo 14 del decreto legislativo 9 aprile 2008, n. 81;</w:t>
      </w:r>
    </w:p>
    <w:p w:rsidR="00087C8F" w:rsidRPr="00C81ACD" w:rsidRDefault="00087C8F" w:rsidP="00334EF3">
      <w:pPr>
        <w:numPr>
          <w:ilvl w:val="2"/>
          <w:numId w:val="16"/>
        </w:numPr>
        <w:jc w:val="both"/>
        <w:rPr>
          <w:rFonts w:asciiTheme="majorHAnsi" w:hAnsiTheme="majorHAnsi" w:cs="Tahoma"/>
        </w:rPr>
      </w:pPr>
      <w:r w:rsidRPr="00C81ACD">
        <w:rPr>
          <w:rFonts w:asciiTheme="majorHAnsi" w:hAnsiTheme="majorHAnsi" w:cs="Tahoma"/>
        </w:rPr>
        <w:t>di non essere iscritto nel casellario informatico tenuto dall’Osservatorio dell’ANAC per aver presentato false dichiarazioni o falsa documentazione ai fini del rilascio dell’attestazione di qualificazione;</w:t>
      </w:r>
    </w:p>
    <w:p w:rsidR="00087C8F" w:rsidRPr="00C81ACD" w:rsidRDefault="00087C8F" w:rsidP="00087C8F">
      <w:pPr>
        <w:spacing w:after="240" w:line="236" w:lineRule="exact"/>
        <w:ind w:left="1440"/>
        <w:jc w:val="both"/>
        <w:rPr>
          <w:rFonts w:asciiTheme="majorHAnsi" w:hAnsiTheme="majorHAnsi" w:cs="Tahoma"/>
          <w:i/>
          <w:iCs/>
          <w:sz w:val="24"/>
          <w:szCs w:val="24"/>
          <w:u w:val="single"/>
        </w:rPr>
      </w:pPr>
    </w:p>
    <w:p w:rsidR="00087C8F" w:rsidRPr="00C81ACD" w:rsidRDefault="00087C8F" w:rsidP="00334EF3">
      <w:pPr>
        <w:numPr>
          <w:ilvl w:val="1"/>
          <w:numId w:val="16"/>
        </w:numPr>
        <w:autoSpaceDE w:val="0"/>
        <w:autoSpaceDN w:val="0"/>
        <w:adjustRightInd w:val="0"/>
        <w:jc w:val="both"/>
        <w:rPr>
          <w:rFonts w:asciiTheme="majorHAnsi" w:eastAsia="Calibri" w:hAnsiTheme="majorHAnsi" w:cs="Arial"/>
        </w:rPr>
      </w:pPr>
      <w:r w:rsidRPr="00C81ACD">
        <w:rPr>
          <w:rFonts w:asciiTheme="majorHAnsi" w:hAnsiTheme="majorHAnsi" w:cs="Tahoma"/>
          <w:i/>
          <w:iCs/>
          <w:u w:val="single"/>
        </w:rPr>
        <w:t xml:space="preserve"> (barrare l’ipotesi che interessa)</w:t>
      </w:r>
    </w:p>
    <w:p w:rsidR="00087C8F" w:rsidRPr="00C81ACD" w:rsidRDefault="00087C8F" w:rsidP="00334EF3">
      <w:pPr>
        <w:numPr>
          <w:ilvl w:val="2"/>
          <w:numId w:val="18"/>
        </w:numPr>
        <w:autoSpaceDE w:val="0"/>
        <w:autoSpaceDN w:val="0"/>
        <w:adjustRightInd w:val="0"/>
        <w:jc w:val="both"/>
        <w:rPr>
          <w:rFonts w:asciiTheme="majorHAnsi" w:eastAsia="Calibri" w:hAnsiTheme="majorHAnsi" w:cs="Arial"/>
        </w:rPr>
      </w:pPr>
      <w:r w:rsidRPr="00C81ACD">
        <w:rPr>
          <w:rFonts w:asciiTheme="majorHAnsi" w:eastAsia="Calibri" w:hAnsiTheme="majorHAnsi" w:cs="Arial"/>
        </w:rPr>
        <w:t>l’operatore economico non ha sede, ovvero residenza o domicilio in uno dei paesi inseriti nelle c.d. “</w:t>
      </w:r>
      <w:proofErr w:type="spellStart"/>
      <w:r w:rsidRPr="00C81ACD">
        <w:rPr>
          <w:rFonts w:asciiTheme="majorHAnsi" w:eastAsia="Calibri" w:hAnsiTheme="majorHAnsi" w:cs="Arial"/>
          <w:i/>
          <w:iCs/>
        </w:rPr>
        <w:t>black</w:t>
      </w:r>
      <w:proofErr w:type="spellEnd"/>
      <w:r w:rsidRPr="00C81ACD">
        <w:rPr>
          <w:rFonts w:asciiTheme="majorHAnsi" w:eastAsia="Calibri" w:hAnsiTheme="majorHAnsi" w:cs="Arial"/>
          <w:i/>
          <w:iCs/>
        </w:rPr>
        <w:t xml:space="preserve"> list</w:t>
      </w:r>
      <w:r w:rsidRPr="00C81ACD">
        <w:rPr>
          <w:rFonts w:asciiTheme="majorHAnsi" w:eastAsia="Calibri" w:hAnsiTheme="majorHAnsi" w:cs="Arial"/>
        </w:rPr>
        <w:t xml:space="preserve">”, di cui al decreto del Ministro delle finanze del 4 maggio 1999 e al decreto del Ministro dell’economia e delle finanze del 21 novembre 2001 </w:t>
      </w:r>
    </w:p>
    <w:p w:rsidR="00087C8F" w:rsidRPr="00C81ACD" w:rsidRDefault="00087C8F" w:rsidP="00087C8F">
      <w:pPr>
        <w:autoSpaceDE w:val="0"/>
        <w:autoSpaceDN w:val="0"/>
        <w:adjustRightInd w:val="0"/>
        <w:ind w:firstLine="708"/>
        <w:jc w:val="both"/>
        <w:rPr>
          <w:rFonts w:asciiTheme="majorHAnsi" w:eastAsia="Calibri" w:hAnsiTheme="majorHAnsi" w:cs="Arial"/>
        </w:rPr>
      </w:pPr>
    </w:p>
    <w:p w:rsidR="00087C8F" w:rsidRPr="00C81ACD" w:rsidRDefault="00087C8F" w:rsidP="00087C8F">
      <w:pPr>
        <w:autoSpaceDE w:val="0"/>
        <w:autoSpaceDN w:val="0"/>
        <w:adjustRightInd w:val="0"/>
        <w:ind w:firstLine="708"/>
        <w:jc w:val="center"/>
        <w:rPr>
          <w:rFonts w:asciiTheme="majorHAnsi" w:eastAsia="Calibri" w:hAnsiTheme="majorHAnsi" w:cs="Arial"/>
        </w:rPr>
      </w:pPr>
      <w:r w:rsidRPr="00C81ACD">
        <w:rPr>
          <w:rFonts w:asciiTheme="majorHAnsi" w:eastAsia="Calibri" w:hAnsiTheme="majorHAnsi" w:cs="Arial"/>
        </w:rPr>
        <w:t>ovvero</w:t>
      </w:r>
    </w:p>
    <w:p w:rsidR="00087C8F" w:rsidRPr="00C81ACD" w:rsidRDefault="00087C8F" w:rsidP="00087C8F">
      <w:pPr>
        <w:autoSpaceDE w:val="0"/>
        <w:autoSpaceDN w:val="0"/>
        <w:adjustRightInd w:val="0"/>
        <w:ind w:firstLine="708"/>
        <w:jc w:val="both"/>
        <w:rPr>
          <w:rFonts w:asciiTheme="majorHAnsi" w:eastAsia="Calibri" w:hAnsiTheme="majorHAnsi" w:cs="Arial"/>
        </w:rPr>
      </w:pPr>
    </w:p>
    <w:p w:rsidR="00087C8F" w:rsidRPr="00C81ACD" w:rsidRDefault="00087C8F" w:rsidP="00334EF3">
      <w:pPr>
        <w:numPr>
          <w:ilvl w:val="2"/>
          <w:numId w:val="18"/>
        </w:numPr>
        <w:autoSpaceDE w:val="0"/>
        <w:autoSpaceDN w:val="0"/>
        <w:adjustRightInd w:val="0"/>
        <w:jc w:val="both"/>
        <w:rPr>
          <w:rFonts w:asciiTheme="majorHAnsi" w:hAnsiTheme="majorHAnsi" w:cs="Tahoma"/>
          <w:i/>
        </w:rPr>
      </w:pPr>
      <w:r w:rsidRPr="00C81ACD">
        <w:rPr>
          <w:rFonts w:asciiTheme="majorHAnsi" w:eastAsia="Calibri" w:hAnsiTheme="majorHAnsi" w:cs="Arial"/>
        </w:rPr>
        <w:t>l’operatore economico ha sede  ovvero residenza o domicilio in uno dei paesi inseriti nelle c.d. “</w:t>
      </w:r>
      <w:proofErr w:type="spellStart"/>
      <w:r w:rsidRPr="00C81ACD">
        <w:rPr>
          <w:rFonts w:asciiTheme="majorHAnsi" w:eastAsia="Calibri" w:hAnsiTheme="majorHAnsi" w:cs="Arial"/>
          <w:i/>
          <w:iCs/>
        </w:rPr>
        <w:t>black</w:t>
      </w:r>
      <w:proofErr w:type="spellEnd"/>
      <w:r w:rsidRPr="00C81ACD">
        <w:rPr>
          <w:rFonts w:asciiTheme="majorHAnsi" w:eastAsia="Calibri" w:hAnsiTheme="majorHAnsi" w:cs="Arial"/>
          <w:i/>
          <w:iCs/>
        </w:rPr>
        <w:t xml:space="preserve"> list</w:t>
      </w:r>
      <w:r w:rsidRPr="00C81ACD">
        <w:rPr>
          <w:rFonts w:asciiTheme="majorHAnsi" w:eastAsia="Calibri" w:hAnsiTheme="majorHAnsi"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C81ACD">
        <w:rPr>
          <w:rFonts w:asciiTheme="majorHAnsi" w:eastAsia="Calibri" w:hAnsiTheme="majorHAnsi" w:cs="Arial"/>
        </w:rPr>
        <w:t>d.m.</w:t>
      </w:r>
      <w:proofErr w:type="spellEnd"/>
      <w:r w:rsidRPr="00C81ACD">
        <w:rPr>
          <w:rFonts w:asciiTheme="majorHAnsi" w:eastAsia="Calibri" w:hAnsiTheme="majorHAnsi" w:cs="Arial"/>
        </w:rPr>
        <w:t xml:space="preserve"> 14 dicembre 2010  del Ministero dell’economia e delle finanze (art. 37 del d.l. 31 maggio 2010, n. 78).</w:t>
      </w:r>
    </w:p>
    <w:p w:rsidR="00087C8F" w:rsidRPr="00C81ACD" w:rsidRDefault="00087C8F" w:rsidP="00334EF3">
      <w:pPr>
        <w:numPr>
          <w:ilvl w:val="1"/>
          <w:numId w:val="16"/>
        </w:numPr>
        <w:spacing w:before="240" w:after="120"/>
        <w:jc w:val="both"/>
        <w:rPr>
          <w:rFonts w:asciiTheme="majorHAnsi" w:hAnsiTheme="majorHAnsi" w:cs="Tahoma"/>
        </w:rPr>
      </w:pPr>
      <w:r w:rsidRPr="00C81ACD">
        <w:rPr>
          <w:rFonts w:asciiTheme="majorHAnsi" w:hAnsiTheme="majorHAnsi" w:cs="Tahoma"/>
        </w:rPr>
        <w:t xml:space="preserve">che, ai sensi delle disposizioni di cui alla legge 12 marzo 1999 n. 68 che disciplina il </w:t>
      </w:r>
      <w:r w:rsidRPr="00C81ACD">
        <w:rPr>
          <w:rFonts w:asciiTheme="majorHAnsi" w:hAnsiTheme="majorHAnsi" w:cs="Tahoma"/>
          <w:b/>
        </w:rPr>
        <w:t xml:space="preserve">diritto al lavoro dei disabili </w:t>
      </w:r>
      <w:r w:rsidRPr="00C81ACD">
        <w:rPr>
          <w:rFonts w:asciiTheme="majorHAnsi" w:hAnsiTheme="majorHAnsi" w:cs="Tahoma"/>
        </w:rPr>
        <w:t>: (</w:t>
      </w:r>
      <w:r w:rsidRPr="00C81ACD">
        <w:rPr>
          <w:rFonts w:asciiTheme="majorHAnsi" w:hAnsiTheme="majorHAnsi" w:cs="Tahoma"/>
          <w:i/>
        </w:rPr>
        <w:t>barrare l’ipotesi che interessa)</w:t>
      </w:r>
    </w:p>
    <w:p w:rsidR="00087C8F" w:rsidRPr="00C81ACD" w:rsidRDefault="00087C8F" w:rsidP="00334EF3">
      <w:pPr>
        <w:numPr>
          <w:ilvl w:val="2"/>
          <w:numId w:val="18"/>
        </w:numPr>
        <w:jc w:val="both"/>
        <w:rPr>
          <w:rFonts w:asciiTheme="majorHAnsi" w:hAnsiTheme="majorHAnsi" w:cs="Tahoma"/>
        </w:rPr>
      </w:pPr>
      <w:r w:rsidRPr="00C81ACD">
        <w:rPr>
          <w:rFonts w:asciiTheme="majorHAnsi" w:hAnsiTheme="majorHAnsi" w:cs="Tahoma"/>
        </w:rPr>
        <w:t>questa Impresa ha un numero di dipendenti inferiore a 15 unità e pertanto non essendo soggetta agli obblighi di assunzione obbligatoria, è in regola con le norme che disciplinano il diritto al lavoro dei disabili</w:t>
      </w:r>
    </w:p>
    <w:p w:rsidR="00087C8F" w:rsidRPr="00C81ACD" w:rsidRDefault="00087C8F" w:rsidP="00087C8F">
      <w:pPr>
        <w:spacing w:before="120" w:after="120"/>
        <w:ind w:left="2340"/>
        <w:jc w:val="center"/>
        <w:rPr>
          <w:rFonts w:asciiTheme="majorHAnsi" w:hAnsiTheme="majorHAnsi" w:cs="Tahoma"/>
        </w:rPr>
      </w:pPr>
      <w:r w:rsidRPr="00C81ACD">
        <w:rPr>
          <w:rFonts w:asciiTheme="majorHAnsi" w:hAnsiTheme="majorHAnsi" w:cs="Tahoma"/>
        </w:rPr>
        <w:t>oppure:</w:t>
      </w:r>
    </w:p>
    <w:p w:rsidR="00087C8F" w:rsidRPr="00C81ACD" w:rsidRDefault="00087C8F" w:rsidP="00334EF3">
      <w:pPr>
        <w:numPr>
          <w:ilvl w:val="2"/>
          <w:numId w:val="18"/>
        </w:numPr>
        <w:spacing w:after="240"/>
        <w:ind w:left="2336" w:hanging="357"/>
        <w:jc w:val="both"/>
        <w:rPr>
          <w:rFonts w:asciiTheme="majorHAnsi" w:hAnsiTheme="majorHAnsi" w:cs="Tahoma"/>
        </w:rPr>
      </w:pPr>
      <w:r w:rsidRPr="00C81ACD">
        <w:rPr>
          <w:rFonts w:asciiTheme="majorHAnsi" w:hAnsiTheme="majorHAnsi" w:cs="Tahoma"/>
        </w:rPr>
        <w:t>questa Impresa ha un numero di dipendenti pari o superiore a 15 unità e, avendo ottemperato alle disposizioni della legge n. 68/99, è in regola con le norme che disciplinano il diritto al lavoro dei disabili.</w:t>
      </w:r>
    </w:p>
    <w:p w:rsidR="00087C8F" w:rsidRPr="00C81ACD" w:rsidRDefault="00087C8F" w:rsidP="00087C8F">
      <w:pPr>
        <w:pStyle w:val="Corpodeltesto22"/>
        <w:pBdr>
          <w:bottom w:val="none" w:sz="0" w:space="0" w:color="auto"/>
        </w:pBdr>
        <w:jc w:val="center"/>
        <w:rPr>
          <w:rFonts w:asciiTheme="majorHAnsi" w:hAnsiTheme="majorHAnsi" w:cs="Tahoma"/>
          <w:b/>
        </w:rPr>
      </w:pPr>
      <w:r w:rsidRPr="00C81ACD">
        <w:rPr>
          <w:rFonts w:asciiTheme="majorHAnsi" w:hAnsiTheme="majorHAnsi" w:cs="Tahoma"/>
          <w:b/>
        </w:rPr>
        <w:t>DICHIARA altresì:</w:t>
      </w:r>
    </w:p>
    <w:p w:rsidR="00087C8F" w:rsidRPr="00C81ACD" w:rsidRDefault="00087C8F" w:rsidP="00087C8F">
      <w:pPr>
        <w:pStyle w:val="Corpodeltesto22"/>
        <w:pBdr>
          <w:bottom w:val="none" w:sz="0" w:space="0" w:color="auto"/>
        </w:pBdr>
        <w:jc w:val="center"/>
        <w:rPr>
          <w:rFonts w:asciiTheme="majorHAnsi" w:hAnsiTheme="majorHAnsi" w:cs="Tahoma"/>
          <w:b/>
        </w:rPr>
      </w:pPr>
    </w:p>
    <w:p w:rsidR="00087C8F" w:rsidRPr="00C81ACD" w:rsidRDefault="00087C8F" w:rsidP="00334EF3">
      <w:pPr>
        <w:numPr>
          <w:ilvl w:val="2"/>
          <w:numId w:val="18"/>
        </w:numPr>
        <w:jc w:val="both"/>
        <w:rPr>
          <w:rFonts w:asciiTheme="majorHAnsi" w:hAnsiTheme="majorHAnsi" w:cs="Tahoma"/>
        </w:rPr>
      </w:pPr>
      <w:r w:rsidRPr="00C81ACD">
        <w:rPr>
          <w:rFonts w:asciiTheme="majorHAnsi" w:hAnsiTheme="majorHAnsi"/>
          <w:sz w:val="24"/>
          <w:szCs w:val="24"/>
        </w:rPr>
        <w:t xml:space="preserve">   </w:t>
      </w:r>
      <w:r w:rsidRPr="00C81ACD">
        <w:rPr>
          <w:rFonts w:asciiTheme="majorHAnsi" w:hAnsiTheme="majorHAnsi" w:cs="Tahoma"/>
        </w:rPr>
        <w:t xml:space="preserve">di non trovarsi in alcuna situazione di controllo di cui all’articolo 2359 del Codice Civile con alcun soggetto e di aver formulato l’offerta autonomamente </w:t>
      </w:r>
    </w:p>
    <w:p w:rsidR="00087C8F" w:rsidRPr="00C81ACD" w:rsidRDefault="00087C8F" w:rsidP="00087C8F">
      <w:pPr>
        <w:ind w:left="2340"/>
        <w:jc w:val="both"/>
        <w:rPr>
          <w:rFonts w:asciiTheme="majorHAnsi" w:hAnsiTheme="majorHAnsi" w:cs="Tahoma"/>
        </w:rPr>
      </w:pPr>
    </w:p>
    <w:p w:rsidR="00087C8F" w:rsidRPr="00C81ACD" w:rsidRDefault="00087C8F" w:rsidP="00087C8F">
      <w:pPr>
        <w:ind w:left="2340"/>
        <w:jc w:val="both"/>
        <w:rPr>
          <w:rFonts w:asciiTheme="majorHAnsi" w:hAnsiTheme="majorHAnsi" w:cs="Tahoma"/>
        </w:rPr>
      </w:pPr>
      <w:r w:rsidRPr="00C81ACD">
        <w:rPr>
          <w:rFonts w:asciiTheme="majorHAnsi" w:hAnsiTheme="majorHAnsi" w:cs="Tahoma"/>
        </w:rPr>
        <w:t>ovvero</w:t>
      </w:r>
    </w:p>
    <w:p w:rsidR="00087C8F" w:rsidRPr="00C81ACD" w:rsidRDefault="00087C8F" w:rsidP="00334EF3">
      <w:pPr>
        <w:numPr>
          <w:ilvl w:val="2"/>
          <w:numId w:val="18"/>
        </w:numPr>
        <w:jc w:val="both"/>
        <w:rPr>
          <w:rFonts w:asciiTheme="majorHAnsi" w:hAnsiTheme="majorHAnsi" w:cs="Tahoma"/>
        </w:rPr>
      </w:pPr>
      <w:r w:rsidRPr="00C81ACD">
        <w:rPr>
          <w:rFonts w:asciiTheme="majorHAnsi" w:hAnsiTheme="majorHAnsi"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C81ACD" w:rsidRDefault="00087C8F" w:rsidP="00087C8F">
      <w:pPr>
        <w:ind w:left="2340"/>
        <w:jc w:val="both"/>
        <w:rPr>
          <w:rFonts w:asciiTheme="majorHAnsi" w:hAnsiTheme="majorHAnsi" w:cs="Tahoma"/>
        </w:rPr>
      </w:pPr>
    </w:p>
    <w:p w:rsidR="00087C8F" w:rsidRPr="00C81ACD" w:rsidRDefault="00087C8F" w:rsidP="00087C8F">
      <w:pPr>
        <w:ind w:left="2340"/>
        <w:jc w:val="both"/>
        <w:rPr>
          <w:rFonts w:asciiTheme="majorHAnsi" w:hAnsiTheme="majorHAnsi" w:cs="Tahoma"/>
        </w:rPr>
      </w:pPr>
      <w:r w:rsidRPr="00C81ACD">
        <w:rPr>
          <w:rFonts w:asciiTheme="majorHAnsi" w:hAnsiTheme="majorHAnsi" w:cs="Tahoma"/>
        </w:rPr>
        <w:t>ovvero</w:t>
      </w:r>
    </w:p>
    <w:p w:rsidR="00087C8F" w:rsidRPr="00C81ACD" w:rsidRDefault="00087C8F" w:rsidP="00334EF3">
      <w:pPr>
        <w:numPr>
          <w:ilvl w:val="2"/>
          <w:numId w:val="18"/>
        </w:numPr>
        <w:jc w:val="both"/>
        <w:rPr>
          <w:rFonts w:asciiTheme="majorHAnsi" w:hAnsiTheme="majorHAnsi" w:cs="Tahoma"/>
        </w:rPr>
      </w:pPr>
      <w:r w:rsidRPr="00C81ACD">
        <w:rPr>
          <w:rFonts w:asciiTheme="majorHAnsi" w:hAnsiTheme="majorHAnsi"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C81ACD" w:rsidRDefault="00087C8F" w:rsidP="00087C8F">
      <w:pPr>
        <w:pStyle w:val="Corpodeltesto22"/>
        <w:pBdr>
          <w:bottom w:val="none" w:sz="0" w:space="0" w:color="auto"/>
        </w:pBdr>
        <w:jc w:val="center"/>
        <w:rPr>
          <w:rFonts w:asciiTheme="majorHAnsi" w:hAnsiTheme="majorHAnsi" w:cs="Tahoma"/>
          <w:b/>
        </w:rPr>
      </w:pPr>
    </w:p>
    <w:p w:rsidR="00087C8F" w:rsidRPr="00C81ACD" w:rsidRDefault="00087C8F" w:rsidP="00087C8F">
      <w:pPr>
        <w:pStyle w:val="Corpodeltesto22"/>
        <w:pBdr>
          <w:bottom w:val="none" w:sz="0" w:space="0" w:color="auto"/>
        </w:pBdr>
        <w:jc w:val="center"/>
        <w:rPr>
          <w:rFonts w:asciiTheme="majorHAnsi" w:hAnsiTheme="majorHAnsi" w:cs="Tahoma"/>
          <w:b/>
        </w:rPr>
      </w:pPr>
    </w:p>
    <w:p w:rsidR="00087C8F" w:rsidRPr="00C81ACD" w:rsidRDefault="00087C8F" w:rsidP="00334EF3">
      <w:pPr>
        <w:numPr>
          <w:ilvl w:val="1"/>
          <w:numId w:val="16"/>
        </w:numPr>
        <w:spacing w:after="240"/>
        <w:jc w:val="both"/>
        <w:rPr>
          <w:rFonts w:asciiTheme="majorHAnsi" w:hAnsiTheme="majorHAnsi" w:cs="Tahoma"/>
        </w:rPr>
      </w:pPr>
      <w:r w:rsidRPr="00C81ACD">
        <w:rPr>
          <w:rFonts w:asciiTheme="majorHAnsi" w:hAnsiTheme="majorHAnsi"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C81ACD" w:rsidRDefault="00087C8F" w:rsidP="00334EF3">
      <w:pPr>
        <w:numPr>
          <w:ilvl w:val="1"/>
          <w:numId w:val="16"/>
        </w:numPr>
        <w:spacing w:after="240"/>
        <w:jc w:val="both"/>
        <w:rPr>
          <w:rFonts w:asciiTheme="majorHAnsi" w:hAnsiTheme="majorHAnsi" w:cs="Tahoma"/>
        </w:rPr>
      </w:pPr>
      <w:r w:rsidRPr="00C81ACD">
        <w:rPr>
          <w:rFonts w:asciiTheme="majorHAnsi" w:hAnsiTheme="majorHAnsi" w:cs="Tahoma"/>
        </w:rPr>
        <w:t>che la fornitura/servizio offerto risponde ai requisiti richiesti in capitolato;</w:t>
      </w:r>
    </w:p>
    <w:p w:rsidR="00087C8F" w:rsidRPr="00C81ACD" w:rsidRDefault="00087C8F" w:rsidP="00334EF3">
      <w:pPr>
        <w:numPr>
          <w:ilvl w:val="1"/>
          <w:numId w:val="16"/>
        </w:numPr>
        <w:spacing w:after="240"/>
        <w:jc w:val="both"/>
        <w:rPr>
          <w:rFonts w:asciiTheme="majorHAnsi" w:hAnsiTheme="majorHAnsi" w:cs="Tahoma"/>
        </w:rPr>
      </w:pPr>
      <w:r w:rsidRPr="00C81ACD">
        <w:rPr>
          <w:rFonts w:asciiTheme="majorHAnsi" w:hAnsiTheme="majorHAnsi" w:cs="Tahoma"/>
        </w:rPr>
        <w:t>che l’offerta è valida per almeno 240</w:t>
      </w:r>
      <w:r w:rsidRPr="00C81ACD">
        <w:rPr>
          <w:rFonts w:asciiTheme="majorHAnsi" w:hAnsiTheme="majorHAnsi" w:cs="Tahoma"/>
          <w:b/>
        </w:rPr>
        <w:t xml:space="preserve"> giorni</w:t>
      </w:r>
      <w:r w:rsidRPr="00C81ACD">
        <w:rPr>
          <w:rFonts w:asciiTheme="majorHAnsi" w:hAnsiTheme="majorHAnsi" w:cs="Tahoma"/>
        </w:rPr>
        <w:t>;</w:t>
      </w:r>
    </w:p>
    <w:p w:rsidR="00087C8F" w:rsidRPr="00C81ACD" w:rsidRDefault="00087C8F" w:rsidP="00334EF3">
      <w:pPr>
        <w:numPr>
          <w:ilvl w:val="1"/>
          <w:numId w:val="16"/>
        </w:numPr>
        <w:spacing w:after="240"/>
        <w:jc w:val="both"/>
        <w:rPr>
          <w:rFonts w:asciiTheme="majorHAnsi" w:hAnsiTheme="majorHAnsi" w:cs="Tahoma"/>
        </w:rPr>
      </w:pPr>
      <w:r w:rsidRPr="00C81ACD">
        <w:rPr>
          <w:rFonts w:asciiTheme="majorHAnsi" w:hAnsiTheme="majorHAnsi"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C81ACD" w:rsidRDefault="00087C8F" w:rsidP="00334EF3">
      <w:pPr>
        <w:numPr>
          <w:ilvl w:val="0"/>
          <w:numId w:val="19"/>
        </w:numPr>
        <w:spacing w:after="240"/>
        <w:jc w:val="both"/>
        <w:rPr>
          <w:rFonts w:asciiTheme="majorHAnsi" w:hAnsiTheme="majorHAnsi" w:cs="Tahoma"/>
        </w:rPr>
      </w:pPr>
      <w:r w:rsidRPr="00C81ACD">
        <w:rPr>
          <w:rFonts w:asciiTheme="majorHAnsi" w:hAnsiTheme="majorHAnsi" w:cs="Tahoma"/>
          <w:b/>
        </w:rPr>
        <w:t>di accettare tutte le condizioni</w:t>
      </w:r>
      <w:r w:rsidRPr="00C81ACD">
        <w:rPr>
          <w:rFonts w:asciiTheme="majorHAnsi" w:hAnsiTheme="majorHAnsi" w:cs="Tahoma"/>
        </w:rPr>
        <w:t xml:space="preserve"> prescritte dal bando di gara o dalla lettera d'invito, dal disciplinare di gara, dallo schema di convenzione e dal capitolato speciale;</w:t>
      </w:r>
    </w:p>
    <w:p w:rsidR="00087C8F" w:rsidRPr="00C81ACD" w:rsidRDefault="00087C8F" w:rsidP="00334EF3">
      <w:pPr>
        <w:numPr>
          <w:ilvl w:val="0"/>
          <w:numId w:val="19"/>
        </w:numPr>
        <w:spacing w:after="240"/>
        <w:jc w:val="both"/>
        <w:rPr>
          <w:rFonts w:asciiTheme="majorHAnsi" w:hAnsiTheme="majorHAnsi" w:cs="Tahoma"/>
        </w:rPr>
      </w:pPr>
      <w:r w:rsidRPr="00C81ACD">
        <w:rPr>
          <w:rFonts w:asciiTheme="majorHAnsi" w:hAnsiTheme="majorHAnsi"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C81ACD" w:rsidRDefault="00087C8F" w:rsidP="00334EF3">
      <w:pPr>
        <w:numPr>
          <w:ilvl w:val="0"/>
          <w:numId w:val="19"/>
        </w:numPr>
        <w:spacing w:after="240"/>
        <w:jc w:val="both"/>
        <w:rPr>
          <w:rFonts w:asciiTheme="majorHAnsi" w:hAnsiTheme="majorHAnsi" w:cs="Tahoma"/>
          <w:b/>
          <w:i/>
        </w:rPr>
      </w:pPr>
      <w:r w:rsidRPr="00C81ACD">
        <w:rPr>
          <w:rFonts w:asciiTheme="majorHAnsi" w:hAnsiTheme="majorHAnsi" w:cs="Tahoma"/>
        </w:rPr>
        <w:t xml:space="preserve">di essere in possesso dei seguenti requisiti di </w:t>
      </w:r>
      <w:r w:rsidRPr="00C81ACD">
        <w:rPr>
          <w:rFonts w:asciiTheme="majorHAnsi" w:hAnsiTheme="majorHAnsi" w:cs="Tahoma"/>
          <w:b/>
        </w:rPr>
        <w:t xml:space="preserve">capacità economico-finanziaria (art 83 c.1, lett. b) </w:t>
      </w:r>
      <w:proofErr w:type="spellStart"/>
      <w:r w:rsidRPr="00C81ACD">
        <w:rPr>
          <w:rFonts w:asciiTheme="majorHAnsi" w:hAnsiTheme="majorHAnsi" w:cs="Tahoma"/>
          <w:b/>
        </w:rPr>
        <w:t>D.lgs</w:t>
      </w:r>
      <w:proofErr w:type="spellEnd"/>
      <w:r w:rsidRPr="00C81ACD">
        <w:rPr>
          <w:rFonts w:asciiTheme="majorHAnsi" w:hAnsiTheme="majorHAnsi" w:cs="Tahoma"/>
          <w:b/>
        </w:rPr>
        <w:t xml:space="preserve"> 50/2016) </w:t>
      </w:r>
      <w:r w:rsidRPr="00C81ACD">
        <w:rPr>
          <w:rFonts w:asciiTheme="majorHAnsi" w:hAnsiTheme="majorHAnsi" w:cs="Tahoma"/>
          <w:b/>
          <w:i/>
          <w:u w:val="single"/>
        </w:rPr>
        <w:t>(ove previsto da bando</w:t>
      </w:r>
      <w:r w:rsidRPr="00C81ACD">
        <w:rPr>
          <w:rFonts w:asciiTheme="majorHAnsi" w:hAnsiTheme="majorHAnsi" w:cs="Tahoma"/>
          <w:b/>
          <w:i/>
        </w:rPr>
        <w:t>):</w:t>
      </w:r>
    </w:p>
    <w:p w:rsidR="00087C8F" w:rsidRPr="00C81ACD" w:rsidRDefault="00087C8F" w:rsidP="00087C8F">
      <w:pPr>
        <w:ind w:left="1440"/>
        <w:rPr>
          <w:rFonts w:asciiTheme="majorHAnsi" w:hAnsiTheme="majorHAnsi" w:cs="Tahoma"/>
        </w:rPr>
      </w:pPr>
      <w:r w:rsidRPr="00C81ACD">
        <w:rPr>
          <w:rFonts w:asciiTheme="majorHAnsi" w:hAnsiTheme="majorHAnsi" w:cs="Tahoma"/>
        </w:rPr>
        <w:t xml:space="preserve">- </w:t>
      </w:r>
      <w:r w:rsidRPr="00C81ACD">
        <w:rPr>
          <w:rFonts w:asciiTheme="majorHAnsi" w:hAnsiTheme="majorHAnsi" w:cs="Tahoma"/>
          <w:b/>
        </w:rPr>
        <w:t>fatturato globale</w:t>
      </w:r>
      <w:r w:rsidRPr="00C81ACD">
        <w:rPr>
          <w:rFonts w:asciiTheme="majorHAnsi" w:hAnsiTheme="majorHAnsi" w:cs="Tahoma"/>
        </w:rPr>
        <w:t xml:space="preserve"> d’impresa realizzato maturato negli ultimi 3 esercizi finanziari (Iva esclusa):</w:t>
      </w:r>
    </w:p>
    <w:p w:rsidR="00087C8F" w:rsidRPr="00C81ACD" w:rsidRDefault="00087C8F" w:rsidP="00087C8F">
      <w:pPr>
        <w:ind w:left="1440"/>
        <w:rPr>
          <w:rFonts w:asciiTheme="majorHAnsi" w:hAnsiTheme="majorHAnsi" w:cs="Tahoma"/>
        </w:rPr>
      </w:pPr>
      <w:r w:rsidRPr="00C81ACD">
        <w:rPr>
          <w:rFonts w:asciiTheme="majorHAnsi" w:hAnsiTheme="majorHAnsi" w:cs="Tahoma"/>
        </w:rPr>
        <w:t>Anno 2013 euro _______________</w:t>
      </w:r>
    </w:p>
    <w:p w:rsidR="00087C8F" w:rsidRPr="00C81ACD" w:rsidRDefault="00087C8F" w:rsidP="00087C8F">
      <w:pPr>
        <w:ind w:left="1440"/>
        <w:rPr>
          <w:rFonts w:asciiTheme="majorHAnsi" w:hAnsiTheme="majorHAnsi" w:cs="Tahoma"/>
        </w:rPr>
      </w:pPr>
      <w:r w:rsidRPr="00C81ACD">
        <w:rPr>
          <w:rFonts w:asciiTheme="majorHAnsi" w:hAnsiTheme="majorHAnsi" w:cs="Tahoma"/>
        </w:rPr>
        <w:t>Anno 2014 euro _______________</w:t>
      </w:r>
    </w:p>
    <w:p w:rsidR="00087C8F" w:rsidRPr="00C81ACD" w:rsidRDefault="00087C8F" w:rsidP="00087C8F">
      <w:pPr>
        <w:ind w:left="1440"/>
        <w:rPr>
          <w:rFonts w:asciiTheme="majorHAnsi" w:hAnsiTheme="majorHAnsi" w:cs="Tahoma"/>
        </w:rPr>
      </w:pPr>
      <w:r w:rsidRPr="00C81ACD">
        <w:rPr>
          <w:rFonts w:asciiTheme="majorHAnsi" w:hAnsiTheme="majorHAnsi" w:cs="Tahoma"/>
        </w:rPr>
        <w:t>Anno 2015 euro _______________</w:t>
      </w:r>
    </w:p>
    <w:p w:rsidR="00087C8F" w:rsidRPr="00C81ACD" w:rsidRDefault="00087C8F" w:rsidP="00087C8F">
      <w:pPr>
        <w:ind w:left="1440"/>
        <w:rPr>
          <w:rFonts w:asciiTheme="majorHAnsi" w:hAnsiTheme="majorHAnsi" w:cs="Tahoma"/>
        </w:rPr>
      </w:pPr>
    </w:p>
    <w:p w:rsidR="00087C8F" w:rsidRPr="00C81ACD" w:rsidRDefault="00087C8F" w:rsidP="00334EF3">
      <w:pPr>
        <w:numPr>
          <w:ilvl w:val="0"/>
          <w:numId w:val="19"/>
        </w:numPr>
        <w:spacing w:after="240"/>
        <w:jc w:val="both"/>
        <w:rPr>
          <w:rFonts w:asciiTheme="majorHAnsi" w:hAnsiTheme="majorHAnsi" w:cs="Tahoma"/>
        </w:rPr>
      </w:pPr>
      <w:r w:rsidRPr="00C81ACD">
        <w:rPr>
          <w:rFonts w:asciiTheme="majorHAnsi" w:hAnsiTheme="majorHAnsi" w:cs="Tahoma"/>
        </w:rPr>
        <w:t xml:space="preserve">di essere in possesso dei seguenti requisiti di </w:t>
      </w:r>
      <w:r w:rsidRPr="00C81ACD">
        <w:rPr>
          <w:rFonts w:asciiTheme="majorHAnsi" w:hAnsiTheme="majorHAnsi" w:cs="Tahoma"/>
          <w:b/>
        </w:rPr>
        <w:t xml:space="preserve">capacità tecnico-professionale (art 83, c.1, </w:t>
      </w:r>
      <w:proofErr w:type="spellStart"/>
      <w:r w:rsidRPr="00C81ACD">
        <w:rPr>
          <w:rFonts w:asciiTheme="majorHAnsi" w:hAnsiTheme="majorHAnsi" w:cs="Tahoma"/>
          <w:b/>
        </w:rPr>
        <w:t>lett.c</w:t>
      </w:r>
      <w:proofErr w:type="spellEnd"/>
      <w:r w:rsidRPr="00C81ACD">
        <w:rPr>
          <w:rFonts w:asciiTheme="majorHAnsi" w:hAnsiTheme="majorHAnsi" w:cs="Tahoma"/>
          <w:b/>
        </w:rPr>
        <w:t xml:space="preserve">) </w:t>
      </w:r>
      <w:proofErr w:type="spellStart"/>
      <w:r w:rsidRPr="00C81ACD">
        <w:rPr>
          <w:rFonts w:asciiTheme="majorHAnsi" w:hAnsiTheme="majorHAnsi" w:cs="Tahoma"/>
          <w:b/>
        </w:rPr>
        <w:t>D.lgs</w:t>
      </w:r>
      <w:proofErr w:type="spellEnd"/>
      <w:r w:rsidRPr="00C81ACD">
        <w:rPr>
          <w:rFonts w:asciiTheme="majorHAnsi" w:hAnsiTheme="majorHAnsi" w:cs="Tahoma"/>
          <w:b/>
        </w:rPr>
        <w:t xml:space="preserve"> 50/2016) </w:t>
      </w:r>
      <w:r w:rsidRPr="00C81ACD">
        <w:rPr>
          <w:rFonts w:asciiTheme="majorHAnsi" w:hAnsiTheme="majorHAnsi" w:cs="Tahoma"/>
          <w:b/>
          <w:i/>
          <w:u w:val="single"/>
        </w:rPr>
        <w:t>(ove previsto da bando)</w:t>
      </w:r>
      <w:r w:rsidRPr="00C81ACD">
        <w:rPr>
          <w:rFonts w:asciiTheme="majorHAnsi" w:hAnsiTheme="majorHAnsi" w:cs="Tahoma"/>
        </w:rPr>
        <w:t>:</w:t>
      </w:r>
    </w:p>
    <w:p w:rsidR="00087C8F" w:rsidRPr="00C81ACD" w:rsidRDefault="00087C8F" w:rsidP="00087C8F">
      <w:pPr>
        <w:ind w:left="1440"/>
        <w:jc w:val="both"/>
        <w:rPr>
          <w:rFonts w:asciiTheme="majorHAnsi" w:hAnsiTheme="majorHAnsi" w:cs="Tahoma"/>
        </w:rPr>
      </w:pPr>
      <w:r w:rsidRPr="00C81ACD">
        <w:rPr>
          <w:rFonts w:asciiTheme="majorHAnsi" w:hAnsiTheme="majorHAnsi" w:cs="Tahoma"/>
        </w:rPr>
        <w:t xml:space="preserve">- </w:t>
      </w:r>
      <w:r w:rsidRPr="00C81ACD">
        <w:rPr>
          <w:rFonts w:asciiTheme="majorHAnsi" w:hAnsiTheme="majorHAnsi" w:cs="Tahoma"/>
          <w:b/>
        </w:rPr>
        <w:t xml:space="preserve">elenco delle principali servizi/forniture analoghe prestate nel triennio antecedente alla data di pubblicazione del bando </w:t>
      </w:r>
      <w:r w:rsidRPr="00C81ACD">
        <w:rPr>
          <w:rFonts w:asciiTheme="majorHAnsi" w:hAnsiTheme="majorHAnsi" w:cs="Tahoma"/>
        </w:rPr>
        <w:t>con indicazione degli importi, delle date e dei destinatari, pubblici o privati.</w:t>
      </w:r>
    </w:p>
    <w:p w:rsidR="00087C8F" w:rsidRPr="00C81ACD" w:rsidRDefault="00087C8F" w:rsidP="00087C8F">
      <w:pPr>
        <w:jc w:val="center"/>
        <w:rPr>
          <w:rFonts w:asciiTheme="majorHAnsi" w:hAnsiTheme="majorHAnsi" w:cs="Tahoma"/>
        </w:rPr>
      </w:pPr>
      <w:r w:rsidRPr="00C81ACD">
        <w:rPr>
          <w:rFonts w:asciiTheme="majorHAnsi" w:hAnsiTheme="majorHAnsi" w:cs="Tahoma"/>
        </w:rPr>
        <w:t>(Si prega di compilare la tabella sottostante)</w:t>
      </w:r>
    </w:p>
    <w:p w:rsidR="00087C8F" w:rsidRPr="00C81ACD" w:rsidRDefault="00087C8F" w:rsidP="00087C8F">
      <w:pPr>
        <w:jc w:val="center"/>
        <w:rPr>
          <w:rFonts w:asciiTheme="majorHAnsi" w:hAnsiTheme="majorHAnsi"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C81ACD" w:rsidTr="00087C8F">
        <w:tc>
          <w:tcPr>
            <w:tcW w:w="0" w:type="auto"/>
            <w:vAlign w:val="center"/>
          </w:tcPr>
          <w:p w:rsidR="00087C8F" w:rsidRPr="00C81ACD" w:rsidRDefault="00087C8F" w:rsidP="00087C8F">
            <w:pPr>
              <w:jc w:val="center"/>
              <w:rPr>
                <w:rFonts w:asciiTheme="majorHAnsi" w:hAnsiTheme="majorHAnsi" w:cs="Tahoma"/>
              </w:rPr>
            </w:pPr>
            <w:r w:rsidRPr="00C81ACD">
              <w:rPr>
                <w:rFonts w:asciiTheme="majorHAnsi" w:hAnsiTheme="majorHAnsi" w:cs="Tahoma"/>
              </w:rPr>
              <w:t>OGGETTO SERVIZIO</w:t>
            </w:r>
          </w:p>
        </w:tc>
        <w:tc>
          <w:tcPr>
            <w:tcW w:w="0" w:type="auto"/>
            <w:vAlign w:val="center"/>
          </w:tcPr>
          <w:p w:rsidR="00087C8F" w:rsidRPr="00C81ACD" w:rsidRDefault="00087C8F" w:rsidP="00087C8F">
            <w:pPr>
              <w:jc w:val="center"/>
              <w:rPr>
                <w:rFonts w:asciiTheme="majorHAnsi" w:hAnsiTheme="majorHAnsi" w:cs="Tahoma"/>
              </w:rPr>
            </w:pPr>
            <w:r w:rsidRPr="00C81ACD">
              <w:rPr>
                <w:rFonts w:asciiTheme="majorHAnsi" w:hAnsiTheme="majorHAnsi" w:cs="Tahoma"/>
              </w:rPr>
              <w:t>ANNO</w:t>
            </w:r>
          </w:p>
        </w:tc>
        <w:tc>
          <w:tcPr>
            <w:tcW w:w="0" w:type="auto"/>
            <w:vAlign w:val="center"/>
          </w:tcPr>
          <w:p w:rsidR="00087C8F" w:rsidRPr="00C81ACD" w:rsidRDefault="00087C8F" w:rsidP="00087C8F">
            <w:pPr>
              <w:jc w:val="center"/>
              <w:rPr>
                <w:rFonts w:asciiTheme="majorHAnsi" w:hAnsiTheme="majorHAnsi" w:cs="Tahoma"/>
              </w:rPr>
            </w:pPr>
            <w:r w:rsidRPr="00C81ACD">
              <w:rPr>
                <w:rFonts w:asciiTheme="majorHAnsi" w:hAnsiTheme="majorHAnsi" w:cs="Tahoma"/>
              </w:rPr>
              <w:t xml:space="preserve">IMPORTO </w:t>
            </w:r>
          </w:p>
          <w:p w:rsidR="00087C8F" w:rsidRPr="00C81ACD" w:rsidRDefault="00087C8F" w:rsidP="00087C8F">
            <w:pPr>
              <w:jc w:val="center"/>
              <w:rPr>
                <w:rFonts w:asciiTheme="majorHAnsi" w:hAnsiTheme="majorHAnsi" w:cs="Tahoma"/>
              </w:rPr>
            </w:pPr>
            <w:r w:rsidRPr="00C81ACD">
              <w:rPr>
                <w:rFonts w:asciiTheme="majorHAnsi" w:hAnsiTheme="majorHAnsi" w:cs="Tahoma"/>
              </w:rPr>
              <w:t>FATTURATO IVA ESCLUSA</w:t>
            </w:r>
          </w:p>
        </w:tc>
        <w:tc>
          <w:tcPr>
            <w:tcW w:w="0" w:type="auto"/>
            <w:vAlign w:val="center"/>
          </w:tcPr>
          <w:p w:rsidR="00087C8F" w:rsidRPr="00C81ACD" w:rsidRDefault="00087C8F" w:rsidP="00087C8F">
            <w:pPr>
              <w:jc w:val="center"/>
              <w:rPr>
                <w:rFonts w:asciiTheme="majorHAnsi" w:hAnsiTheme="majorHAnsi" w:cs="Tahoma"/>
              </w:rPr>
            </w:pPr>
            <w:r w:rsidRPr="00C81ACD">
              <w:rPr>
                <w:rFonts w:asciiTheme="majorHAnsi" w:hAnsiTheme="majorHAnsi" w:cs="Tahoma"/>
              </w:rPr>
              <w:t>ENTE</w:t>
            </w:r>
          </w:p>
          <w:p w:rsidR="00087C8F" w:rsidRPr="00C81ACD" w:rsidRDefault="00087C8F" w:rsidP="00087C8F">
            <w:pPr>
              <w:jc w:val="center"/>
              <w:rPr>
                <w:rFonts w:asciiTheme="majorHAnsi" w:hAnsiTheme="majorHAnsi" w:cs="Tahoma"/>
              </w:rPr>
            </w:pPr>
            <w:r w:rsidRPr="00C81ACD">
              <w:rPr>
                <w:rFonts w:asciiTheme="majorHAnsi" w:hAnsiTheme="majorHAnsi" w:cs="Tahoma"/>
              </w:rPr>
              <w:t>(PUBBLICO O PRIVATO)</w:t>
            </w:r>
          </w:p>
        </w:tc>
        <w:tc>
          <w:tcPr>
            <w:tcW w:w="0" w:type="auto"/>
            <w:vAlign w:val="center"/>
          </w:tcPr>
          <w:p w:rsidR="00087C8F" w:rsidRPr="00C81ACD" w:rsidRDefault="00087C8F" w:rsidP="00087C8F">
            <w:pPr>
              <w:jc w:val="center"/>
              <w:rPr>
                <w:rFonts w:asciiTheme="majorHAnsi" w:hAnsiTheme="majorHAnsi" w:cs="Tahoma"/>
              </w:rPr>
            </w:pPr>
            <w:r w:rsidRPr="00C81ACD">
              <w:rPr>
                <w:rFonts w:asciiTheme="majorHAnsi" w:hAnsiTheme="majorHAnsi" w:cs="Tahoma"/>
              </w:rPr>
              <w:t>RIFERIMENTO FAX INDIRIZZO PEC, TELEFONO ENTE</w:t>
            </w:r>
          </w:p>
        </w:tc>
        <w:tc>
          <w:tcPr>
            <w:tcW w:w="0" w:type="auto"/>
            <w:vAlign w:val="center"/>
          </w:tcPr>
          <w:p w:rsidR="00087C8F" w:rsidRPr="00C81ACD" w:rsidRDefault="00087C8F" w:rsidP="00087C8F">
            <w:pPr>
              <w:jc w:val="center"/>
              <w:rPr>
                <w:rFonts w:asciiTheme="majorHAnsi" w:hAnsiTheme="majorHAnsi" w:cs="Tahoma"/>
              </w:rPr>
            </w:pPr>
            <w:r w:rsidRPr="00C81ACD">
              <w:rPr>
                <w:rFonts w:asciiTheme="majorHAnsi" w:hAnsiTheme="majorHAnsi" w:cs="Tahoma"/>
              </w:rPr>
              <w:t>INDIRIZZO</w:t>
            </w:r>
          </w:p>
          <w:p w:rsidR="00087C8F" w:rsidRPr="00C81ACD" w:rsidRDefault="00087C8F" w:rsidP="00087C8F">
            <w:pPr>
              <w:jc w:val="center"/>
              <w:rPr>
                <w:rFonts w:asciiTheme="majorHAnsi" w:hAnsiTheme="majorHAnsi" w:cs="Tahoma"/>
              </w:rPr>
            </w:pPr>
            <w:r w:rsidRPr="00C81ACD">
              <w:rPr>
                <w:rFonts w:asciiTheme="majorHAnsi" w:hAnsiTheme="majorHAnsi" w:cs="Tahoma"/>
              </w:rPr>
              <w:t>ENTE</w:t>
            </w:r>
          </w:p>
        </w:tc>
      </w:tr>
      <w:tr w:rsidR="00087C8F" w:rsidRPr="00C81ACD" w:rsidTr="00087C8F">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r>
      <w:tr w:rsidR="00087C8F" w:rsidRPr="00C81ACD" w:rsidTr="00087C8F">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r>
      <w:tr w:rsidR="00087C8F" w:rsidRPr="00C81ACD" w:rsidTr="00087C8F">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c>
          <w:tcPr>
            <w:tcW w:w="0" w:type="auto"/>
            <w:vAlign w:val="center"/>
          </w:tcPr>
          <w:p w:rsidR="00087C8F" w:rsidRPr="00C81ACD" w:rsidRDefault="00087C8F" w:rsidP="00087C8F">
            <w:pPr>
              <w:jc w:val="center"/>
              <w:rPr>
                <w:rFonts w:asciiTheme="majorHAnsi" w:hAnsiTheme="majorHAnsi" w:cs="Tahoma"/>
              </w:rPr>
            </w:pPr>
          </w:p>
        </w:tc>
      </w:tr>
      <w:tr w:rsidR="00087C8F" w:rsidRPr="00C81ACD" w:rsidTr="00087C8F">
        <w:tc>
          <w:tcPr>
            <w:tcW w:w="0" w:type="auto"/>
            <w:gridSpan w:val="2"/>
            <w:tcBorders>
              <w:left w:val="single" w:sz="4" w:space="0" w:color="auto"/>
              <w:bottom w:val="single" w:sz="4" w:space="0" w:color="auto"/>
              <w:right w:val="single" w:sz="4" w:space="0" w:color="auto"/>
            </w:tcBorders>
            <w:vAlign w:val="center"/>
          </w:tcPr>
          <w:p w:rsidR="00087C8F" w:rsidRPr="00C81ACD" w:rsidRDefault="00087C8F" w:rsidP="00087C8F">
            <w:pPr>
              <w:jc w:val="center"/>
              <w:rPr>
                <w:rFonts w:asciiTheme="majorHAnsi" w:hAnsiTheme="majorHAnsi" w:cs="Tahoma"/>
              </w:rPr>
            </w:pPr>
            <w:r w:rsidRPr="00C81ACD">
              <w:rPr>
                <w:rFonts w:asciiTheme="majorHAnsi" w:hAnsiTheme="majorHAnsi" w:cs="Tahoma"/>
              </w:rPr>
              <w:t>Totale fatturato</w:t>
            </w:r>
          </w:p>
        </w:tc>
        <w:tc>
          <w:tcPr>
            <w:tcW w:w="0" w:type="auto"/>
            <w:tcBorders>
              <w:left w:val="single" w:sz="4" w:space="0" w:color="auto"/>
              <w:bottom w:val="single" w:sz="4" w:space="0" w:color="auto"/>
              <w:right w:val="single" w:sz="4" w:space="0" w:color="auto"/>
            </w:tcBorders>
            <w:vAlign w:val="center"/>
          </w:tcPr>
          <w:p w:rsidR="00087C8F" w:rsidRPr="00C81ACD" w:rsidRDefault="00087C8F" w:rsidP="00087C8F">
            <w:pPr>
              <w:jc w:val="center"/>
              <w:rPr>
                <w:rFonts w:asciiTheme="majorHAnsi" w:hAnsiTheme="majorHAnsi" w:cs="Tahoma"/>
              </w:rPr>
            </w:pPr>
          </w:p>
        </w:tc>
        <w:tc>
          <w:tcPr>
            <w:tcW w:w="0" w:type="auto"/>
            <w:tcBorders>
              <w:left w:val="single" w:sz="4" w:space="0" w:color="auto"/>
              <w:bottom w:val="nil"/>
              <w:right w:val="nil"/>
            </w:tcBorders>
            <w:vAlign w:val="center"/>
          </w:tcPr>
          <w:p w:rsidR="00087C8F" w:rsidRPr="00C81ACD" w:rsidRDefault="00087C8F" w:rsidP="00087C8F">
            <w:pPr>
              <w:jc w:val="center"/>
              <w:rPr>
                <w:rFonts w:asciiTheme="majorHAnsi" w:hAnsiTheme="majorHAnsi" w:cs="Tahoma"/>
              </w:rPr>
            </w:pPr>
          </w:p>
        </w:tc>
        <w:tc>
          <w:tcPr>
            <w:tcW w:w="0" w:type="auto"/>
            <w:tcBorders>
              <w:left w:val="nil"/>
              <w:bottom w:val="nil"/>
              <w:right w:val="nil"/>
            </w:tcBorders>
            <w:vAlign w:val="center"/>
          </w:tcPr>
          <w:p w:rsidR="00087C8F" w:rsidRPr="00C81ACD" w:rsidRDefault="00087C8F" w:rsidP="00087C8F">
            <w:pPr>
              <w:jc w:val="center"/>
              <w:rPr>
                <w:rFonts w:asciiTheme="majorHAnsi" w:hAnsiTheme="majorHAnsi" w:cs="Tahoma"/>
              </w:rPr>
            </w:pPr>
          </w:p>
        </w:tc>
        <w:tc>
          <w:tcPr>
            <w:tcW w:w="0" w:type="auto"/>
            <w:tcBorders>
              <w:left w:val="nil"/>
              <w:bottom w:val="nil"/>
              <w:right w:val="nil"/>
            </w:tcBorders>
            <w:vAlign w:val="center"/>
          </w:tcPr>
          <w:p w:rsidR="00087C8F" w:rsidRPr="00C81ACD" w:rsidRDefault="00087C8F" w:rsidP="00087C8F">
            <w:pPr>
              <w:jc w:val="center"/>
              <w:rPr>
                <w:rFonts w:asciiTheme="majorHAnsi" w:hAnsiTheme="majorHAnsi" w:cs="Tahoma"/>
              </w:rPr>
            </w:pPr>
          </w:p>
        </w:tc>
      </w:tr>
    </w:tbl>
    <w:p w:rsidR="00087C8F" w:rsidRPr="00C81ACD" w:rsidRDefault="00087C8F" w:rsidP="00087C8F">
      <w:pPr>
        <w:rPr>
          <w:rFonts w:asciiTheme="majorHAnsi" w:hAnsiTheme="majorHAnsi" w:cs="Tahoma"/>
        </w:rPr>
      </w:pPr>
    </w:p>
    <w:p w:rsidR="00087C8F" w:rsidRPr="00C81ACD" w:rsidRDefault="00087C8F" w:rsidP="00334EF3">
      <w:pPr>
        <w:numPr>
          <w:ilvl w:val="0"/>
          <w:numId w:val="19"/>
        </w:numPr>
        <w:spacing w:after="240"/>
        <w:jc w:val="both"/>
        <w:rPr>
          <w:rFonts w:asciiTheme="majorHAnsi" w:hAnsiTheme="majorHAnsi" w:cs="Tahoma"/>
        </w:rPr>
      </w:pPr>
      <w:r w:rsidRPr="00C81ACD">
        <w:rPr>
          <w:rFonts w:asciiTheme="majorHAnsi" w:hAnsiTheme="majorHAnsi" w:cs="Tahoma"/>
        </w:rPr>
        <w:t xml:space="preserve">di essere in possesso dei seguenti requisiti </w:t>
      </w:r>
      <w:proofErr w:type="spellStart"/>
      <w:r w:rsidRPr="00C81ACD">
        <w:rPr>
          <w:rFonts w:asciiTheme="majorHAnsi" w:hAnsiTheme="majorHAnsi" w:cs="Tahoma"/>
          <w:b/>
        </w:rPr>
        <w:t>requisiti</w:t>
      </w:r>
      <w:proofErr w:type="spellEnd"/>
      <w:r w:rsidRPr="00C81ACD">
        <w:rPr>
          <w:rFonts w:asciiTheme="majorHAnsi" w:hAnsiTheme="majorHAnsi" w:cs="Tahoma"/>
          <w:b/>
        </w:rPr>
        <w:t xml:space="preserve"> di idoneità professionale</w:t>
      </w:r>
      <w:r w:rsidRPr="00C81ACD">
        <w:rPr>
          <w:rFonts w:asciiTheme="majorHAnsi" w:hAnsiTheme="majorHAnsi" w:cs="Tahoma"/>
        </w:rPr>
        <w:t xml:space="preserve"> </w:t>
      </w:r>
      <w:r w:rsidRPr="00C81ACD">
        <w:rPr>
          <w:rFonts w:asciiTheme="majorHAnsi" w:hAnsiTheme="majorHAnsi" w:cs="Tahoma"/>
          <w:b/>
        </w:rPr>
        <w:t xml:space="preserve">(art 83, c.1, </w:t>
      </w:r>
      <w:proofErr w:type="spellStart"/>
      <w:r w:rsidRPr="00C81ACD">
        <w:rPr>
          <w:rFonts w:asciiTheme="majorHAnsi" w:hAnsiTheme="majorHAnsi" w:cs="Tahoma"/>
          <w:b/>
        </w:rPr>
        <w:t>lett.a</w:t>
      </w:r>
      <w:proofErr w:type="spellEnd"/>
      <w:r w:rsidRPr="00C81ACD">
        <w:rPr>
          <w:rFonts w:asciiTheme="majorHAnsi" w:hAnsiTheme="majorHAnsi" w:cs="Tahoma"/>
          <w:b/>
        </w:rPr>
        <w:t xml:space="preserve">) </w:t>
      </w:r>
      <w:proofErr w:type="spellStart"/>
      <w:r w:rsidRPr="00C81ACD">
        <w:rPr>
          <w:rFonts w:asciiTheme="majorHAnsi" w:hAnsiTheme="majorHAnsi" w:cs="Tahoma"/>
          <w:b/>
        </w:rPr>
        <w:t>D.lgs</w:t>
      </w:r>
      <w:proofErr w:type="spellEnd"/>
      <w:r w:rsidRPr="00C81ACD">
        <w:rPr>
          <w:rFonts w:asciiTheme="majorHAnsi" w:hAnsiTheme="majorHAnsi" w:cs="Tahoma"/>
          <w:b/>
        </w:rPr>
        <w:t xml:space="preserve"> 50/2016) </w:t>
      </w:r>
      <w:r w:rsidRPr="00C81ACD">
        <w:rPr>
          <w:rFonts w:asciiTheme="majorHAnsi" w:hAnsiTheme="majorHAnsi" w:cs="Tahoma"/>
        </w:rPr>
        <w:t>ove previsto da bando:</w:t>
      </w:r>
    </w:p>
    <w:p w:rsidR="00087C8F" w:rsidRPr="00C81ACD" w:rsidRDefault="00087C8F" w:rsidP="00087C8F">
      <w:pPr>
        <w:ind w:left="1440"/>
        <w:jc w:val="both"/>
        <w:rPr>
          <w:rFonts w:asciiTheme="majorHAnsi" w:hAnsiTheme="majorHAnsi" w:cs="Tahoma"/>
        </w:rPr>
      </w:pPr>
      <w:r w:rsidRPr="00C81ACD">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C81ACD" w:rsidRDefault="00087C8F" w:rsidP="00087C8F">
      <w:pPr>
        <w:ind w:left="1440"/>
        <w:jc w:val="both"/>
        <w:rPr>
          <w:rFonts w:asciiTheme="majorHAnsi" w:hAnsiTheme="majorHAnsi" w:cs="Tahoma"/>
        </w:rPr>
      </w:pPr>
      <w:r w:rsidRPr="00C81ACD">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C81ACD" w:rsidRDefault="00087C8F" w:rsidP="00334EF3">
      <w:pPr>
        <w:numPr>
          <w:ilvl w:val="0"/>
          <w:numId w:val="19"/>
        </w:numPr>
        <w:jc w:val="both"/>
        <w:rPr>
          <w:rFonts w:asciiTheme="majorHAnsi" w:hAnsiTheme="majorHAnsi" w:cs="Arial"/>
        </w:rPr>
      </w:pPr>
      <w:r w:rsidRPr="00C81ACD">
        <w:rPr>
          <w:rFonts w:asciiTheme="majorHAnsi" w:hAnsiTheme="majorHAnsi" w:cs="Tahoma"/>
          <w:i/>
        </w:rPr>
        <w:lastRenderedPageBreak/>
        <w:t>(da compilare se del caso)</w:t>
      </w:r>
      <w:r w:rsidRPr="00C81ACD">
        <w:rPr>
          <w:rFonts w:asciiTheme="majorHAnsi" w:hAnsiTheme="majorHAnsi" w:cs="Tahoma"/>
        </w:rPr>
        <w:t xml:space="preserve"> di specificare, con riferimento all’art 89 </w:t>
      </w:r>
      <w:proofErr w:type="spellStart"/>
      <w:r w:rsidRPr="00C81ACD">
        <w:rPr>
          <w:rFonts w:asciiTheme="majorHAnsi" w:hAnsiTheme="majorHAnsi" w:cs="Tahoma"/>
        </w:rPr>
        <w:t>D.lgs</w:t>
      </w:r>
      <w:proofErr w:type="spellEnd"/>
      <w:r w:rsidRPr="00C81ACD">
        <w:rPr>
          <w:rFonts w:asciiTheme="majorHAnsi" w:hAnsiTheme="majorHAnsi" w:cs="Tahoma"/>
        </w:rPr>
        <w:t xml:space="preserve"> 50/2016 che soddisfa il </w:t>
      </w:r>
      <w:r w:rsidRPr="00C81ACD">
        <w:rPr>
          <w:rFonts w:asciiTheme="majorHAnsi" w:hAnsiTheme="majorHAnsi" w:cs="Arial"/>
        </w:rPr>
        <w:t xml:space="preserve">possesso dei seguenti requisiti di </w:t>
      </w:r>
      <w:r w:rsidRPr="00C81ACD">
        <w:rPr>
          <w:rFonts w:asciiTheme="majorHAnsi" w:hAnsiTheme="majorHAnsi" w:cs="Arial"/>
          <w:b/>
        </w:rPr>
        <w:t>ordine speciale</w:t>
      </w:r>
      <w:r w:rsidRPr="00C81ACD">
        <w:rPr>
          <w:rFonts w:asciiTheme="majorHAnsi" w:hAnsiTheme="majorHAnsi" w:cs="Arial"/>
        </w:rPr>
        <w:t xml:space="preserve"> di cui all'</w:t>
      </w:r>
      <w:hyperlink r:id="rId10" w:history="1">
        <w:r w:rsidRPr="00C81ACD">
          <w:rPr>
            <w:rFonts w:asciiTheme="majorHAnsi" w:hAnsiTheme="majorHAnsi" w:cs="Arial"/>
          </w:rPr>
          <w:t xml:space="preserve">articolo 83 </w:t>
        </w:r>
        <w:proofErr w:type="spellStart"/>
        <w:r w:rsidRPr="00C81ACD">
          <w:rPr>
            <w:rFonts w:asciiTheme="majorHAnsi" w:hAnsiTheme="majorHAnsi" w:cs="Arial"/>
          </w:rPr>
          <w:t>D.lgs</w:t>
        </w:r>
        <w:proofErr w:type="spellEnd"/>
        <w:r w:rsidRPr="00C81ACD">
          <w:rPr>
            <w:rFonts w:asciiTheme="majorHAnsi" w:hAnsiTheme="majorHAnsi" w:cs="Arial"/>
          </w:rPr>
          <w:t xml:space="preserve"> 50/2016, comma 1, lettere b) e c)</w:t>
        </w:r>
      </w:hyperlink>
      <w:r w:rsidRPr="00C81ACD">
        <w:rPr>
          <w:rFonts w:asciiTheme="majorHAnsi" w:hAnsiTheme="majorHAnsi" w:cs="Arial"/>
        </w:rPr>
        <w:t>,</w:t>
      </w:r>
    </w:p>
    <w:p w:rsidR="00087C8F" w:rsidRPr="00C81ACD" w:rsidRDefault="00087C8F" w:rsidP="00087C8F">
      <w:pPr>
        <w:ind w:left="1440"/>
        <w:jc w:val="both"/>
        <w:rPr>
          <w:rFonts w:asciiTheme="majorHAnsi" w:hAnsiTheme="majorHAnsi" w:cs="Tahoma"/>
        </w:rPr>
      </w:pPr>
      <w:r w:rsidRPr="00C81ACD">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C81ACD" w:rsidRDefault="00087C8F" w:rsidP="00087C8F">
      <w:pPr>
        <w:ind w:left="1440"/>
        <w:jc w:val="both"/>
        <w:rPr>
          <w:rFonts w:asciiTheme="majorHAnsi" w:hAnsiTheme="majorHAnsi" w:cs="Tahoma"/>
        </w:rPr>
      </w:pPr>
      <w:r w:rsidRPr="00C81ACD">
        <w:rPr>
          <w:rFonts w:asciiTheme="majorHAnsi" w:hAnsiTheme="majorHAnsi" w:cs="Tahoma"/>
        </w:rPr>
        <w:t xml:space="preserve">___________________________________________________________ ___________________________________________________________ </w:t>
      </w:r>
    </w:p>
    <w:p w:rsidR="00087C8F" w:rsidRPr="00C81ACD" w:rsidRDefault="00087C8F" w:rsidP="00087C8F">
      <w:pPr>
        <w:ind w:left="1440"/>
        <w:rPr>
          <w:rFonts w:asciiTheme="majorHAnsi" w:hAnsiTheme="majorHAnsi" w:cs="Arial"/>
        </w:rPr>
      </w:pPr>
    </w:p>
    <w:p w:rsidR="00087C8F" w:rsidRPr="00C81ACD" w:rsidRDefault="00087C8F" w:rsidP="00087C8F">
      <w:pPr>
        <w:ind w:left="1440"/>
        <w:rPr>
          <w:rFonts w:asciiTheme="majorHAnsi" w:hAnsiTheme="majorHAnsi" w:cs="Arial"/>
        </w:rPr>
      </w:pPr>
      <w:r w:rsidRPr="00C81ACD">
        <w:rPr>
          <w:rFonts w:asciiTheme="majorHAnsi" w:hAnsiTheme="majorHAnsi" w:cs="Arial"/>
        </w:rPr>
        <w:t>avvalendosi delle capacità dei seguenti soggetti</w:t>
      </w:r>
    </w:p>
    <w:p w:rsidR="00087C8F" w:rsidRPr="00C81ACD" w:rsidRDefault="00087C8F" w:rsidP="00087C8F">
      <w:pPr>
        <w:ind w:left="1440"/>
        <w:jc w:val="both"/>
        <w:rPr>
          <w:rFonts w:asciiTheme="majorHAnsi" w:hAnsiTheme="majorHAnsi" w:cs="Tahoma"/>
        </w:rPr>
      </w:pPr>
      <w:r w:rsidRPr="00C81ACD">
        <w:rPr>
          <w:rFonts w:asciiTheme="majorHAnsi" w:hAnsiTheme="majorHAnsi" w:cs="Tahoma"/>
        </w:rPr>
        <w:t xml:space="preserve">(indicare Denominazione operatore </w:t>
      </w:r>
      <w:proofErr w:type="spellStart"/>
      <w:r w:rsidRPr="00C81ACD">
        <w:rPr>
          <w:rFonts w:asciiTheme="majorHAnsi" w:hAnsiTheme="majorHAnsi" w:cs="Tahoma"/>
        </w:rPr>
        <w:t>economico,C.F</w:t>
      </w:r>
      <w:proofErr w:type="spellEnd"/>
      <w:r w:rsidRPr="00C81ACD">
        <w:rPr>
          <w:rFonts w:asciiTheme="majorHAnsi" w:hAnsiTheme="majorHAnsi" w:cs="Tahoma"/>
        </w:rPr>
        <w:t>./</w:t>
      </w:r>
      <w:proofErr w:type="spellStart"/>
      <w:r w:rsidRPr="00C81ACD">
        <w:rPr>
          <w:rFonts w:asciiTheme="majorHAnsi" w:hAnsiTheme="majorHAnsi" w:cs="Tahoma"/>
        </w:rPr>
        <w:t>P.Iva</w:t>
      </w:r>
      <w:proofErr w:type="spellEnd"/>
      <w:r w:rsidRPr="00C81ACD">
        <w:rPr>
          <w:rFonts w:asciiTheme="majorHAnsi" w:hAnsiTheme="majorHAnsi" w:cs="Tahoma"/>
        </w:rPr>
        <w:t xml:space="preserve">, sede </w:t>
      </w:r>
      <w:proofErr w:type="spellStart"/>
      <w:r w:rsidRPr="00C81ACD">
        <w:rPr>
          <w:rFonts w:asciiTheme="majorHAnsi" w:hAnsiTheme="majorHAnsi" w:cs="Tahoma"/>
        </w:rPr>
        <w:t>legale:Comune</w:t>
      </w:r>
      <w:proofErr w:type="spellEnd"/>
      <w:r w:rsidRPr="00C81ACD">
        <w:rPr>
          <w:rFonts w:asciiTheme="majorHAnsi" w:hAnsiTheme="majorHAnsi" w:cs="Tahoma"/>
        </w:rPr>
        <w:t xml:space="preserve">, </w:t>
      </w:r>
      <w:proofErr w:type="spellStart"/>
      <w:r w:rsidRPr="00C81ACD">
        <w:rPr>
          <w:rFonts w:asciiTheme="majorHAnsi" w:hAnsiTheme="majorHAnsi" w:cs="Tahoma"/>
        </w:rPr>
        <w:t>Prov.CAP</w:t>
      </w:r>
      <w:proofErr w:type="spellEnd"/>
      <w:r w:rsidRPr="00C81ACD">
        <w:rPr>
          <w:rFonts w:asciiTheme="majorHAnsi" w:hAnsiTheme="majorHAnsi" w:cs="Tahoma"/>
        </w:rPr>
        <w:t>, STATO, Indirizzo, nominativo legale rappresentante)</w:t>
      </w:r>
    </w:p>
    <w:p w:rsidR="00087C8F" w:rsidRPr="00C81ACD" w:rsidRDefault="00087C8F" w:rsidP="00087C8F">
      <w:pPr>
        <w:ind w:left="1440"/>
        <w:jc w:val="both"/>
        <w:rPr>
          <w:rFonts w:asciiTheme="majorHAnsi" w:hAnsiTheme="majorHAnsi" w:cs="Tahoma"/>
        </w:rPr>
      </w:pPr>
      <w:r w:rsidRPr="00C81ACD">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C81ACD" w:rsidRDefault="00087C8F" w:rsidP="00087C8F">
      <w:pPr>
        <w:ind w:left="1440"/>
        <w:jc w:val="both"/>
        <w:rPr>
          <w:rFonts w:asciiTheme="majorHAnsi" w:hAnsiTheme="majorHAnsi" w:cs="Tahoma"/>
        </w:rPr>
      </w:pPr>
      <w:r w:rsidRPr="00C81ACD">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C81ACD" w:rsidRDefault="00087C8F" w:rsidP="00087C8F">
      <w:pPr>
        <w:ind w:left="1440"/>
        <w:rPr>
          <w:rFonts w:asciiTheme="majorHAnsi" w:hAnsiTheme="majorHAnsi" w:cs="Arial"/>
        </w:rPr>
      </w:pPr>
    </w:p>
    <w:p w:rsidR="00087C8F" w:rsidRPr="00C81ACD" w:rsidRDefault="00087C8F" w:rsidP="00087C8F">
      <w:pPr>
        <w:ind w:left="1440"/>
        <w:jc w:val="both"/>
        <w:rPr>
          <w:rFonts w:asciiTheme="majorHAnsi" w:hAnsiTheme="majorHAnsi" w:cs="Arial"/>
          <w:i/>
        </w:rPr>
      </w:pPr>
      <w:r w:rsidRPr="00C81ACD">
        <w:rPr>
          <w:rFonts w:asciiTheme="majorHAnsi" w:hAnsiTheme="majorHAnsi" w:cs="Arial"/>
          <w:i/>
        </w:rPr>
        <w:t>(allegare una dichiarazione sottoscritta dall’impresa ausiliaria attestante il possesso da parte di quest'ultima dei requisiti generali di cui all'</w:t>
      </w:r>
      <w:hyperlink r:id="rId11" w:history="1">
        <w:r w:rsidRPr="00C81ACD">
          <w:rPr>
            <w:rFonts w:asciiTheme="majorHAnsi" w:hAnsiTheme="majorHAnsi" w:cs="Arial"/>
            <w:i/>
          </w:rPr>
          <w:t>articolo 80</w:t>
        </w:r>
      </w:hyperlink>
      <w:r w:rsidRPr="00C81ACD">
        <w:rPr>
          <w:rFonts w:asciiTheme="majorHAnsi" w:hAnsiTheme="majorHAnsi" w:cs="Arial"/>
          <w:i/>
        </w:rPr>
        <w:t xml:space="preserve"> </w:t>
      </w:r>
      <w:proofErr w:type="spellStart"/>
      <w:r w:rsidRPr="00C81ACD">
        <w:rPr>
          <w:rFonts w:asciiTheme="majorHAnsi" w:hAnsiTheme="majorHAnsi" w:cs="Arial"/>
          <w:i/>
        </w:rPr>
        <w:t>D.lgs</w:t>
      </w:r>
      <w:proofErr w:type="spellEnd"/>
      <w:r w:rsidRPr="00C81ACD">
        <w:rPr>
          <w:rFonts w:asciiTheme="majorHAnsi" w:hAnsiTheme="majorHAnsi"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C81ACD" w:rsidRDefault="00087C8F" w:rsidP="00087C8F">
      <w:pPr>
        <w:ind w:left="1440"/>
        <w:rPr>
          <w:rFonts w:asciiTheme="majorHAnsi" w:hAnsiTheme="majorHAnsi" w:cs="Arial"/>
          <w:i/>
        </w:rPr>
      </w:pPr>
    </w:p>
    <w:p w:rsidR="00087C8F" w:rsidRPr="00C81ACD" w:rsidRDefault="00087C8F" w:rsidP="00334EF3">
      <w:pPr>
        <w:numPr>
          <w:ilvl w:val="0"/>
          <w:numId w:val="19"/>
        </w:numPr>
        <w:spacing w:after="240" w:line="360" w:lineRule="auto"/>
        <w:jc w:val="both"/>
        <w:rPr>
          <w:rFonts w:asciiTheme="majorHAnsi" w:hAnsiTheme="majorHAnsi" w:cs="Tahoma"/>
        </w:rPr>
      </w:pPr>
      <w:r w:rsidRPr="00C81ACD">
        <w:rPr>
          <w:rFonts w:asciiTheme="majorHAnsi" w:hAnsiTheme="majorHAnsi" w:cs="Tahoma"/>
        </w:rPr>
        <w:t>La ditta applica ai suoi lavoratori il seguente CCNL __________________________ __________________________________________________________________;</w:t>
      </w:r>
    </w:p>
    <w:p w:rsidR="00087C8F" w:rsidRPr="00C81ACD" w:rsidRDefault="00087C8F" w:rsidP="00334EF3">
      <w:pPr>
        <w:numPr>
          <w:ilvl w:val="0"/>
          <w:numId w:val="19"/>
        </w:numPr>
        <w:spacing w:after="240"/>
        <w:jc w:val="both"/>
        <w:rPr>
          <w:rFonts w:asciiTheme="majorHAnsi" w:hAnsiTheme="majorHAnsi" w:cs="Tahoma"/>
        </w:rPr>
      </w:pPr>
      <w:r w:rsidRPr="00C81ACD">
        <w:rPr>
          <w:rFonts w:asciiTheme="majorHAnsi" w:hAnsiTheme="majorHAnsi" w:cs="Tahoma"/>
        </w:rPr>
        <w:t>La ditta corrisponde il versamento delle imposte e delle tasse previste dalla legislazione italiana presso: l’Ufficio delle Imposte Dirette di _________________via ____________________________CAP _______________;</w:t>
      </w:r>
    </w:p>
    <w:p w:rsidR="00087C8F" w:rsidRPr="00C81ACD" w:rsidRDefault="00087C8F" w:rsidP="00334EF3">
      <w:pPr>
        <w:numPr>
          <w:ilvl w:val="0"/>
          <w:numId w:val="19"/>
        </w:numPr>
        <w:spacing w:after="120"/>
        <w:jc w:val="both"/>
        <w:rPr>
          <w:rFonts w:asciiTheme="majorHAnsi" w:hAnsiTheme="majorHAnsi" w:cs="Tahoma"/>
        </w:rPr>
      </w:pPr>
      <w:r w:rsidRPr="00C81ACD">
        <w:rPr>
          <w:rFonts w:asciiTheme="majorHAnsi" w:hAnsiTheme="majorHAnsi" w:cs="Tahoma"/>
        </w:rPr>
        <w:t>La ditta corrisponde il pagamento dei contributi previdenziali e assistenziali presso:</w:t>
      </w:r>
    </w:p>
    <w:p w:rsidR="00087C8F" w:rsidRPr="00C81ACD" w:rsidRDefault="00087C8F" w:rsidP="00087C8F">
      <w:pPr>
        <w:tabs>
          <w:tab w:val="num" w:pos="1620"/>
        </w:tabs>
        <w:spacing w:line="360" w:lineRule="auto"/>
        <w:ind w:left="1440"/>
        <w:rPr>
          <w:rFonts w:asciiTheme="majorHAnsi" w:hAnsiTheme="majorHAnsi" w:cs="Tahoma"/>
        </w:rPr>
      </w:pPr>
      <w:r w:rsidRPr="00C81ACD">
        <w:rPr>
          <w:rFonts w:asciiTheme="majorHAnsi" w:hAnsiTheme="majorHAnsi" w:cs="Tahoma"/>
        </w:rPr>
        <w:t>l’Ufficio INPS di _________________________via __________________________ CAP _________________ Numero di matricola (iscrizione) ___________________;</w:t>
      </w:r>
    </w:p>
    <w:p w:rsidR="00087C8F" w:rsidRPr="00C81ACD" w:rsidRDefault="00087C8F" w:rsidP="00087C8F">
      <w:pPr>
        <w:tabs>
          <w:tab w:val="num" w:pos="1620"/>
        </w:tabs>
        <w:spacing w:line="360" w:lineRule="auto"/>
        <w:ind w:left="1440"/>
        <w:rPr>
          <w:rFonts w:asciiTheme="majorHAnsi" w:hAnsiTheme="majorHAnsi" w:cs="Tahoma"/>
        </w:rPr>
      </w:pPr>
      <w:r w:rsidRPr="00C81ACD">
        <w:rPr>
          <w:rFonts w:asciiTheme="majorHAnsi" w:hAnsiTheme="majorHAnsi" w:cs="Tahoma"/>
        </w:rPr>
        <w:t>l’Ufficio INAIL di _________________________via __________________________ CAP _________________ Numero di matricola (iscrizione) ___________________;</w:t>
      </w:r>
    </w:p>
    <w:p w:rsidR="00087C8F" w:rsidRPr="00C81ACD" w:rsidRDefault="00087C8F" w:rsidP="00334EF3">
      <w:pPr>
        <w:numPr>
          <w:ilvl w:val="0"/>
          <w:numId w:val="19"/>
        </w:numPr>
        <w:spacing w:after="240"/>
        <w:jc w:val="both"/>
        <w:rPr>
          <w:rFonts w:asciiTheme="majorHAnsi" w:hAnsiTheme="majorHAnsi" w:cs="Tahoma"/>
        </w:rPr>
      </w:pPr>
      <w:r w:rsidRPr="00C81ACD">
        <w:rPr>
          <w:rFonts w:asciiTheme="majorHAnsi" w:hAnsiTheme="majorHAnsi"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C81ACD" w:rsidRDefault="00087C8F" w:rsidP="00334EF3">
      <w:pPr>
        <w:numPr>
          <w:ilvl w:val="0"/>
          <w:numId w:val="19"/>
        </w:numPr>
        <w:spacing w:after="240" w:line="360" w:lineRule="auto"/>
        <w:jc w:val="both"/>
        <w:rPr>
          <w:rFonts w:asciiTheme="majorHAnsi" w:hAnsiTheme="majorHAnsi" w:cs="Tahoma"/>
        </w:rPr>
      </w:pPr>
      <w:r w:rsidRPr="00C81ACD">
        <w:rPr>
          <w:rFonts w:asciiTheme="majorHAnsi" w:hAnsiTheme="majorHAnsi" w:cs="Tahoma"/>
        </w:rPr>
        <w:t>Direzione Provinciale del Lavoro competente ai sensi della Legge 68/99 di: ___________________________via ____________________________________ CAP ______________________;</w:t>
      </w:r>
    </w:p>
    <w:p w:rsidR="00087C8F" w:rsidRPr="00C81ACD" w:rsidRDefault="00087C8F" w:rsidP="00334EF3">
      <w:pPr>
        <w:numPr>
          <w:ilvl w:val="0"/>
          <w:numId w:val="19"/>
        </w:numPr>
        <w:spacing w:after="240" w:line="360" w:lineRule="auto"/>
        <w:jc w:val="both"/>
        <w:rPr>
          <w:rFonts w:asciiTheme="majorHAnsi" w:hAnsiTheme="majorHAnsi" w:cs="Tahoma"/>
        </w:rPr>
      </w:pPr>
      <w:r w:rsidRPr="00C81ACD">
        <w:rPr>
          <w:rFonts w:asciiTheme="majorHAnsi" w:hAnsiTheme="majorHAnsi" w:cs="Tahoma"/>
        </w:rPr>
        <w:t>L</w:t>
      </w:r>
      <w:r w:rsidRPr="00C81ACD">
        <w:rPr>
          <w:rFonts w:asciiTheme="majorHAnsi" w:hAnsiTheme="majorHAnsi" w:cs="Tahoma"/>
          <w:color w:val="000000"/>
        </w:rPr>
        <w:t xml:space="preserve">a ditta  assume gli </w:t>
      </w:r>
      <w:r w:rsidRPr="00C81ACD">
        <w:rPr>
          <w:rFonts w:asciiTheme="majorHAnsi" w:hAnsiTheme="majorHAnsi" w:cs="Tahoma"/>
          <w:b/>
          <w:color w:val="000000"/>
        </w:rPr>
        <w:t>obblighi di tracciabilità</w:t>
      </w:r>
      <w:r w:rsidRPr="00C81ACD">
        <w:rPr>
          <w:rFonts w:asciiTheme="majorHAnsi" w:hAnsiTheme="majorHAnsi"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C81ACD" w:rsidTr="00087C8F">
        <w:tc>
          <w:tcPr>
            <w:tcW w:w="9778" w:type="dxa"/>
            <w:vAlign w:val="center"/>
          </w:tcPr>
          <w:p w:rsidR="00087C8F" w:rsidRPr="00C81ACD" w:rsidRDefault="00087C8F" w:rsidP="00087C8F">
            <w:pPr>
              <w:ind w:left="1080"/>
              <w:jc w:val="center"/>
              <w:rPr>
                <w:rFonts w:asciiTheme="majorHAnsi" w:hAnsiTheme="majorHAnsi" w:cs="Tahoma"/>
                <w:sz w:val="24"/>
                <w:szCs w:val="24"/>
              </w:rPr>
            </w:pPr>
            <w:r w:rsidRPr="00C81ACD">
              <w:rPr>
                <w:rFonts w:asciiTheme="majorHAnsi" w:hAnsiTheme="majorHAnsi" w:cs="Tahoma"/>
                <w:sz w:val="24"/>
                <w:szCs w:val="24"/>
              </w:rPr>
              <w:t>L’operatore economico si dichiara disponibile a produrre, a richiesta di EGAS, la documentazione complementare relativa alle dichiarazioni di cui sopra</w:t>
            </w:r>
          </w:p>
          <w:p w:rsidR="00087C8F" w:rsidRPr="00C81ACD" w:rsidRDefault="00087C8F" w:rsidP="00087C8F">
            <w:pPr>
              <w:ind w:left="1080"/>
              <w:jc w:val="center"/>
              <w:rPr>
                <w:rFonts w:asciiTheme="majorHAnsi" w:hAnsiTheme="majorHAnsi" w:cs="Tahoma"/>
                <w:sz w:val="24"/>
                <w:szCs w:val="24"/>
              </w:rPr>
            </w:pPr>
            <w:r w:rsidRPr="00C81ACD">
              <w:rPr>
                <w:rFonts w:asciiTheme="majorHAnsi" w:hAnsiTheme="majorHAnsi" w:cs="Tahoma"/>
                <w:sz w:val="24"/>
                <w:szCs w:val="24"/>
              </w:rPr>
              <w:t xml:space="preserve">(art 86 </w:t>
            </w:r>
            <w:proofErr w:type="spellStart"/>
            <w:r w:rsidRPr="00C81ACD">
              <w:rPr>
                <w:rFonts w:asciiTheme="majorHAnsi" w:hAnsiTheme="majorHAnsi" w:cs="Tahoma"/>
                <w:sz w:val="24"/>
                <w:szCs w:val="24"/>
              </w:rPr>
              <w:t>D.lgs</w:t>
            </w:r>
            <w:proofErr w:type="spellEnd"/>
            <w:r w:rsidRPr="00C81ACD">
              <w:rPr>
                <w:rFonts w:asciiTheme="majorHAnsi" w:hAnsiTheme="majorHAnsi" w:cs="Tahoma"/>
                <w:sz w:val="24"/>
                <w:szCs w:val="24"/>
              </w:rPr>
              <w:t xml:space="preserve"> 50/2016)</w:t>
            </w:r>
          </w:p>
        </w:tc>
      </w:tr>
    </w:tbl>
    <w:p w:rsidR="00087C8F" w:rsidRPr="00C81ACD" w:rsidRDefault="00087C8F" w:rsidP="00087C8F">
      <w:pPr>
        <w:ind w:left="1080"/>
        <w:jc w:val="both"/>
        <w:rPr>
          <w:rFonts w:asciiTheme="majorHAnsi" w:hAnsiTheme="majorHAnsi" w:cs="Tahoma"/>
        </w:rPr>
      </w:pPr>
    </w:p>
    <w:p w:rsidR="00087C8F" w:rsidRPr="00C81ACD" w:rsidRDefault="00087C8F" w:rsidP="00087C8F">
      <w:pPr>
        <w:rPr>
          <w:rFonts w:asciiTheme="majorHAnsi" w:hAnsiTheme="majorHAnsi" w:cs="Tahoma"/>
        </w:rPr>
      </w:pPr>
      <w:r w:rsidRPr="00C81ACD">
        <w:rPr>
          <w:rFonts w:asciiTheme="majorHAnsi" w:hAnsiTheme="majorHAnsi" w:cs="Tahoma"/>
        </w:rPr>
        <w:t>Data______________</w:t>
      </w:r>
    </w:p>
    <w:p w:rsidR="00087C8F" w:rsidRPr="00C81ACD" w:rsidRDefault="00087C8F" w:rsidP="00087C8F">
      <w:pPr>
        <w:ind w:left="3540" w:firstLine="708"/>
        <w:rPr>
          <w:rFonts w:asciiTheme="majorHAnsi" w:hAnsiTheme="majorHAnsi" w:cs="Tahoma"/>
        </w:rPr>
      </w:pPr>
      <w:r w:rsidRPr="00C81ACD">
        <w:rPr>
          <w:rFonts w:asciiTheme="majorHAnsi" w:hAnsiTheme="majorHAnsi" w:cs="Tahoma"/>
        </w:rPr>
        <w:t>FATTO, LETTO E SOTTOSCRITTO</w:t>
      </w:r>
    </w:p>
    <w:p w:rsidR="00087C8F" w:rsidRPr="00C81ACD" w:rsidRDefault="00087C8F" w:rsidP="00087C8F">
      <w:pPr>
        <w:rPr>
          <w:rFonts w:asciiTheme="majorHAnsi" w:hAnsiTheme="majorHAnsi" w:cs="Tahoma"/>
        </w:rPr>
      </w:pPr>
    </w:p>
    <w:p w:rsidR="00087C8F" w:rsidRPr="00C81ACD" w:rsidRDefault="00087C8F" w:rsidP="00087C8F">
      <w:pPr>
        <w:ind w:left="1440"/>
        <w:rPr>
          <w:rFonts w:asciiTheme="majorHAnsi" w:hAnsiTheme="majorHAnsi" w:cs="Tahoma"/>
        </w:rPr>
      </w:pPr>
      <w:r w:rsidRPr="00C81ACD">
        <w:rPr>
          <w:rFonts w:asciiTheme="majorHAnsi" w:hAnsiTheme="majorHAnsi" w:cs="Tahoma"/>
        </w:rPr>
        <w:t xml:space="preserve">              </w:t>
      </w:r>
      <w:r w:rsidRPr="00C81ACD">
        <w:rPr>
          <w:rFonts w:asciiTheme="majorHAnsi" w:hAnsiTheme="majorHAnsi" w:cs="Tahoma"/>
        </w:rPr>
        <w:tab/>
      </w:r>
      <w:r w:rsidRPr="00C81ACD">
        <w:rPr>
          <w:rFonts w:asciiTheme="majorHAnsi" w:hAnsiTheme="majorHAnsi" w:cs="Tahoma"/>
        </w:rPr>
        <w:tab/>
      </w:r>
      <w:r w:rsidRPr="00C81ACD">
        <w:rPr>
          <w:rFonts w:asciiTheme="majorHAnsi" w:hAnsiTheme="majorHAnsi" w:cs="Tahoma"/>
        </w:rPr>
        <w:tab/>
        <w:t>Firma_____________________________</w:t>
      </w:r>
    </w:p>
    <w:p w:rsidR="00087C8F" w:rsidRPr="00C81ACD" w:rsidRDefault="00087C8F" w:rsidP="00087C8F">
      <w:pPr>
        <w:pStyle w:val="Corpodeltesto22"/>
        <w:pBdr>
          <w:bottom w:val="none" w:sz="0" w:space="0" w:color="auto"/>
        </w:pBdr>
        <w:ind w:left="1440"/>
        <w:rPr>
          <w:rFonts w:asciiTheme="majorHAnsi" w:hAnsiTheme="majorHAnsi" w:cs="Tahoma"/>
        </w:rPr>
      </w:pPr>
      <w:r w:rsidRPr="00C81ACD">
        <w:rPr>
          <w:rFonts w:asciiTheme="majorHAnsi" w:hAnsiTheme="majorHAnsi" w:cs="Tahoma"/>
        </w:rPr>
        <w:t xml:space="preserve">                               </w:t>
      </w:r>
      <w:r w:rsidRPr="00C81ACD">
        <w:rPr>
          <w:rFonts w:asciiTheme="majorHAnsi" w:hAnsiTheme="majorHAnsi" w:cs="Tahoma"/>
        </w:rPr>
        <w:tab/>
      </w:r>
      <w:r w:rsidRPr="00C81ACD">
        <w:rPr>
          <w:rFonts w:asciiTheme="majorHAnsi" w:hAnsiTheme="majorHAnsi" w:cs="Tahoma"/>
        </w:rPr>
        <w:tab/>
        <w:t>(Titolare, rappresentante legale, procuratore, ecc.)</w:t>
      </w:r>
    </w:p>
    <w:p w:rsidR="00087C8F" w:rsidRPr="00C81ACD" w:rsidRDefault="00087C8F" w:rsidP="00087C8F">
      <w:pPr>
        <w:pStyle w:val="Corpodeltesto22"/>
        <w:pBdr>
          <w:bottom w:val="none" w:sz="0" w:space="0" w:color="auto"/>
        </w:pBdr>
        <w:ind w:left="1440"/>
        <w:rPr>
          <w:rFonts w:asciiTheme="majorHAnsi" w:hAnsiTheme="majorHAnsi" w:cs="Tahoma"/>
        </w:rPr>
      </w:pPr>
    </w:p>
    <w:p w:rsidR="00087C8F" w:rsidRPr="00C81ACD" w:rsidRDefault="00087C8F" w:rsidP="00087C8F">
      <w:pPr>
        <w:pStyle w:val="Corpodeltesto22"/>
        <w:pBdr>
          <w:bottom w:val="none" w:sz="0" w:space="0" w:color="auto"/>
        </w:pBdr>
        <w:ind w:left="1440"/>
        <w:rPr>
          <w:rFonts w:asciiTheme="majorHAnsi" w:hAnsiTheme="majorHAnsi" w:cs="Tahoma"/>
        </w:rPr>
      </w:pPr>
    </w:p>
    <w:p w:rsidR="00087C8F" w:rsidRPr="00C81ACD" w:rsidRDefault="00087C8F" w:rsidP="00087C8F">
      <w:pPr>
        <w:spacing w:after="240"/>
        <w:ind w:left="1083" w:hanging="1083"/>
        <w:jc w:val="center"/>
        <w:rPr>
          <w:rFonts w:asciiTheme="majorHAnsi" w:hAnsiTheme="majorHAnsi" w:cs="Tahoma"/>
          <w:b/>
          <w:bCs/>
          <w:u w:val="single"/>
        </w:rPr>
      </w:pPr>
      <w:r w:rsidRPr="00C81ACD">
        <w:rPr>
          <w:rFonts w:asciiTheme="majorHAnsi" w:hAnsiTheme="majorHAnsi"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C81ACD"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C81ACD" w:rsidRDefault="00087C8F" w:rsidP="00087C8F">
            <w:pPr>
              <w:jc w:val="both"/>
              <w:rPr>
                <w:rFonts w:asciiTheme="majorHAnsi" w:eastAsia="Calibri" w:hAnsiTheme="majorHAnsi" w:cs="Tahoma"/>
              </w:rPr>
            </w:pPr>
          </w:p>
          <w:p w:rsidR="00087C8F" w:rsidRPr="00C81ACD" w:rsidRDefault="00087C8F" w:rsidP="00087C8F">
            <w:pPr>
              <w:pStyle w:val="Corpodeltesto22"/>
              <w:jc w:val="left"/>
              <w:rPr>
                <w:rFonts w:asciiTheme="majorHAnsi" w:hAnsiTheme="majorHAnsi" w:cs="Tahoma"/>
              </w:rPr>
            </w:pPr>
            <w:r w:rsidRPr="00C81ACD">
              <w:rPr>
                <w:rFonts w:asciiTheme="majorHAnsi" w:hAnsiTheme="majorHAnsi" w:cs="Tahoma"/>
              </w:rPr>
              <w:t xml:space="preserve">Il sottoscritto ______________________________ in qualità di __________________________________  </w:t>
            </w:r>
          </w:p>
          <w:p w:rsidR="00087C8F" w:rsidRPr="00C81ACD" w:rsidRDefault="00087C8F" w:rsidP="00087C8F">
            <w:pPr>
              <w:pStyle w:val="Corpodeltesto22"/>
              <w:jc w:val="center"/>
              <w:rPr>
                <w:rFonts w:asciiTheme="majorHAnsi" w:hAnsiTheme="majorHAnsi" w:cs="Tahoma"/>
                <w:sz w:val="16"/>
                <w:szCs w:val="16"/>
              </w:rPr>
            </w:pPr>
            <w:r w:rsidRPr="00C81ACD">
              <w:rPr>
                <w:rFonts w:asciiTheme="majorHAnsi" w:hAnsiTheme="majorHAnsi" w:cs="Tahoma"/>
                <w:sz w:val="16"/>
                <w:szCs w:val="16"/>
              </w:rPr>
              <w:t xml:space="preserve">                                                                                                           (Titolare, rappresentante legale, procuratore, ecc.)</w:t>
            </w:r>
          </w:p>
          <w:p w:rsidR="00087C8F" w:rsidRPr="00C81ACD" w:rsidRDefault="00087C8F" w:rsidP="00087C8F">
            <w:pPr>
              <w:pStyle w:val="Corpodeltesto22"/>
              <w:jc w:val="left"/>
              <w:rPr>
                <w:rFonts w:asciiTheme="majorHAnsi" w:hAnsiTheme="majorHAnsi" w:cs="Tahoma"/>
                <w:b/>
                <w:bCs/>
              </w:rPr>
            </w:pPr>
          </w:p>
          <w:p w:rsidR="00087C8F" w:rsidRPr="00C81ACD" w:rsidRDefault="00087C8F" w:rsidP="00087C8F">
            <w:pPr>
              <w:pStyle w:val="Corpodeltesto22"/>
              <w:jc w:val="left"/>
              <w:rPr>
                <w:rFonts w:asciiTheme="majorHAnsi" w:hAnsiTheme="majorHAnsi" w:cs="Tahoma"/>
                <w:b/>
                <w:bCs/>
              </w:rPr>
            </w:pPr>
            <w:r w:rsidRPr="00C81ACD">
              <w:rPr>
                <w:rFonts w:asciiTheme="majorHAnsi" w:hAnsiTheme="majorHAnsi" w:cs="Tahoma"/>
                <w:bCs/>
              </w:rPr>
              <w:t>della Ditta/Società</w:t>
            </w:r>
            <w:r w:rsidRPr="00C81ACD">
              <w:rPr>
                <w:rFonts w:asciiTheme="majorHAnsi" w:hAnsiTheme="majorHAnsi" w:cs="Tahoma"/>
                <w:b/>
                <w:bCs/>
              </w:rPr>
              <w:t xml:space="preserve"> __________________________________________</w:t>
            </w:r>
          </w:p>
          <w:p w:rsidR="00087C8F" w:rsidRPr="00C81ACD" w:rsidRDefault="00087C8F" w:rsidP="00087C8F">
            <w:pPr>
              <w:jc w:val="both"/>
              <w:rPr>
                <w:rFonts w:asciiTheme="majorHAnsi" w:hAnsiTheme="majorHAnsi" w:cs="Tahoma"/>
              </w:rPr>
            </w:pPr>
          </w:p>
          <w:p w:rsidR="00087C8F" w:rsidRPr="00C81ACD" w:rsidRDefault="00087C8F" w:rsidP="00087C8F">
            <w:pPr>
              <w:ind w:left="360"/>
              <w:jc w:val="center"/>
              <w:rPr>
                <w:rFonts w:asciiTheme="majorHAnsi" w:hAnsiTheme="majorHAnsi" w:cs="Tahoma"/>
                <w:b/>
                <w:bCs/>
              </w:rPr>
            </w:pPr>
            <w:r w:rsidRPr="00C81ACD">
              <w:rPr>
                <w:rFonts w:asciiTheme="majorHAnsi" w:hAnsiTheme="majorHAnsi" w:cs="Tahoma"/>
                <w:b/>
                <w:bCs/>
              </w:rPr>
              <w:t>D I C H I A R A  I N O L T R E</w:t>
            </w:r>
          </w:p>
          <w:p w:rsidR="00087C8F" w:rsidRPr="00C81ACD" w:rsidRDefault="00087C8F" w:rsidP="00087C8F">
            <w:pPr>
              <w:ind w:left="360"/>
              <w:jc w:val="center"/>
              <w:rPr>
                <w:rFonts w:asciiTheme="majorHAnsi" w:hAnsiTheme="majorHAnsi" w:cs="Tahoma"/>
                <w:b/>
                <w:bCs/>
              </w:rPr>
            </w:pPr>
          </w:p>
          <w:p w:rsidR="00087C8F" w:rsidRPr="00C81ACD" w:rsidRDefault="00087C8F" w:rsidP="00334EF3">
            <w:pPr>
              <w:numPr>
                <w:ilvl w:val="0"/>
                <w:numId w:val="17"/>
              </w:numPr>
              <w:jc w:val="both"/>
              <w:rPr>
                <w:rFonts w:asciiTheme="majorHAnsi" w:hAnsiTheme="majorHAnsi" w:cs="Tahoma"/>
              </w:rPr>
            </w:pPr>
            <w:r w:rsidRPr="00C81ACD">
              <w:rPr>
                <w:rFonts w:asciiTheme="majorHAnsi" w:hAnsiTheme="majorHAnsi" w:cs="Tahoma"/>
              </w:rPr>
              <w:t>di aver preso visione delle condizioni riportate nel “Disciplinare di gara”, “Schema di Convenzione” e “Capitolato Speciale” per la fornitura in oggetto e di approvarne il loro contenuto, senza riserva alcuna;</w:t>
            </w:r>
          </w:p>
          <w:p w:rsidR="00087C8F" w:rsidRPr="00C81ACD" w:rsidRDefault="00087C8F" w:rsidP="00087C8F">
            <w:pPr>
              <w:rPr>
                <w:rFonts w:asciiTheme="majorHAnsi" w:hAnsiTheme="majorHAnsi" w:cs="Tahoma"/>
              </w:rPr>
            </w:pPr>
          </w:p>
          <w:p w:rsidR="00087C8F" w:rsidRPr="00C81ACD" w:rsidRDefault="00087C8F" w:rsidP="00334EF3">
            <w:pPr>
              <w:numPr>
                <w:ilvl w:val="0"/>
                <w:numId w:val="17"/>
              </w:numPr>
              <w:jc w:val="both"/>
              <w:rPr>
                <w:rFonts w:asciiTheme="majorHAnsi" w:hAnsiTheme="majorHAnsi" w:cs="Tahoma"/>
              </w:rPr>
            </w:pPr>
            <w:r w:rsidRPr="00C81ACD">
              <w:rPr>
                <w:rFonts w:asciiTheme="majorHAnsi" w:hAnsiTheme="majorHAnsi" w:cs="Tahoma"/>
              </w:rPr>
              <w:t>di approvare specificatamente ai sensi dell’art. 1341, secondo comma del Codice Civile, le clausole di cui ai seguenti articoli dello Schema di Convenzione disciplinante la fornitura in oggetto:</w:t>
            </w:r>
          </w:p>
          <w:p w:rsidR="00087C8F" w:rsidRPr="00C81ACD" w:rsidRDefault="00087C8F" w:rsidP="00087C8F">
            <w:pPr>
              <w:ind w:left="360"/>
              <w:rPr>
                <w:rFonts w:asciiTheme="majorHAnsi" w:hAnsiTheme="majorHAnsi" w:cs="Tahoma"/>
              </w:rPr>
            </w:pPr>
            <w:r w:rsidRPr="00C81ACD">
              <w:rPr>
                <w:rFonts w:asciiTheme="majorHAnsi" w:hAnsiTheme="majorHAnsi" w:cs="Tahoma"/>
              </w:rPr>
              <w:t>art. 3 (variazioni nell’esecuzione contrattuale), art. 5 (durata della fornitura), art. 8 (clausola risolutiva espressa), art. 9 (clausola penale), art. 13 (fallimento, liquidazione, procedure concorsuali</w:t>
            </w:r>
            <w:r w:rsidR="00642327" w:rsidRPr="00C81ACD">
              <w:rPr>
                <w:rFonts w:asciiTheme="majorHAnsi" w:hAnsiTheme="majorHAnsi" w:cs="Tahoma"/>
              </w:rPr>
              <w:t>, risoluzione</w:t>
            </w:r>
            <w:r w:rsidRPr="00C81ACD">
              <w:rPr>
                <w:rFonts w:asciiTheme="majorHAnsi" w:hAnsiTheme="majorHAnsi" w:cs="Tahoma"/>
              </w:rPr>
              <w:t xml:space="preserve">), art. 17 (controversie); </w:t>
            </w:r>
          </w:p>
          <w:p w:rsidR="00087C8F" w:rsidRPr="00C81ACD" w:rsidRDefault="00087C8F" w:rsidP="00087C8F">
            <w:pPr>
              <w:ind w:left="360"/>
              <w:rPr>
                <w:rFonts w:asciiTheme="majorHAnsi" w:hAnsiTheme="majorHAnsi" w:cs="Tahoma"/>
              </w:rPr>
            </w:pPr>
          </w:p>
          <w:p w:rsidR="00087C8F" w:rsidRPr="00C81ACD" w:rsidRDefault="00087C8F" w:rsidP="00087C8F">
            <w:pPr>
              <w:ind w:left="360"/>
              <w:rPr>
                <w:rFonts w:asciiTheme="majorHAnsi" w:hAnsiTheme="majorHAnsi" w:cs="Tahoma"/>
              </w:rPr>
            </w:pPr>
            <w:r w:rsidRPr="00C81ACD">
              <w:rPr>
                <w:rFonts w:asciiTheme="majorHAnsi" w:hAnsiTheme="majorHAnsi" w:cs="Tahoma"/>
              </w:rPr>
              <w:t>Data______________</w:t>
            </w:r>
          </w:p>
          <w:p w:rsidR="00087C8F" w:rsidRPr="00C81ACD" w:rsidRDefault="00087C8F" w:rsidP="00087C8F">
            <w:pPr>
              <w:ind w:left="4608" w:firstLine="348"/>
              <w:rPr>
                <w:rFonts w:asciiTheme="majorHAnsi" w:hAnsiTheme="majorHAnsi" w:cs="Tahoma"/>
              </w:rPr>
            </w:pPr>
            <w:r w:rsidRPr="00C81ACD">
              <w:rPr>
                <w:rFonts w:asciiTheme="majorHAnsi" w:hAnsiTheme="majorHAnsi" w:cs="Tahoma"/>
              </w:rPr>
              <w:t>FATTO, LETTO E SOTTOSCRITTO</w:t>
            </w:r>
          </w:p>
          <w:p w:rsidR="00087C8F" w:rsidRPr="00C81ACD" w:rsidRDefault="00087C8F" w:rsidP="00087C8F">
            <w:pPr>
              <w:rPr>
                <w:rFonts w:asciiTheme="majorHAnsi" w:hAnsiTheme="majorHAnsi" w:cs="Tahoma"/>
              </w:rPr>
            </w:pPr>
          </w:p>
          <w:p w:rsidR="00087C8F" w:rsidRPr="00C81ACD" w:rsidRDefault="00087C8F" w:rsidP="00087C8F">
            <w:pPr>
              <w:rPr>
                <w:rFonts w:asciiTheme="majorHAnsi" w:hAnsiTheme="majorHAnsi" w:cs="Tahoma"/>
              </w:rPr>
            </w:pPr>
            <w:r w:rsidRPr="00C81ACD">
              <w:rPr>
                <w:rFonts w:asciiTheme="majorHAnsi" w:hAnsiTheme="majorHAnsi" w:cs="Tahoma"/>
              </w:rPr>
              <w:t>                                                                                  Firma_____________________________</w:t>
            </w:r>
          </w:p>
          <w:p w:rsidR="00087C8F" w:rsidRPr="00C81ACD" w:rsidRDefault="00087C8F" w:rsidP="00087C8F">
            <w:pPr>
              <w:pStyle w:val="Corpodeltesto22"/>
              <w:rPr>
                <w:rFonts w:asciiTheme="majorHAnsi" w:hAnsiTheme="majorHAnsi" w:cs="Tahoma"/>
                <w:sz w:val="14"/>
                <w:szCs w:val="14"/>
              </w:rPr>
            </w:pPr>
            <w:r w:rsidRPr="00C81ACD">
              <w:rPr>
                <w:rFonts w:asciiTheme="majorHAnsi" w:hAnsiTheme="majorHAnsi" w:cs="Tahoma"/>
              </w:rPr>
              <w:t xml:space="preserve">                                                                                         </w:t>
            </w:r>
            <w:r w:rsidRPr="00C81ACD">
              <w:rPr>
                <w:rFonts w:asciiTheme="majorHAnsi" w:hAnsiTheme="majorHAnsi" w:cs="Tahoma"/>
                <w:sz w:val="14"/>
                <w:szCs w:val="14"/>
              </w:rPr>
              <w:t>(Titolare, rappresentante legale, procuratore, ecc.)</w:t>
            </w:r>
          </w:p>
          <w:p w:rsidR="00087C8F" w:rsidRPr="00C81ACD" w:rsidRDefault="00087C8F" w:rsidP="00087C8F">
            <w:pPr>
              <w:pStyle w:val="Corpodeltesto22"/>
              <w:rPr>
                <w:rFonts w:asciiTheme="majorHAnsi" w:hAnsiTheme="majorHAnsi" w:cs="Tahoma"/>
                <w:sz w:val="16"/>
                <w:szCs w:val="16"/>
              </w:rPr>
            </w:pPr>
          </w:p>
          <w:p w:rsidR="00087C8F" w:rsidRPr="00C81ACD" w:rsidRDefault="00087C8F" w:rsidP="00087C8F">
            <w:pPr>
              <w:pStyle w:val="Corpodeltesto22"/>
              <w:rPr>
                <w:rFonts w:asciiTheme="majorHAnsi" w:hAnsiTheme="majorHAnsi" w:cs="Tahoma"/>
                <w:sz w:val="16"/>
                <w:szCs w:val="16"/>
              </w:rPr>
            </w:pPr>
          </w:p>
          <w:p w:rsidR="00087C8F" w:rsidRPr="00C81ACD" w:rsidRDefault="00087C8F" w:rsidP="00087C8F">
            <w:pPr>
              <w:pStyle w:val="Corpodeltesto22"/>
              <w:rPr>
                <w:rFonts w:asciiTheme="majorHAnsi" w:hAnsiTheme="majorHAnsi" w:cs="Tahoma"/>
                <w:sz w:val="16"/>
                <w:szCs w:val="16"/>
              </w:rPr>
            </w:pPr>
          </w:p>
          <w:p w:rsidR="00087C8F" w:rsidRPr="00C81ACD" w:rsidRDefault="00087C8F" w:rsidP="00087C8F">
            <w:pPr>
              <w:pStyle w:val="Corpodeltesto22"/>
              <w:rPr>
                <w:rFonts w:asciiTheme="majorHAnsi" w:hAnsiTheme="majorHAnsi" w:cs="Tahoma"/>
                <w:sz w:val="16"/>
                <w:szCs w:val="16"/>
              </w:rPr>
            </w:pPr>
          </w:p>
        </w:tc>
      </w:tr>
    </w:tbl>
    <w:p w:rsidR="00087C8F" w:rsidRPr="00C81ACD" w:rsidRDefault="00087C8F" w:rsidP="00087C8F">
      <w:pPr>
        <w:pStyle w:val="Corpodeltesto22"/>
        <w:pBdr>
          <w:bottom w:val="none" w:sz="0" w:space="0" w:color="auto"/>
        </w:pBdr>
        <w:ind w:left="1440"/>
        <w:rPr>
          <w:rFonts w:asciiTheme="majorHAnsi" w:hAnsiTheme="majorHAnsi" w:cs="Tahoma"/>
        </w:rPr>
      </w:pPr>
    </w:p>
    <w:p w:rsidR="00087C8F" w:rsidRPr="00C81ACD" w:rsidRDefault="00087C8F" w:rsidP="00087C8F">
      <w:pPr>
        <w:spacing w:after="240" w:line="360" w:lineRule="auto"/>
        <w:ind w:left="1440"/>
        <w:rPr>
          <w:rFonts w:asciiTheme="majorHAnsi" w:hAnsiTheme="majorHAnsi" w:cs="Tahoma"/>
        </w:rPr>
      </w:pPr>
    </w:p>
    <w:p w:rsidR="00087C8F" w:rsidRPr="00C81ACD" w:rsidRDefault="00087C8F" w:rsidP="00087C8F">
      <w:pPr>
        <w:spacing w:after="240" w:line="360" w:lineRule="auto"/>
        <w:ind w:left="1440"/>
        <w:rPr>
          <w:rFonts w:asciiTheme="majorHAnsi" w:hAnsiTheme="majorHAnsi" w:cs="Tahoma"/>
        </w:rPr>
      </w:pPr>
    </w:p>
    <w:p w:rsidR="00087C8F" w:rsidRPr="00C81ACD" w:rsidRDefault="00087C8F" w:rsidP="00087C8F">
      <w:pPr>
        <w:pStyle w:val="Corpodeltesto22"/>
        <w:pBdr>
          <w:bottom w:val="none" w:sz="0" w:space="0" w:color="auto"/>
        </w:pBdr>
        <w:rPr>
          <w:rFonts w:asciiTheme="majorHAnsi" w:hAnsiTheme="majorHAnsi" w:cs="Tahoma"/>
        </w:rPr>
      </w:pPr>
      <w:r w:rsidRPr="00C81ACD">
        <w:rPr>
          <w:rFonts w:asciiTheme="majorHAnsi" w:hAnsiTheme="majorHAnsi" w:cs="Tahoma"/>
          <w:b/>
        </w:rPr>
        <w:t>INDIRIZZO E-MAIL (PEC)</w:t>
      </w:r>
      <w:r w:rsidRPr="00C81ACD">
        <w:rPr>
          <w:rFonts w:asciiTheme="majorHAnsi" w:hAnsiTheme="majorHAnsi" w:cs="Tahoma"/>
        </w:rPr>
        <w:t>______________________________</w:t>
      </w:r>
    </w:p>
    <w:p w:rsidR="00087C8F" w:rsidRPr="00C81ACD" w:rsidRDefault="00087C8F" w:rsidP="00087C8F">
      <w:pPr>
        <w:pStyle w:val="Corpodeltesto22"/>
        <w:pBdr>
          <w:bottom w:val="none" w:sz="0" w:space="0" w:color="auto"/>
        </w:pBdr>
        <w:rPr>
          <w:rFonts w:asciiTheme="majorHAnsi" w:hAnsiTheme="majorHAnsi" w:cs="Tahoma"/>
          <w:b/>
          <w:caps/>
        </w:rPr>
      </w:pPr>
    </w:p>
    <w:p w:rsidR="00087C8F" w:rsidRPr="00C81ACD" w:rsidRDefault="00087C8F" w:rsidP="00087C8F">
      <w:pPr>
        <w:pStyle w:val="Corpodeltesto22"/>
        <w:pBdr>
          <w:bottom w:val="none" w:sz="0" w:space="0" w:color="auto"/>
        </w:pBdr>
        <w:rPr>
          <w:rFonts w:asciiTheme="majorHAnsi" w:hAnsiTheme="majorHAnsi" w:cs="Tahoma"/>
          <w:b/>
          <w:caps/>
        </w:rPr>
      </w:pPr>
      <w:r w:rsidRPr="00C81ACD">
        <w:rPr>
          <w:rFonts w:asciiTheme="majorHAnsi" w:hAnsiTheme="majorHAnsi" w:cs="Tahoma"/>
          <w:b/>
          <w:caps/>
        </w:rPr>
        <w:t>Si allega copia fotostatica del documento di riconoscimento</w:t>
      </w:r>
    </w:p>
    <w:p w:rsidR="00087C8F" w:rsidRPr="00C81ACD" w:rsidRDefault="00087C8F" w:rsidP="00087C8F">
      <w:pPr>
        <w:pStyle w:val="Corpodeltesto22"/>
        <w:pBdr>
          <w:bottom w:val="none" w:sz="0" w:space="0" w:color="auto"/>
        </w:pBdr>
        <w:rPr>
          <w:rFonts w:asciiTheme="majorHAnsi" w:hAnsiTheme="majorHAnsi" w:cs="Tahoma"/>
          <w:b/>
          <w:caps/>
        </w:rPr>
      </w:pPr>
    </w:p>
    <w:p w:rsidR="00087C8F" w:rsidRPr="00C81ACD" w:rsidRDefault="00087C8F" w:rsidP="00087C8F">
      <w:pPr>
        <w:rPr>
          <w:rFonts w:asciiTheme="majorHAnsi" w:hAnsiTheme="majorHAnsi" w:cs="Tahoma"/>
        </w:rPr>
      </w:pPr>
      <w:r w:rsidRPr="00C81ACD">
        <w:rPr>
          <w:rFonts w:asciiTheme="majorHAnsi" w:hAnsiTheme="majorHAnsi"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C81ACD">
          <w:rPr>
            <w:rFonts w:asciiTheme="majorHAnsi" w:hAnsiTheme="majorHAnsi" w:cs="Tahoma"/>
          </w:rPr>
          <w:t>15.05.1997</w:t>
        </w:r>
      </w:smartTag>
      <w:r w:rsidRPr="00C81ACD">
        <w:rPr>
          <w:rFonts w:asciiTheme="majorHAnsi" w:hAnsiTheme="majorHAnsi" w:cs="Tahoma"/>
        </w:rPr>
        <w:t xml:space="preserve"> n. 127.</w:t>
      </w:r>
    </w:p>
    <w:p w:rsidR="00087C8F" w:rsidRPr="00C81ACD" w:rsidRDefault="00087C8F" w:rsidP="00087C8F">
      <w:pPr>
        <w:rPr>
          <w:rFonts w:asciiTheme="majorHAnsi" w:hAnsiTheme="majorHAnsi" w:cs="Tahoma"/>
        </w:rPr>
      </w:pPr>
      <w:r w:rsidRPr="00C81ACD">
        <w:rPr>
          <w:rFonts w:asciiTheme="majorHAnsi" w:hAnsiTheme="majorHAnsi" w:cs="Tahoma"/>
        </w:rPr>
        <w:t xml:space="preserve">Esente da imposta di bollo ai sensi dell’art. 14 </w:t>
      </w:r>
      <w:proofErr w:type="spellStart"/>
      <w:r w:rsidRPr="00C81ACD">
        <w:rPr>
          <w:rFonts w:asciiTheme="majorHAnsi" w:hAnsiTheme="majorHAnsi" w:cs="Tahoma"/>
        </w:rPr>
        <w:t>tab.B</w:t>
      </w:r>
      <w:proofErr w:type="spellEnd"/>
      <w:r w:rsidRPr="00C81ACD">
        <w:rPr>
          <w:rFonts w:asciiTheme="majorHAnsi" w:hAnsiTheme="majorHAnsi" w:cs="Tahoma"/>
        </w:rPr>
        <w:t>)  D.P.R. 642/197.</w:t>
      </w:r>
    </w:p>
    <w:p w:rsidR="00087C8F" w:rsidRPr="00C81ACD" w:rsidRDefault="00087C8F" w:rsidP="00087C8F">
      <w:pPr>
        <w:rPr>
          <w:rFonts w:asciiTheme="majorHAnsi" w:hAnsiTheme="majorHAnsi" w:cs="Tahoma"/>
        </w:rPr>
      </w:pPr>
    </w:p>
    <w:p w:rsidR="00B062DD" w:rsidRPr="00C81ACD" w:rsidRDefault="00B062DD">
      <w:pPr>
        <w:spacing w:after="200" w:line="276" w:lineRule="auto"/>
        <w:rPr>
          <w:rFonts w:asciiTheme="majorHAnsi" w:hAnsiTheme="majorHAnsi" w:cs="Tahoma"/>
          <w:b/>
          <w:sz w:val="24"/>
          <w:szCs w:val="24"/>
          <w:u w:val="single"/>
        </w:rPr>
      </w:pPr>
      <w:r w:rsidRPr="00C81ACD">
        <w:rPr>
          <w:rFonts w:asciiTheme="majorHAnsi" w:hAnsiTheme="majorHAnsi" w:cs="Tahoma"/>
          <w:b/>
          <w:sz w:val="24"/>
          <w:szCs w:val="24"/>
          <w:u w:val="single"/>
        </w:rPr>
        <w:br w:type="page"/>
      </w:r>
    </w:p>
    <w:p w:rsidR="00087C8F" w:rsidRPr="00C81ACD" w:rsidRDefault="00087C8F" w:rsidP="00087C8F">
      <w:pPr>
        <w:pStyle w:val="Corpodeltesto2"/>
        <w:spacing w:after="0" w:line="240" w:lineRule="auto"/>
        <w:jc w:val="center"/>
        <w:rPr>
          <w:rFonts w:asciiTheme="majorHAnsi" w:hAnsiTheme="majorHAnsi" w:cs="Tahoma"/>
          <w:b/>
          <w:sz w:val="24"/>
          <w:szCs w:val="24"/>
          <w:u w:val="single"/>
        </w:rPr>
      </w:pPr>
    </w:p>
    <w:p w:rsidR="00087C8F" w:rsidRPr="00C81ACD" w:rsidRDefault="00087C8F" w:rsidP="00087C8F">
      <w:pPr>
        <w:pStyle w:val="Corpodeltesto2"/>
        <w:spacing w:after="0" w:line="240" w:lineRule="auto"/>
        <w:jc w:val="center"/>
        <w:rPr>
          <w:rFonts w:asciiTheme="majorHAnsi" w:hAnsiTheme="majorHAnsi" w:cs="Tahoma"/>
          <w:b/>
          <w:sz w:val="24"/>
          <w:szCs w:val="24"/>
          <w:u w:val="single"/>
        </w:rPr>
      </w:pPr>
    </w:p>
    <w:p w:rsidR="00087C8F" w:rsidRPr="00C81ACD" w:rsidRDefault="00087C8F" w:rsidP="00087C8F">
      <w:pPr>
        <w:pStyle w:val="Corpodeltesto2"/>
        <w:spacing w:after="0" w:line="240" w:lineRule="auto"/>
        <w:jc w:val="center"/>
        <w:rPr>
          <w:rFonts w:asciiTheme="majorHAnsi" w:hAnsiTheme="majorHAnsi" w:cs="Tahoma"/>
        </w:rPr>
      </w:pPr>
      <w:r w:rsidRPr="00C81ACD">
        <w:rPr>
          <w:rFonts w:asciiTheme="majorHAnsi" w:hAnsiTheme="majorHAnsi" w:cs="Tahoma"/>
          <w:b/>
          <w:sz w:val="24"/>
          <w:szCs w:val="24"/>
          <w:u w:val="single"/>
        </w:rPr>
        <w:t>PROCEDURA APERTA PER L’AFFIDAMENTO DELLA FORNITURA DI</w:t>
      </w:r>
      <w:r w:rsidRPr="00C81ACD">
        <w:rPr>
          <w:rFonts w:asciiTheme="majorHAnsi" w:hAnsiTheme="majorHAnsi" w:cs="Tahoma"/>
          <w:b/>
          <w:u w:val="single"/>
        </w:rPr>
        <w:t xml:space="preserve"> ____________________________________________________</w:t>
      </w:r>
    </w:p>
    <w:p w:rsidR="00087C8F" w:rsidRPr="00C81ACD" w:rsidRDefault="00087C8F" w:rsidP="00087C8F">
      <w:pPr>
        <w:jc w:val="center"/>
        <w:rPr>
          <w:rFonts w:asciiTheme="majorHAnsi" w:hAnsiTheme="majorHAnsi" w:cs="Tahoma"/>
          <w:b/>
        </w:rPr>
      </w:pPr>
    </w:p>
    <w:p w:rsidR="00087C8F" w:rsidRPr="00C81ACD" w:rsidRDefault="00087C8F" w:rsidP="00087C8F">
      <w:pPr>
        <w:jc w:val="center"/>
        <w:rPr>
          <w:rFonts w:asciiTheme="majorHAnsi" w:hAnsiTheme="majorHAnsi" w:cs="Tahoma"/>
          <w:b/>
        </w:rPr>
      </w:pPr>
      <w:r w:rsidRPr="00C81ACD">
        <w:rPr>
          <w:rFonts w:asciiTheme="majorHAnsi" w:hAnsiTheme="majorHAnsi" w:cs="Tahoma"/>
          <w:b/>
        </w:rPr>
        <w:t>FAC-SIMILE DICHIARAZIONE SOSTITUTIVA DI CERTIFICAZIONE E DI ATTO DI NOTORIETA’ EX D.P.R. 445/2000</w:t>
      </w:r>
    </w:p>
    <w:p w:rsidR="00087C8F" w:rsidRPr="00C81ACD" w:rsidRDefault="00087C8F" w:rsidP="00087C8F">
      <w:pPr>
        <w:jc w:val="center"/>
        <w:rPr>
          <w:rFonts w:asciiTheme="majorHAnsi" w:hAnsiTheme="majorHAnsi" w:cs="Tahoma"/>
        </w:rPr>
      </w:pPr>
      <w:r w:rsidRPr="00C81ACD">
        <w:rPr>
          <w:rFonts w:asciiTheme="majorHAnsi" w:hAnsiTheme="majorHAnsi" w:cs="Tahoma"/>
        </w:rPr>
        <w:t>(per la dichiarazione condanne)</w:t>
      </w:r>
    </w:p>
    <w:p w:rsidR="00087C8F" w:rsidRPr="00C81ACD" w:rsidRDefault="00087C8F" w:rsidP="00087C8F">
      <w:pPr>
        <w:rPr>
          <w:rFonts w:asciiTheme="majorHAnsi" w:hAnsiTheme="majorHAnsi" w:cs="Tahoma"/>
        </w:rPr>
      </w:pPr>
    </w:p>
    <w:p w:rsidR="00087C8F" w:rsidRPr="00C81ACD" w:rsidRDefault="00087C8F" w:rsidP="00087C8F">
      <w:pPr>
        <w:pStyle w:val="Corpodeltesto22"/>
        <w:pBdr>
          <w:bottom w:val="none" w:sz="0" w:space="0" w:color="auto"/>
        </w:pBdr>
        <w:jc w:val="left"/>
        <w:rPr>
          <w:rFonts w:asciiTheme="majorHAnsi" w:hAnsiTheme="majorHAnsi" w:cs="Tahoma"/>
        </w:rPr>
      </w:pPr>
      <w:r w:rsidRPr="00C81ACD">
        <w:rPr>
          <w:rFonts w:asciiTheme="majorHAnsi" w:hAnsiTheme="majorHAnsi" w:cs="Tahoma"/>
        </w:rPr>
        <w:t>Il sottoscritto _____________________________________________________________________</w:t>
      </w:r>
    </w:p>
    <w:p w:rsidR="00087C8F" w:rsidRPr="00C81ACD" w:rsidRDefault="00087C8F" w:rsidP="00087C8F">
      <w:pPr>
        <w:pStyle w:val="Corpodeltesto22"/>
        <w:pBdr>
          <w:bottom w:val="none" w:sz="0" w:space="0" w:color="auto"/>
        </w:pBdr>
        <w:jc w:val="left"/>
        <w:rPr>
          <w:rFonts w:asciiTheme="majorHAnsi" w:hAnsiTheme="majorHAnsi" w:cs="Tahoma"/>
        </w:rPr>
      </w:pPr>
    </w:p>
    <w:p w:rsidR="00087C8F" w:rsidRPr="00C81ACD" w:rsidRDefault="00087C8F" w:rsidP="00087C8F">
      <w:pPr>
        <w:pStyle w:val="Corpodeltesto22"/>
        <w:pBdr>
          <w:bottom w:val="none" w:sz="0" w:space="0" w:color="auto"/>
        </w:pBdr>
        <w:jc w:val="left"/>
        <w:rPr>
          <w:rFonts w:asciiTheme="majorHAnsi" w:hAnsiTheme="majorHAnsi" w:cs="Tahoma"/>
        </w:rPr>
      </w:pPr>
      <w:r w:rsidRPr="00C81ACD">
        <w:rPr>
          <w:rFonts w:asciiTheme="majorHAnsi" w:hAnsiTheme="majorHAnsi" w:cs="Tahoma"/>
        </w:rPr>
        <w:t>nato a ____________________________________________ il ____________________________</w:t>
      </w:r>
    </w:p>
    <w:p w:rsidR="00087C8F" w:rsidRPr="00C81ACD" w:rsidRDefault="00087C8F" w:rsidP="00087C8F">
      <w:pPr>
        <w:pStyle w:val="Corpodeltesto22"/>
        <w:pBdr>
          <w:bottom w:val="none" w:sz="0" w:space="0" w:color="auto"/>
        </w:pBdr>
        <w:jc w:val="left"/>
        <w:rPr>
          <w:rFonts w:asciiTheme="majorHAnsi" w:hAnsiTheme="majorHAnsi" w:cs="Tahoma"/>
        </w:rPr>
      </w:pPr>
    </w:p>
    <w:p w:rsidR="00087C8F" w:rsidRPr="00C81ACD" w:rsidRDefault="00087C8F" w:rsidP="00087C8F">
      <w:pPr>
        <w:pStyle w:val="Corpodeltesto22"/>
        <w:pBdr>
          <w:bottom w:val="none" w:sz="0" w:space="0" w:color="auto"/>
        </w:pBdr>
        <w:jc w:val="left"/>
        <w:rPr>
          <w:rFonts w:asciiTheme="majorHAnsi" w:hAnsiTheme="majorHAnsi" w:cs="Tahoma"/>
        </w:rPr>
      </w:pPr>
      <w:r w:rsidRPr="00C81ACD">
        <w:rPr>
          <w:rFonts w:asciiTheme="majorHAnsi" w:hAnsiTheme="majorHAnsi" w:cs="Tahoma"/>
        </w:rPr>
        <w:t>e residente a_____________________________________________________________________</w:t>
      </w:r>
    </w:p>
    <w:p w:rsidR="00087C8F" w:rsidRPr="00C81ACD" w:rsidRDefault="00087C8F" w:rsidP="00087C8F">
      <w:pPr>
        <w:pStyle w:val="Corpodeltesto22"/>
        <w:pBdr>
          <w:bottom w:val="none" w:sz="0" w:space="0" w:color="auto"/>
        </w:pBdr>
        <w:jc w:val="left"/>
        <w:rPr>
          <w:rFonts w:asciiTheme="majorHAnsi" w:hAnsiTheme="majorHAnsi" w:cs="Tahoma"/>
        </w:rPr>
      </w:pPr>
    </w:p>
    <w:p w:rsidR="00087C8F" w:rsidRPr="00C81ACD" w:rsidRDefault="00087C8F" w:rsidP="00087C8F">
      <w:pPr>
        <w:pStyle w:val="Corpodeltesto22"/>
        <w:pBdr>
          <w:bottom w:val="none" w:sz="0" w:space="0" w:color="auto"/>
        </w:pBdr>
        <w:jc w:val="left"/>
        <w:rPr>
          <w:rFonts w:asciiTheme="majorHAnsi" w:hAnsiTheme="majorHAnsi" w:cs="Tahoma"/>
        </w:rPr>
      </w:pPr>
      <w:r w:rsidRPr="00C81ACD">
        <w:rPr>
          <w:rFonts w:asciiTheme="majorHAnsi" w:hAnsiTheme="majorHAnsi" w:cs="Tahoma"/>
        </w:rPr>
        <w:t xml:space="preserve">in via ____________________________n.___ in qualità di ________________________________  </w:t>
      </w:r>
    </w:p>
    <w:p w:rsidR="00087C8F" w:rsidRPr="00C81ACD" w:rsidRDefault="00087C8F" w:rsidP="00087C8F">
      <w:pPr>
        <w:pStyle w:val="Corpodeltesto22"/>
        <w:pBdr>
          <w:bottom w:val="none" w:sz="0" w:space="0" w:color="auto"/>
        </w:pBdr>
        <w:jc w:val="right"/>
        <w:rPr>
          <w:rFonts w:asciiTheme="majorHAnsi" w:hAnsiTheme="majorHAnsi" w:cs="Tahoma"/>
        </w:rPr>
      </w:pPr>
      <w:r w:rsidRPr="00C81ACD">
        <w:rPr>
          <w:rFonts w:asciiTheme="majorHAnsi" w:hAnsiTheme="majorHAnsi" w:cs="Tahoma"/>
        </w:rPr>
        <w:t>(Titolare, rappresentante legale, procuratore, ecc.)</w:t>
      </w:r>
    </w:p>
    <w:p w:rsidR="00087C8F" w:rsidRPr="00C81ACD" w:rsidRDefault="00087C8F" w:rsidP="00087C8F">
      <w:pPr>
        <w:pStyle w:val="Corpodeltesto22"/>
        <w:pBdr>
          <w:bottom w:val="none" w:sz="0" w:space="0" w:color="auto"/>
        </w:pBdr>
        <w:jc w:val="right"/>
        <w:rPr>
          <w:rFonts w:asciiTheme="majorHAnsi" w:hAnsiTheme="majorHAnsi" w:cs="Tahoma"/>
        </w:rPr>
      </w:pPr>
    </w:p>
    <w:p w:rsidR="00087C8F" w:rsidRPr="00C81ACD" w:rsidRDefault="00087C8F" w:rsidP="00087C8F">
      <w:pPr>
        <w:pStyle w:val="Corpodeltesto22"/>
        <w:pBdr>
          <w:bottom w:val="none" w:sz="0" w:space="0" w:color="auto"/>
        </w:pBdr>
        <w:jc w:val="left"/>
        <w:rPr>
          <w:rFonts w:asciiTheme="majorHAnsi" w:hAnsiTheme="majorHAnsi" w:cs="Tahoma"/>
        </w:rPr>
      </w:pPr>
      <w:r w:rsidRPr="00C81ACD">
        <w:rPr>
          <w:rFonts w:asciiTheme="majorHAnsi" w:hAnsiTheme="majorHAnsi" w:cs="Tahoma"/>
        </w:rPr>
        <w:t>della Ditta/Società __________________________________________</w:t>
      </w:r>
    </w:p>
    <w:p w:rsidR="00087C8F" w:rsidRPr="00C81ACD" w:rsidRDefault="00087C8F" w:rsidP="00087C8F">
      <w:pPr>
        <w:pStyle w:val="Corpodeltesto22"/>
        <w:pBdr>
          <w:bottom w:val="none" w:sz="0" w:space="0" w:color="auto"/>
        </w:pBdr>
        <w:jc w:val="left"/>
        <w:rPr>
          <w:rFonts w:asciiTheme="majorHAnsi" w:hAnsiTheme="majorHAnsi" w:cs="Tahoma"/>
        </w:rPr>
      </w:pPr>
    </w:p>
    <w:p w:rsidR="00087C8F" w:rsidRPr="00C81ACD" w:rsidRDefault="00087C8F" w:rsidP="00087C8F">
      <w:pPr>
        <w:rPr>
          <w:rFonts w:asciiTheme="majorHAnsi" w:hAnsiTheme="majorHAnsi" w:cs="Tahoma"/>
        </w:rPr>
      </w:pPr>
      <w:r w:rsidRPr="00C81ACD">
        <w:rPr>
          <w:rFonts w:asciiTheme="majorHAnsi" w:hAnsiTheme="majorHAnsi" w:cs="Tahoma"/>
        </w:rPr>
        <w:t>sotto la sua personale responsabilità ed a piena conoscenza della responsabilità penale prevista per le dichiarazioni false dall’art. 76 del D.P.R. 445/2000 e  dall’art. n. 496 c.p.</w:t>
      </w:r>
    </w:p>
    <w:p w:rsidR="00087C8F" w:rsidRPr="00C81ACD" w:rsidRDefault="00087C8F" w:rsidP="00087C8F">
      <w:pPr>
        <w:rPr>
          <w:rFonts w:asciiTheme="majorHAnsi" w:hAnsiTheme="majorHAnsi" w:cs="Tahoma"/>
        </w:rPr>
      </w:pPr>
    </w:p>
    <w:p w:rsidR="00087C8F" w:rsidRPr="00C81ACD" w:rsidRDefault="00087C8F" w:rsidP="00087C8F">
      <w:pPr>
        <w:pStyle w:val="Corpodeltesto22"/>
        <w:pBdr>
          <w:bottom w:val="none" w:sz="0" w:space="0" w:color="auto"/>
        </w:pBdr>
        <w:jc w:val="center"/>
        <w:rPr>
          <w:rFonts w:asciiTheme="majorHAnsi" w:hAnsiTheme="majorHAnsi" w:cs="Tahoma"/>
          <w:b/>
        </w:rPr>
      </w:pPr>
      <w:r w:rsidRPr="00C81ACD">
        <w:rPr>
          <w:rFonts w:asciiTheme="majorHAnsi" w:hAnsiTheme="majorHAnsi" w:cs="Tahoma"/>
          <w:b/>
        </w:rPr>
        <w:t>DICHIARA</w:t>
      </w:r>
    </w:p>
    <w:p w:rsidR="00087C8F" w:rsidRPr="00C81ACD" w:rsidRDefault="00087C8F" w:rsidP="00087C8F">
      <w:pPr>
        <w:rPr>
          <w:rFonts w:asciiTheme="majorHAnsi" w:hAnsiTheme="majorHAnsi" w:cs="Tahoma"/>
          <w:highlight w:val="cyan"/>
        </w:rPr>
      </w:pPr>
    </w:p>
    <w:p w:rsidR="00087C8F" w:rsidRPr="00C81ACD" w:rsidRDefault="00087C8F" w:rsidP="00087C8F">
      <w:pPr>
        <w:rPr>
          <w:rFonts w:asciiTheme="majorHAnsi" w:hAnsiTheme="majorHAnsi" w:cs="Tahoma"/>
        </w:rPr>
      </w:pPr>
    </w:p>
    <w:p w:rsidR="00087C8F" w:rsidRPr="00C81ACD" w:rsidRDefault="00087C8F" w:rsidP="00087C8F">
      <w:pPr>
        <w:rPr>
          <w:rFonts w:asciiTheme="majorHAnsi" w:hAnsiTheme="majorHAnsi" w:cs="Tahoma"/>
        </w:rPr>
      </w:pPr>
      <w:r w:rsidRPr="00C81ACD">
        <w:rPr>
          <w:rFonts w:asciiTheme="majorHAnsi" w:hAnsiTheme="majorHAnsi"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C81ACD" w:rsidRDefault="00087C8F" w:rsidP="00087C8F">
      <w:pPr>
        <w:rPr>
          <w:rFonts w:asciiTheme="majorHAnsi" w:hAnsiTheme="majorHAnsi" w:cs="Tahoma"/>
        </w:rPr>
      </w:pPr>
      <w:r w:rsidRPr="00C81ACD">
        <w:rPr>
          <w:rFonts w:asciiTheme="majorHAnsi" w:hAnsiTheme="majorHAnsi" w:cs="Tahoma"/>
        </w:rPr>
        <w:t>…</w:t>
      </w:r>
    </w:p>
    <w:p w:rsidR="00087C8F" w:rsidRPr="00C81ACD" w:rsidRDefault="00087C8F" w:rsidP="00087C8F">
      <w:pPr>
        <w:rPr>
          <w:rFonts w:asciiTheme="majorHAnsi" w:hAnsiTheme="majorHAnsi" w:cs="Tahoma"/>
        </w:rPr>
      </w:pPr>
      <w:r w:rsidRPr="00C81ACD">
        <w:rPr>
          <w:rFonts w:asciiTheme="majorHAnsi" w:hAnsiTheme="majorHAnsi" w:cs="Tahoma"/>
        </w:rPr>
        <w:t>…</w:t>
      </w:r>
    </w:p>
    <w:p w:rsidR="00087C8F" w:rsidRPr="00C81ACD" w:rsidRDefault="00087C8F" w:rsidP="00087C8F">
      <w:pPr>
        <w:rPr>
          <w:rFonts w:asciiTheme="majorHAnsi" w:hAnsiTheme="majorHAnsi" w:cs="Tahoma"/>
        </w:rPr>
      </w:pPr>
    </w:p>
    <w:p w:rsidR="00087C8F" w:rsidRPr="00C81ACD" w:rsidRDefault="00087C8F" w:rsidP="00087C8F">
      <w:pPr>
        <w:rPr>
          <w:rFonts w:asciiTheme="majorHAnsi" w:hAnsiTheme="majorHAnsi" w:cs="Tahoma"/>
          <w:i/>
        </w:rPr>
      </w:pPr>
      <w:r w:rsidRPr="00C81ACD">
        <w:rPr>
          <w:rFonts w:asciiTheme="majorHAnsi" w:hAnsiTheme="majorHAnsi" w:cs="Tahoma"/>
          <w:i/>
        </w:rPr>
        <w:t xml:space="preserve">(indicazione dei soggetti condannati, delle sentenze o dei decreti di condanna, dei reati, delle pene applicate; indicare tutte le condanne penali riportate, ivi comprese quelle per le quali abbia beneficiato della </w:t>
      </w:r>
      <w:r w:rsidRPr="00C81ACD">
        <w:rPr>
          <w:rFonts w:asciiTheme="majorHAnsi" w:hAnsiTheme="majorHAnsi" w:cs="Tahoma"/>
          <w:i/>
          <w:u w:val="single"/>
        </w:rPr>
        <w:t>non menzione</w:t>
      </w:r>
      <w:r w:rsidRPr="00C81ACD">
        <w:rPr>
          <w:rFonts w:asciiTheme="majorHAnsi" w:hAnsiTheme="majorHAnsi" w:cs="Tahoma"/>
          <w:i/>
        </w:rPr>
        <w:t xml:space="preserve">. </w:t>
      </w:r>
    </w:p>
    <w:p w:rsidR="00087C8F" w:rsidRPr="00C81ACD" w:rsidRDefault="00087C8F" w:rsidP="00087C8F">
      <w:pPr>
        <w:pStyle w:val="Testo10modulistica"/>
        <w:spacing w:line="236" w:lineRule="exact"/>
        <w:rPr>
          <w:rFonts w:asciiTheme="majorHAnsi" w:hAnsiTheme="majorHAnsi" w:cs="Tahoma"/>
        </w:rPr>
      </w:pPr>
    </w:p>
    <w:p w:rsidR="00087C8F" w:rsidRPr="00C81ACD" w:rsidRDefault="00087C8F" w:rsidP="00087C8F">
      <w:pPr>
        <w:rPr>
          <w:rFonts w:asciiTheme="majorHAnsi" w:hAnsiTheme="majorHAnsi" w:cs="Tahoma"/>
        </w:rPr>
      </w:pPr>
    </w:p>
    <w:p w:rsidR="00087C8F" w:rsidRPr="00C81ACD" w:rsidRDefault="00087C8F" w:rsidP="00087C8F">
      <w:pPr>
        <w:ind w:left="360"/>
        <w:rPr>
          <w:rFonts w:asciiTheme="majorHAnsi" w:hAnsiTheme="majorHAnsi" w:cs="Tahoma"/>
        </w:rPr>
      </w:pPr>
      <w:r w:rsidRPr="00C81ACD">
        <w:rPr>
          <w:rFonts w:asciiTheme="majorHAnsi" w:hAnsiTheme="majorHAnsi" w:cs="Tahoma"/>
        </w:rPr>
        <w:t>Data______________</w:t>
      </w:r>
    </w:p>
    <w:p w:rsidR="00087C8F" w:rsidRPr="00C81ACD" w:rsidRDefault="00087C8F" w:rsidP="00087C8F">
      <w:pPr>
        <w:ind w:left="4608" w:firstLine="348"/>
        <w:rPr>
          <w:rFonts w:asciiTheme="majorHAnsi" w:hAnsiTheme="majorHAnsi" w:cs="Tahoma"/>
        </w:rPr>
      </w:pPr>
      <w:r w:rsidRPr="00C81ACD">
        <w:rPr>
          <w:rFonts w:asciiTheme="majorHAnsi" w:hAnsiTheme="majorHAnsi" w:cs="Tahoma"/>
        </w:rPr>
        <w:t>FATTO, LETTO E SOTTOSCRITTO</w:t>
      </w:r>
    </w:p>
    <w:p w:rsidR="00087C8F" w:rsidRPr="00C81ACD" w:rsidRDefault="00087C8F" w:rsidP="00087C8F">
      <w:pPr>
        <w:rPr>
          <w:rFonts w:asciiTheme="majorHAnsi" w:hAnsiTheme="majorHAnsi" w:cs="Tahoma"/>
        </w:rPr>
      </w:pPr>
    </w:p>
    <w:p w:rsidR="00087C8F" w:rsidRPr="00C81ACD" w:rsidRDefault="00087C8F" w:rsidP="00087C8F">
      <w:pPr>
        <w:rPr>
          <w:rFonts w:asciiTheme="majorHAnsi" w:hAnsiTheme="majorHAnsi" w:cs="Tahoma"/>
        </w:rPr>
      </w:pPr>
      <w:r w:rsidRPr="00C81ACD">
        <w:rPr>
          <w:rFonts w:asciiTheme="majorHAnsi" w:hAnsiTheme="majorHAnsi" w:cs="Tahoma"/>
        </w:rPr>
        <w:t xml:space="preserve">                              </w:t>
      </w:r>
      <w:r w:rsidRPr="00C81ACD">
        <w:rPr>
          <w:rFonts w:asciiTheme="majorHAnsi" w:hAnsiTheme="majorHAnsi" w:cs="Tahoma"/>
        </w:rPr>
        <w:tab/>
      </w:r>
      <w:r w:rsidRPr="00C81ACD">
        <w:rPr>
          <w:rFonts w:asciiTheme="majorHAnsi" w:hAnsiTheme="majorHAnsi" w:cs="Tahoma"/>
        </w:rPr>
        <w:tab/>
      </w:r>
      <w:r w:rsidRPr="00C81ACD">
        <w:rPr>
          <w:rFonts w:asciiTheme="majorHAnsi" w:hAnsiTheme="majorHAnsi" w:cs="Tahoma"/>
        </w:rPr>
        <w:tab/>
      </w:r>
      <w:r w:rsidRPr="00C81ACD">
        <w:rPr>
          <w:rFonts w:asciiTheme="majorHAnsi" w:hAnsiTheme="majorHAnsi" w:cs="Tahoma"/>
        </w:rPr>
        <w:tab/>
      </w:r>
      <w:r w:rsidRPr="00C81ACD">
        <w:rPr>
          <w:rFonts w:asciiTheme="majorHAnsi" w:hAnsiTheme="majorHAnsi" w:cs="Tahoma"/>
        </w:rPr>
        <w:tab/>
        <w:t>Firma_____________________________</w:t>
      </w:r>
    </w:p>
    <w:p w:rsidR="00087C8F" w:rsidRPr="00C81ACD" w:rsidRDefault="00087C8F" w:rsidP="00087C8F">
      <w:pPr>
        <w:pStyle w:val="Corpodeltesto22"/>
        <w:pBdr>
          <w:bottom w:val="none" w:sz="0" w:space="0" w:color="auto"/>
        </w:pBdr>
        <w:rPr>
          <w:rFonts w:asciiTheme="majorHAnsi" w:hAnsiTheme="majorHAnsi" w:cs="Tahoma"/>
        </w:rPr>
      </w:pPr>
      <w:r w:rsidRPr="00C81ACD">
        <w:rPr>
          <w:rFonts w:asciiTheme="majorHAnsi" w:hAnsiTheme="majorHAnsi" w:cs="Tahoma"/>
        </w:rPr>
        <w:t xml:space="preserve">                               </w:t>
      </w:r>
      <w:r w:rsidRPr="00C81ACD">
        <w:rPr>
          <w:rFonts w:asciiTheme="majorHAnsi" w:hAnsiTheme="majorHAnsi" w:cs="Tahoma"/>
        </w:rPr>
        <w:tab/>
      </w:r>
      <w:r w:rsidRPr="00C81ACD">
        <w:rPr>
          <w:rFonts w:asciiTheme="majorHAnsi" w:hAnsiTheme="majorHAnsi" w:cs="Tahoma"/>
        </w:rPr>
        <w:tab/>
      </w:r>
      <w:r w:rsidRPr="00C81ACD">
        <w:rPr>
          <w:rFonts w:asciiTheme="majorHAnsi" w:hAnsiTheme="majorHAnsi" w:cs="Tahoma"/>
        </w:rPr>
        <w:tab/>
      </w:r>
    </w:p>
    <w:p w:rsidR="00087C8F" w:rsidRPr="00C81ACD" w:rsidRDefault="00087C8F" w:rsidP="00087C8F">
      <w:pPr>
        <w:pStyle w:val="Corpodeltesto22"/>
        <w:pBdr>
          <w:bottom w:val="none" w:sz="0" w:space="0" w:color="auto"/>
        </w:pBdr>
        <w:rPr>
          <w:rFonts w:asciiTheme="majorHAnsi" w:hAnsiTheme="majorHAnsi" w:cs="Tahoma"/>
        </w:rPr>
      </w:pPr>
    </w:p>
    <w:p w:rsidR="00087C8F" w:rsidRPr="00C81ACD" w:rsidRDefault="00087C8F" w:rsidP="00087C8F">
      <w:pPr>
        <w:pStyle w:val="Corpodeltesto22"/>
        <w:pBdr>
          <w:bottom w:val="none" w:sz="0" w:space="0" w:color="auto"/>
        </w:pBdr>
        <w:rPr>
          <w:rFonts w:asciiTheme="majorHAnsi" w:hAnsiTheme="majorHAnsi" w:cs="Tahoma"/>
          <w:b/>
          <w:caps/>
        </w:rPr>
      </w:pPr>
      <w:r w:rsidRPr="00C81ACD">
        <w:rPr>
          <w:rFonts w:asciiTheme="majorHAnsi" w:hAnsiTheme="majorHAnsi" w:cs="Tahoma"/>
          <w:b/>
          <w:caps/>
        </w:rPr>
        <w:t>Si allega copia fotostatica del documento di riconoscimento</w:t>
      </w:r>
    </w:p>
    <w:p w:rsidR="00087C8F" w:rsidRPr="00C81ACD" w:rsidRDefault="00087C8F" w:rsidP="00087C8F">
      <w:pPr>
        <w:pStyle w:val="Corpodeltesto22"/>
        <w:pBdr>
          <w:bottom w:val="none" w:sz="0" w:space="0" w:color="auto"/>
        </w:pBdr>
        <w:rPr>
          <w:rFonts w:asciiTheme="majorHAnsi" w:hAnsiTheme="majorHAnsi" w:cs="Tahoma"/>
          <w:b/>
          <w:caps/>
        </w:rPr>
      </w:pPr>
    </w:p>
    <w:p w:rsidR="00087C8F" w:rsidRPr="00C81ACD" w:rsidRDefault="00087C8F" w:rsidP="00087C8F">
      <w:pPr>
        <w:rPr>
          <w:rFonts w:asciiTheme="majorHAnsi" w:hAnsiTheme="majorHAnsi" w:cs="Tahoma"/>
        </w:rPr>
      </w:pPr>
      <w:r w:rsidRPr="00C81ACD">
        <w:rPr>
          <w:rFonts w:asciiTheme="majorHAnsi" w:hAnsiTheme="majorHAnsi"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C81ACD">
          <w:rPr>
            <w:rFonts w:asciiTheme="majorHAnsi" w:hAnsiTheme="majorHAnsi" w:cs="Tahoma"/>
          </w:rPr>
          <w:t>15.05.1997</w:t>
        </w:r>
      </w:smartTag>
      <w:r w:rsidRPr="00C81ACD">
        <w:rPr>
          <w:rFonts w:asciiTheme="majorHAnsi" w:hAnsiTheme="majorHAnsi" w:cs="Tahoma"/>
        </w:rPr>
        <w:t xml:space="preserve"> n. 127.</w:t>
      </w:r>
    </w:p>
    <w:p w:rsidR="00087C8F" w:rsidRPr="00C81ACD" w:rsidRDefault="00087C8F" w:rsidP="00087C8F">
      <w:pPr>
        <w:rPr>
          <w:rFonts w:asciiTheme="majorHAnsi" w:hAnsiTheme="majorHAnsi" w:cs="Tahoma"/>
        </w:rPr>
      </w:pPr>
      <w:r w:rsidRPr="00C81ACD">
        <w:rPr>
          <w:rFonts w:asciiTheme="majorHAnsi" w:hAnsiTheme="majorHAnsi" w:cs="Tahoma"/>
        </w:rPr>
        <w:t xml:space="preserve">Esente da imposta di bollo ai sensi dell’art. 14 </w:t>
      </w:r>
      <w:proofErr w:type="spellStart"/>
      <w:r w:rsidRPr="00C81ACD">
        <w:rPr>
          <w:rFonts w:asciiTheme="majorHAnsi" w:hAnsiTheme="majorHAnsi" w:cs="Tahoma"/>
        </w:rPr>
        <w:t>tab.B</w:t>
      </w:r>
      <w:proofErr w:type="spellEnd"/>
      <w:r w:rsidRPr="00C81ACD">
        <w:rPr>
          <w:rFonts w:asciiTheme="majorHAnsi" w:hAnsiTheme="majorHAnsi" w:cs="Tahoma"/>
        </w:rPr>
        <w:t>)  D.P.R. 642/197.</w:t>
      </w:r>
    </w:p>
    <w:p w:rsidR="00087C8F" w:rsidRPr="00C81ACD" w:rsidRDefault="00087C8F" w:rsidP="00087C8F">
      <w:pPr>
        <w:pStyle w:val="Corpodeltesto2"/>
        <w:spacing w:after="0" w:line="240" w:lineRule="auto"/>
        <w:rPr>
          <w:rFonts w:asciiTheme="majorHAnsi" w:hAnsiTheme="majorHAnsi"/>
          <w:b/>
          <w:sz w:val="28"/>
          <w:szCs w:val="28"/>
          <w:u w:val="single"/>
        </w:rPr>
      </w:pPr>
    </w:p>
    <w:p w:rsidR="00B062DD" w:rsidRPr="00C81ACD" w:rsidRDefault="00B062DD">
      <w:pPr>
        <w:spacing w:after="200" w:line="276" w:lineRule="auto"/>
        <w:rPr>
          <w:rFonts w:asciiTheme="majorHAnsi" w:hAnsiTheme="majorHAnsi"/>
          <w:b/>
          <w:sz w:val="28"/>
          <w:szCs w:val="28"/>
          <w:u w:val="single"/>
        </w:rPr>
      </w:pPr>
      <w:r w:rsidRPr="00C81ACD">
        <w:rPr>
          <w:rFonts w:asciiTheme="majorHAnsi" w:hAnsiTheme="majorHAnsi"/>
          <w:b/>
          <w:sz w:val="28"/>
          <w:szCs w:val="28"/>
          <w:u w:val="single"/>
        </w:rPr>
        <w:br w:type="page"/>
      </w:r>
    </w:p>
    <w:p w:rsidR="002022DF" w:rsidRPr="00C81ACD" w:rsidRDefault="002022DF" w:rsidP="002022DF">
      <w:pPr>
        <w:pStyle w:val="Corpodeltesto2"/>
        <w:spacing w:after="0" w:line="240" w:lineRule="auto"/>
        <w:rPr>
          <w:rFonts w:asciiTheme="majorHAnsi" w:hAnsiTheme="majorHAnsi"/>
          <w:b/>
          <w:sz w:val="28"/>
          <w:szCs w:val="28"/>
          <w:u w:val="single"/>
        </w:rPr>
      </w:pPr>
      <w:r w:rsidRPr="00C81ACD">
        <w:rPr>
          <w:rFonts w:asciiTheme="majorHAnsi" w:hAnsiTheme="majorHAnsi" w:cs="Tahoma"/>
          <w:b/>
          <w:sz w:val="28"/>
          <w:szCs w:val="28"/>
          <w:u w:val="single"/>
        </w:rPr>
        <w:lastRenderedPageBreak/>
        <w:t>Fac-simile “Allegato B” - Patto d’integrità</w:t>
      </w:r>
    </w:p>
    <w:p w:rsidR="002022DF" w:rsidRPr="00C81ACD" w:rsidRDefault="002022DF" w:rsidP="002022DF">
      <w:pPr>
        <w:autoSpaceDE w:val="0"/>
        <w:autoSpaceDN w:val="0"/>
        <w:adjustRightInd w:val="0"/>
        <w:rPr>
          <w:rFonts w:asciiTheme="majorHAnsi" w:hAnsiTheme="majorHAnsi" w:cs="Arial"/>
          <w:b/>
          <w:bCs/>
          <w:color w:val="000000"/>
          <w:sz w:val="40"/>
          <w:szCs w:val="40"/>
          <w:highlight w:val="red"/>
        </w:rPr>
      </w:pPr>
    </w:p>
    <w:p w:rsidR="002022DF" w:rsidRPr="00C81ACD" w:rsidRDefault="002022DF" w:rsidP="002022DF">
      <w:pPr>
        <w:autoSpaceDE w:val="0"/>
        <w:autoSpaceDN w:val="0"/>
        <w:adjustRightInd w:val="0"/>
        <w:jc w:val="center"/>
        <w:rPr>
          <w:rFonts w:asciiTheme="majorHAnsi" w:hAnsiTheme="majorHAnsi"/>
          <w:b/>
          <w:bCs/>
          <w:color w:val="000000"/>
        </w:rPr>
      </w:pPr>
      <w:r w:rsidRPr="00C81ACD">
        <w:rPr>
          <w:rFonts w:asciiTheme="majorHAnsi" w:hAnsiTheme="majorHAnsi"/>
          <w:b/>
          <w:bCs/>
          <w:color w:val="000000"/>
        </w:rPr>
        <w:t>PATTO DI INTEGRITÀ IN MATERIA DI CONTRATTI PUBBLICI</w:t>
      </w:r>
    </w:p>
    <w:p w:rsidR="002022DF" w:rsidRPr="00C81ACD" w:rsidRDefault="002022DF" w:rsidP="002022DF">
      <w:pPr>
        <w:autoSpaceDE w:val="0"/>
        <w:autoSpaceDN w:val="0"/>
        <w:adjustRightInd w:val="0"/>
        <w:rPr>
          <w:rFonts w:asciiTheme="majorHAnsi" w:hAnsiTheme="majorHAnsi"/>
          <w:b/>
          <w:bCs/>
          <w:color w:val="000000"/>
        </w:rPr>
      </w:pPr>
    </w:p>
    <w:p w:rsidR="002022DF" w:rsidRPr="00C81ACD" w:rsidRDefault="002022DF" w:rsidP="002022DF">
      <w:pPr>
        <w:autoSpaceDE w:val="0"/>
        <w:autoSpaceDN w:val="0"/>
        <w:adjustRightInd w:val="0"/>
        <w:spacing w:line="360" w:lineRule="auto"/>
        <w:rPr>
          <w:rFonts w:asciiTheme="majorHAnsi" w:hAnsiTheme="majorHAnsi"/>
          <w:bCs/>
          <w:color w:val="000000"/>
        </w:rPr>
      </w:pPr>
      <w:r w:rsidRPr="00C81ACD">
        <w:rPr>
          <w:rFonts w:asciiTheme="majorHAnsi" w:hAnsiTheme="majorHAnsi"/>
          <w:bCs/>
          <w:color w:val="000000"/>
        </w:rPr>
        <w:t>Il/La sottoscritto/a _______________________________________________________________________________________________</w:t>
      </w:r>
    </w:p>
    <w:p w:rsidR="002022DF" w:rsidRPr="00C81ACD" w:rsidRDefault="002022DF" w:rsidP="002022DF">
      <w:pPr>
        <w:autoSpaceDE w:val="0"/>
        <w:autoSpaceDN w:val="0"/>
        <w:adjustRightInd w:val="0"/>
        <w:spacing w:line="360" w:lineRule="auto"/>
        <w:rPr>
          <w:rFonts w:asciiTheme="majorHAnsi" w:hAnsiTheme="majorHAnsi"/>
          <w:bCs/>
          <w:color w:val="000000"/>
        </w:rPr>
      </w:pPr>
      <w:r w:rsidRPr="00C81ACD">
        <w:rPr>
          <w:rFonts w:asciiTheme="majorHAnsi" w:hAnsiTheme="majorHAnsi"/>
          <w:bCs/>
          <w:color w:val="000000"/>
        </w:rPr>
        <w:t>nato a ____________________________________________  (Prov. _____________) il _________________________________________</w:t>
      </w:r>
    </w:p>
    <w:p w:rsidR="002022DF" w:rsidRPr="00C81ACD" w:rsidRDefault="002022DF" w:rsidP="002022DF">
      <w:pPr>
        <w:autoSpaceDE w:val="0"/>
        <w:autoSpaceDN w:val="0"/>
        <w:adjustRightInd w:val="0"/>
        <w:spacing w:line="360" w:lineRule="auto"/>
        <w:rPr>
          <w:rFonts w:asciiTheme="majorHAnsi" w:hAnsiTheme="majorHAnsi"/>
          <w:bCs/>
          <w:color w:val="000000"/>
        </w:rPr>
      </w:pPr>
      <w:r w:rsidRPr="00C81ACD">
        <w:rPr>
          <w:rFonts w:asciiTheme="majorHAnsi" w:hAnsiTheme="majorHAnsi"/>
          <w:bCs/>
          <w:color w:val="000000"/>
        </w:rPr>
        <w:t>e residente a_________________________________________________ in via ________________________________n.____________,</w:t>
      </w:r>
    </w:p>
    <w:p w:rsidR="002022DF" w:rsidRPr="00C81ACD" w:rsidRDefault="002022DF" w:rsidP="002022DF">
      <w:pPr>
        <w:autoSpaceDE w:val="0"/>
        <w:autoSpaceDN w:val="0"/>
        <w:adjustRightInd w:val="0"/>
        <w:spacing w:line="360" w:lineRule="auto"/>
        <w:rPr>
          <w:rFonts w:asciiTheme="majorHAnsi" w:hAnsiTheme="majorHAnsi"/>
          <w:bCs/>
          <w:color w:val="000000"/>
        </w:rPr>
      </w:pPr>
      <w:r w:rsidRPr="00C81ACD">
        <w:rPr>
          <w:rFonts w:asciiTheme="majorHAnsi" w:hAnsiTheme="majorHAnsi"/>
          <w:bCs/>
          <w:color w:val="000000"/>
        </w:rPr>
        <w:t>in qualità di _______________________________________________________________________________________________________</w:t>
      </w:r>
    </w:p>
    <w:p w:rsidR="002022DF" w:rsidRPr="00C81ACD" w:rsidRDefault="002022DF" w:rsidP="002022DF">
      <w:pPr>
        <w:tabs>
          <w:tab w:val="center" w:pos="5103"/>
        </w:tabs>
        <w:autoSpaceDE w:val="0"/>
        <w:autoSpaceDN w:val="0"/>
        <w:adjustRightInd w:val="0"/>
        <w:spacing w:line="360" w:lineRule="auto"/>
        <w:rPr>
          <w:rFonts w:asciiTheme="majorHAnsi" w:hAnsiTheme="majorHAnsi"/>
          <w:bCs/>
          <w:i/>
          <w:color w:val="000000"/>
        </w:rPr>
      </w:pPr>
      <w:r w:rsidRPr="00C81ACD">
        <w:rPr>
          <w:rFonts w:asciiTheme="majorHAnsi" w:hAnsiTheme="majorHAnsi"/>
          <w:bCs/>
          <w:color w:val="000000"/>
        </w:rPr>
        <w:tab/>
      </w:r>
      <w:r w:rsidRPr="00C81ACD">
        <w:rPr>
          <w:rFonts w:asciiTheme="majorHAnsi" w:hAnsiTheme="majorHAnsi"/>
          <w:bCs/>
          <w:i/>
          <w:color w:val="000000"/>
        </w:rPr>
        <w:t>(Legale rappresentante, procuratore, ecc.)</w:t>
      </w:r>
    </w:p>
    <w:p w:rsidR="002022DF" w:rsidRPr="00C81ACD" w:rsidRDefault="002022DF" w:rsidP="002022DF">
      <w:pPr>
        <w:autoSpaceDE w:val="0"/>
        <w:autoSpaceDN w:val="0"/>
        <w:adjustRightInd w:val="0"/>
        <w:spacing w:line="360" w:lineRule="auto"/>
        <w:rPr>
          <w:rFonts w:asciiTheme="majorHAnsi" w:hAnsiTheme="majorHAnsi"/>
          <w:bCs/>
          <w:color w:val="000000"/>
        </w:rPr>
      </w:pPr>
      <w:r w:rsidRPr="00C81ACD">
        <w:rPr>
          <w:rFonts w:asciiTheme="majorHAnsi" w:hAnsiTheme="majorHAnsi"/>
          <w:bCs/>
          <w:color w:val="000000"/>
        </w:rPr>
        <w:t>della Ditta/Società ________________________________________________________________________________________________</w:t>
      </w:r>
    </w:p>
    <w:p w:rsidR="002022DF" w:rsidRPr="00C81ACD" w:rsidRDefault="002022DF" w:rsidP="002022DF">
      <w:pPr>
        <w:autoSpaceDE w:val="0"/>
        <w:autoSpaceDN w:val="0"/>
        <w:adjustRightInd w:val="0"/>
        <w:spacing w:line="360" w:lineRule="auto"/>
        <w:jc w:val="both"/>
        <w:rPr>
          <w:rFonts w:asciiTheme="majorHAnsi" w:hAnsiTheme="majorHAnsi"/>
          <w:bCs/>
          <w:color w:val="000000"/>
        </w:rPr>
      </w:pPr>
      <w:r w:rsidRPr="00C81ACD">
        <w:rPr>
          <w:rFonts w:asciiTheme="majorHAnsi" w:hAnsiTheme="majorHAnsi"/>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C81ACD">
            <w:rPr>
              <w:rFonts w:asciiTheme="majorHAnsi" w:hAnsiTheme="majorHAnsi"/>
              <w:bCs/>
              <w:color w:val="000000"/>
            </w:rPr>
            <w:t>LA STIPULA</w:t>
          </w:r>
        </w:smartTag>
        <w:r w:rsidRPr="00C81ACD">
          <w:rPr>
            <w:rFonts w:asciiTheme="majorHAnsi" w:hAnsiTheme="majorHAnsi"/>
            <w:bCs/>
            <w:color w:val="000000"/>
          </w:rPr>
          <w:t xml:space="preserve"> DI</w:t>
        </w:r>
      </w:smartTag>
      <w:r w:rsidRPr="00C81ACD">
        <w:rPr>
          <w:rFonts w:asciiTheme="majorHAnsi" w:hAnsiTheme="majorHAnsi"/>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C81ACD" w:rsidRDefault="002022DF" w:rsidP="002022DF">
      <w:pPr>
        <w:autoSpaceDE w:val="0"/>
        <w:autoSpaceDN w:val="0"/>
        <w:adjustRightInd w:val="0"/>
        <w:spacing w:line="360" w:lineRule="auto"/>
        <w:jc w:val="center"/>
        <w:rPr>
          <w:rFonts w:asciiTheme="majorHAnsi" w:hAnsiTheme="majorHAnsi"/>
          <w:bCs/>
          <w:color w:val="000000"/>
        </w:rPr>
      </w:pPr>
      <w:r w:rsidRPr="00C81ACD">
        <w:rPr>
          <w:rFonts w:asciiTheme="majorHAnsi" w:hAnsiTheme="majorHAnsi"/>
          <w:bCs/>
          <w:color w:val="000000"/>
        </w:rPr>
        <w:t>DICHIARA</w:t>
      </w:r>
    </w:p>
    <w:p w:rsidR="002022DF" w:rsidRPr="00C81ACD" w:rsidRDefault="002022DF" w:rsidP="002022DF">
      <w:pPr>
        <w:autoSpaceDE w:val="0"/>
        <w:autoSpaceDN w:val="0"/>
        <w:adjustRightInd w:val="0"/>
        <w:spacing w:line="360" w:lineRule="auto"/>
        <w:jc w:val="both"/>
        <w:rPr>
          <w:rFonts w:asciiTheme="majorHAnsi" w:hAnsiTheme="majorHAnsi"/>
          <w:bCs/>
          <w:color w:val="000000"/>
        </w:rPr>
      </w:pPr>
      <w:r w:rsidRPr="00C81ACD">
        <w:rPr>
          <w:rFonts w:asciiTheme="majorHAnsi" w:hAnsiTheme="majorHAnsi"/>
          <w:bCs/>
          <w:color w:val="000000"/>
        </w:rPr>
        <w:t>DI ACCETTARE IL SEGUENTE PATTO D’INTEGRITA’ APPROVATO DALL’ENTE PER LA GESTIONE ACCENTRATA DEI SERVIZI CONDIVISI CON DECRETO N. 71 DEL 09.12.2015.</w:t>
      </w:r>
    </w:p>
    <w:p w:rsidR="002022DF" w:rsidRPr="00C81ACD" w:rsidRDefault="002022DF" w:rsidP="002022DF">
      <w:pPr>
        <w:autoSpaceDE w:val="0"/>
        <w:autoSpaceDN w:val="0"/>
        <w:adjustRightInd w:val="0"/>
        <w:spacing w:line="360" w:lineRule="auto"/>
        <w:jc w:val="center"/>
        <w:rPr>
          <w:rFonts w:asciiTheme="majorHAnsi" w:hAnsiTheme="majorHAnsi"/>
          <w:color w:val="000000"/>
        </w:rPr>
      </w:pPr>
      <w:r w:rsidRPr="00C81ACD">
        <w:rPr>
          <w:rFonts w:asciiTheme="majorHAnsi" w:hAnsiTheme="majorHAnsi"/>
          <w:bCs/>
          <w:color w:val="000000"/>
        </w:rPr>
        <w:t>“</w:t>
      </w:r>
      <w:r w:rsidRPr="00C81ACD">
        <w:rPr>
          <w:rFonts w:asciiTheme="majorHAnsi" w:hAnsiTheme="majorHAnsi"/>
          <w:b/>
          <w:bCs/>
          <w:color w:val="000000"/>
        </w:rPr>
        <w:t>PATTO D’INTEGRITA’ IN MATERIA DI CONTRATTI PUBBLICI”</w:t>
      </w:r>
    </w:p>
    <w:p w:rsidR="002022DF" w:rsidRPr="00C81ACD" w:rsidRDefault="002022DF" w:rsidP="002022DF">
      <w:pPr>
        <w:autoSpaceDE w:val="0"/>
        <w:autoSpaceDN w:val="0"/>
        <w:adjustRightInd w:val="0"/>
        <w:rPr>
          <w:rFonts w:asciiTheme="majorHAnsi" w:hAnsiTheme="majorHAnsi"/>
          <w:b/>
          <w:bCs/>
          <w:color w:val="000000"/>
        </w:rPr>
      </w:pPr>
      <w:r w:rsidRPr="00C81ACD">
        <w:rPr>
          <w:rFonts w:asciiTheme="majorHAnsi" w:hAnsiTheme="majorHAnsi"/>
          <w:b/>
          <w:bCs/>
          <w:color w:val="000000"/>
        </w:rPr>
        <w:t>ART. 1 – FINALITÀ</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C81ACD" w:rsidRDefault="002022DF" w:rsidP="002022DF">
      <w:pPr>
        <w:autoSpaceDE w:val="0"/>
        <w:autoSpaceDN w:val="0"/>
        <w:adjustRightInd w:val="0"/>
        <w:jc w:val="both"/>
        <w:rPr>
          <w:rFonts w:asciiTheme="majorHAnsi" w:hAnsiTheme="majorHAnsi"/>
          <w:b/>
          <w:bCs/>
          <w:color w:val="000000"/>
        </w:rPr>
      </w:pPr>
      <w:r w:rsidRPr="00C81ACD">
        <w:rPr>
          <w:rFonts w:asciiTheme="majorHAnsi" w:hAnsiTheme="majorHAnsi"/>
          <w:b/>
          <w:bCs/>
          <w:color w:val="000000"/>
        </w:rPr>
        <w:t>ART. 2 – AMBITO DI APPLICAZIONE</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1. Il presente Patto d’Integrità regola i comportamenti degli O.E. e dei dipendenti dell’EGAS nell’ambito</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 xml:space="preserve">delle procedure di affidamento e gestione degli appalti di servizi e forniture di cui al D. </w:t>
      </w:r>
      <w:proofErr w:type="spellStart"/>
      <w:r w:rsidRPr="00C81ACD">
        <w:rPr>
          <w:rFonts w:asciiTheme="majorHAnsi" w:hAnsiTheme="majorHAnsi"/>
          <w:bCs/>
          <w:color w:val="000000"/>
        </w:rPr>
        <w:t>Lgs</w:t>
      </w:r>
      <w:proofErr w:type="spellEnd"/>
      <w:r w:rsidRPr="00C81ACD">
        <w:rPr>
          <w:rFonts w:asciiTheme="majorHAnsi" w:hAnsiTheme="majorHAnsi"/>
          <w:bCs/>
          <w:color w:val="000000"/>
        </w:rPr>
        <w:t>. n. 50/2016.</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3. L’espressa accettazione dello stesso costituisce condizione di ammissione alle procedure di affidamento; tale condizione deve essere esplicitamente prevista nei bandi di gara e nelle lettere invito.</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5. Per i consorzi ordinari o raggruppamenti temporanei l’obbligo riguarda tutti i consorziati o partecipanti al raggruppamento o consorzio.</w:t>
      </w:r>
    </w:p>
    <w:p w:rsidR="002022DF" w:rsidRPr="00C81ACD" w:rsidRDefault="002022DF" w:rsidP="002022DF">
      <w:pPr>
        <w:autoSpaceDE w:val="0"/>
        <w:autoSpaceDN w:val="0"/>
        <w:adjustRightInd w:val="0"/>
        <w:jc w:val="both"/>
        <w:rPr>
          <w:rFonts w:asciiTheme="majorHAnsi" w:hAnsiTheme="majorHAnsi"/>
          <w:b/>
          <w:bCs/>
          <w:color w:val="000000"/>
        </w:rPr>
      </w:pPr>
      <w:r w:rsidRPr="00C81ACD">
        <w:rPr>
          <w:rFonts w:asciiTheme="majorHAnsi" w:hAnsiTheme="majorHAnsi"/>
          <w:b/>
          <w:bCs/>
          <w:color w:val="000000"/>
        </w:rPr>
        <w:t>ART. 3 – OBBLIGHI DEGLI OPERATORI ECONOMICI NEI CONFRONTI DELLA STAZIONE APPALTANTE</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1. In sede di affidamento di contratti di servizi e forniture l’O.E.:</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a) si obbliga a non ricorrere ad alcuna mediazione o altra opera di terzi finalizzata all’aggiudicazione e/o gestione del contratto;</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C81ACD">
        <w:rPr>
          <w:rFonts w:asciiTheme="majorHAnsi" w:hAnsiTheme="majorHAnsi"/>
          <w:bCs/>
          <w:color w:val="000000"/>
        </w:rPr>
        <w:lastRenderedPageBreak/>
        <w:t>si è accordato e non si accorderà con altri partecipanti alle procedure per limitare con mezzi illeciti la concorrenza;</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 xml:space="preserve">d) di non essere nelle condizioni di cui all’art.42 del </w:t>
      </w:r>
      <w:proofErr w:type="spellStart"/>
      <w:r w:rsidRPr="00C81ACD">
        <w:rPr>
          <w:rFonts w:asciiTheme="majorHAnsi" w:hAnsiTheme="majorHAnsi"/>
          <w:bCs/>
          <w:color w:val="000000"/>
        </w:rPr>
        <w:t>D.Lgs.</w:t>
      </w:r>
      <w:proofErr w:type="spellEnd"/>
      <w:r w:rsidRPr="00C81ACD">
        <w:rPr>
          <w:rFonts w:asciiTheme="majorHAnsi" w:hAnsiTheme="majorHAnsi"/>
          <w:bCs/>
          <w:color w:val="000000"/>
        </w:rPr>
        <w:t xml:space="preserve"> n.50/2016;</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g) assicura di collaborare con le forze di polizia, denunciando ogni tentativo di estorsione, intimidazione o condizionamento di natura criminale.</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C81ACD" w:rsidRDefault="002022DF" w:rsidP="002022DF">
      <w:pPr>
        <w:autoSpaceDE w:val="0"/>
        <w:autoSpaceDN w:val="0"/>
        <w:adjustRightInd w:val="0"/>
        <w:jc w:val="both"/>
        <w:rPr>
          <w:rFonts w:asciiTheme="majorHAnsi" w:hAnsiTheme="majorHAnsi"/>
          <w:b/>
          <w:bCs/>
          <w:color w:val="000000"/>
        </w:rPr>
      </w:pPr>
      <w:r w:rsidRPr="00C81ACD">
        <w:rPr>
          <w:rFonts w:asciiTheme="majorHAnsi" w:hAnsiTheme="majorHAnsi"/>
          <w:b/>
          <w:bCs/>
          <w:color w:val="000000"/>
        </w:rPr>
        <w:t>ART. 4 – OBBLIGHI DELL’AMMINISTRAZIONE AGGIUDICATRICE.</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3. L’Amministrazione aggiudicatrice pubblica sul proprio sito internet i dati riguardanti la procedura di affidamento, ai sensi della normativa in materia di trasparenza.</w:t>
      </w:r>
    </w:p>
    <w:p w:rsidR="002022DF" w:rsidRPr="00C81ACD" w:rsidRDefault="002022DF" w:rsidP="002022DF">
      <w:pPr>
        <w:autoSpaceDE w:val="0"/>
        <w:autoSpaceDN w:val="0"/>
        <w:adjustRightInd w:val="0"/>
        <w:jc w:val="both"/>
        <w:rPr>
          <w:rFonts w:asciiTheme="majorHAnsi" w:hAnsiTheme="majorHAnsi"/>
          <w:b/>
          <w:bCs/>
          <w:color w:val="000000"/>
        </w:rPr>
      </w:pPr>
      <w:r w:rsidRPr="00C81ACD">
        <w:rPr>
          <w:rFonts w:asciiTheme="majorHAnsi" w:hAnsiTheme="majorHAnsi"/>
          <w:b/>
          <w:bCs/>
          <w:color w:val="000000"/>
        </w:rPr>
        <w:t>ART. 5 – VIOLAZIONE DEL PATTO D’INTEGRITÀ</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1. La violazione è dichiarata in esito ad un procedimento di verifica in cui venga garantito adeguato contradditorio con l’O.E. interessato.</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a) l’esclusione dalla procedura di affidamento</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b) la risoluzione di diritto del contratto</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4. L’Amministrazione aggiudicatrice segnala agli Enti del Servizio Sanitario Regionale di cui alla L.R. n.</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5. In ogni caso, alla dichiarazione di violazione consegue la segnalazione del fatto all’Autorità Nazionale Anticorruzione ed alle competenti autorità.</w:t>
      </w:r>
    </w:p>
    <w:p w:rsidR="002022DF" w:rsidRPr="00C81ACD" w:rsidRDefault="002022DF" w:rsidP="002022DF">
      <w:pPr>
        <w:autoSpaceDE w:val="0"/>
        <w:autoSpaceDN w:val="0"/>
        <w:adjustRightInd w:val="0"/>
        <w:jc w:val="both"/>
        <w:rPr>
          <w:rFonts w:asciiTheme="majorHAnsi" w:hAnsiTheme="majorHAnsi"/>
          <w:b/>
          <w:bCs/>
          <w:color w:val="000000"/>
        </w:rPr>
      </w:pPr>
      <w:r w:rsidRPr="00C81ACD">
        <w:rPr>
          <w:rFonts w:asciiTheme="majorHAnsi" w:hAnsiTheme="majorHAnsi"/>
          <w:b/>
          <w:bCs/>
          <w:color w:val="000000"/>
        </w:rPr>
        <w:t>ART. 7 – EFFICACIA DEL PATTO D’INTEGRITÀ</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1. Il presente Patto di integrità e le sanzioni applicabili resteranno in vigore sino alla completa esecuzione del contratto assegnato a seguito della procedura di affidamento.</w:t>
      </w:r>
    </w:p>
    <w:p w:rsidR="002022DF" w:rsidRPr="00C81ACD" w:rsidRDefault="002022DF" w:rsidP="002022DF">
      <w:pPr>
        <w:autoSpaceDE w:val="0"/>
        <w:autoSpaceDN w:val="0"/>
        <w:adjustRightInd w:val="0"/>
        <w:jc w:val="both"/>
        <w:rPr>
          <w:rFonts w:asciiTheme="majorHAnsi" w:hAnsiTheme="majorHAnsi"/>
          <w:b/>
          <w:bCs/>
          <w:color w:val="000000"/>
        </w:rPr>
      </w:pPr>
      <w:r w:rsidRPr="00C81ACD">
        <w:rPr>
          <w:rFonts w:asciiTheme="majorHAnsi" w:hAnsiTheme="majorHAnsi"/>
          <w:b/>
          <w:bCs/>
          <w:color w:val="000000"/>
        </w:rPr>
        <w:t>ART. 8 – NORMA FINALE</w:t>
      </w:r>
    </w:p>
    <w:p w:rsidR="002022DF" w:rsidRPr="00C81ACD" w:rsidRDefault="002022DF" w:rsidP="002022DF">
      <w:pPr>
        <w:autoSpaceDE w:val="0"/>
        <w:autoSpaceDN w:val="0"/>
        <w:adjustRightInd w:val="0"/>
        <w:jc w:val="both"/>
        <w:rPr>
          <w:rFonts w:asciiTheme="majorHAnsi" w:hAnsiTheme="majorHAnsi"/>
          <w:bCs/>
          <w:color w:val="000000"/>
        </w:rPr>
      </w:pPr>
      <w:r w:rsidRPr="00C81ACD">
        <w:rPr>
          <w:rFonts w:asciiTheme="majorHAnsi" w:hAnsiTheme="majorHAnsi"/>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C81ACD" w:rsidRDefault="002022DF" w:rsidP="002022DF">
      <w:pPr>
        <w:autoSpaceDE w:val="0"/>
        <w:autoSpaceDN w:val="0"/>
        <w:adjustRightInd w:val="0"/>
        <w:spacing w:line="360" w:lineRule="auto"/>
        <w:jc w:val="both"/>
        <w:rPr>
          <w:rFonts w:asciiTheme="majorHAnsi" w:hAnsiTheme="majorHAnsi"/>
          <w:bCs/>
          <w:color w:val="000000"/>
          <w:sz w:val="22"/>
          <w:szCs w:val="22"/>
        </w:rPr>
      </w:pPr>
    </w:p>
    <w:p w:rsidR="002022DF" w:rsidRPr="00C81ACD" w:rsidRDefault="002022DF" w:rsidP="002022DF">
      <w:pPr>
        <w:autoSpaceDE w:val="0"/>
        <w:autoSpaceDN w:val="0"/>
        <w:adjustRightInd w:val="0"/>
        <w:spacing w:line="360" w:lineRule="auto"/>
        <w:jc w:val="both"/>
        <w:rPr>
          <w:rFonts w:asciiTheme="majorHAnsi" w:hAnsiTheme="majorHAnsi"/>
          <w:bCs/>
          <w:color w:val="000000"/>
          <w:sz w:val="22"/>
          <w:szCs w:val="22"/>
        </w:rPr>
      </w:pPr>
      <w:r w:rsidRPr="00C81ACD">
        <w:rPr>
          <w:rFonts w:asciiTheme="majorHAnsi" w:hAnsiTheme="majorHAnsi"/>
          <w:bCs/>
          <w:color w:val="000000"/>
          <w:sz w:val="22"/>
          <w:szCs w:val="22"/>
        </w:rPr>
        <w:t>Data, _____________________________________</w:t>
      </w:r>
    </w:p>
    <w:p w:rsidR="002022DF" w:rsidRPr="00C81ACD" w:rsidRDefault="002022DF" w:rsidP="002022DF">
      <w:pPr>
        <w:tabs>
          <w:tab w:val="center" w:pos="6804"/>
        </w:tabs>
        <w:autoSpaceDE w:val="0"/>
        <w:autoSpaceDN w:val="0"/>
        <w:adjustRightInd w:val="0"/>
        <w:spacing w:line="360" w:lineRule="auto"/>
        <w:jc w:val="both"/>
        <w:rPr>
          <w:rFonts w:asciiTheme="majorHAnsi" w:hAnsiTheme="majorHAnsi"/>
          <w:bCs/>
          <w:color w:val="000000"/>
        </w:rPr>
      </w:pPr>
      <w:r w:rsidRPr="00C81ACD">
        <w:rPr>
          <w:rFonts w:asciiTheme="majorHAnsi" w:hAnsiTheme="majorHAnsi"/>
          <w:bCs/>
          <w:color w:val="000000"/>
        </w:rPr>
        <w:tab/>
        <w:t>_______________________________________________</w:t>
      </w:r>
    </w:p>
    <w:p w:rsidR="002022DF" w:rsidRPr="00C81ACD" w:rsidRDefault="002022DF" w:rsidP="002022DF">
      <w:pPr>
        <w:pStyle w:val="Corpodeltesto2"/>
        <w:spacing w:after="0" w:line="240" w:lineRule="auto"/>
        <w:rPr>
          <w:rFonts w:asciiTheme="majorHAnsi" w:hAnsiTheme="majorHAnsi"/>
          <w:b/>
          <w:sz w:val="28"/>
          <w:szCs w:val="28"/>
          <w:u w:val="single"/>
        </w:rPr>
      </w:pPr>
      <w:r w:rsidRPr="00C81ACD">
        <w:rPr>
          <w:rFonts w:asciiTheme="majorHAnsi" w:hAnsiTheme="majorHAnsi"/>
          <w:bCs/>
          <w:color w:val="000000"/>
        </w:rPr>
        <w:tab/>
      </w:r>
      <w:r w:rsidRPr="00C81ACD">
        <w:rPr>
          <w:rFonts w:asciiTheme="majorHAnsi" w:hAnsiTheme="majorHAnsi"/>
          <w:bCs/>
          <w:i/>
          <w:color w:val="000000"/>
          <w:sz w:val="16"/>
          <w:szCs w:val="16"/>
        </w:rPr>
        <w:t>Firma del Legale rappresentante, procuratore, ecc.</w:t>
      </w:r>
    </w:p>
    <w:p w:rsidR="002022DF" w:rsidRPr="00C81ACD" w:rsidRDefault="002022DF" w:rsidP="00087C8F">
      <w:pPr>
        <w:pStyle w:val="Corpodeltesto2"/>
        <w:spacing w:after="0" w:line="240" w:lineRule="auto"/>
        <w:rPr>
          <w:rFonts w:asciiTheme="majorHAnsi" w:hAnsiTheme="majorHAnsi"/>
          <w:b/>
          <w:sz w:val="28"/>
          <w:szCs w:val="28"/>
          <w:u w:val="single"/>
        </w:rPr>
      </w:pPr>
    </w:p>
    <w:p w:rsidR="00C86214" w:rsidRPr="00C81ACD" w:rsidRDefault="00C86214" w:rsidP="00087C8F">
      <w:pPr>
        <w:pStyle w:val="Corpodeltesto2"/>
        <w:spacing w:after="0" w:line="240" w:lineRule="auto"/>
        <w:rPr>
          <w:rFonts w:asciiTheme="majorHAnsi" w:hAnsiTheme="majorHAnsi" w:cs="Tahoma"/>
          <w:b/>
          <w:sz w:val="28"/>
          <w:szCs w:val="28"/>
          <w:u w:val="single"/>
        </w:rPr>
      </w:pPr>
    </w:p>
    <w:p w:rsidR="00087C8F" w:rsidRPr="00C81ACD" w:rsidRDefault="00087C8F" w:rsidP="00087C8F">
      <w:pPr>
        <w:pStyle w:val="Corpodeltesto2"/>
        <w:spacing w:after="0" w:line="240" w:lineRule="auto"/>
        <w:rPr>
          <w:rFonts w:asciiTheme="majorHAnsi" w:hAnsiTheme="majorHAnsi" w:cs="Tahoma"/>
          <w:b/>
          <w:sz w:val="28"/>
          <w:szCs w:val="28"/>
          <w:u w:val="single"/>
        </w:rPr>
      </w:pPr>
      <w:r w:rsidRPr="00C81ACD">
        <w:rPr>
          <w:rFonts w:asciiTheme="majorHAnsi" w:hAnsiTheme="majorHAnsi" w:cs="Tahoma"/>
          <w:b/>
          <w:sz w:val="28"/>
          <w:szCs w:val="28"/>
          <w:u w:val="single"/>
        </w:rPr>
        <w:t>Fac-simile “Allegato C”</w:t>
      </w:r>
    </w:p>
    <w:p w:rsidR="00087C8F" w:rsidRPr="00C81ACD" w:rsidRDefault="00087C8F" w:rsidP="00087C8F">
      <w:pPr>
        <w:pStyle w:val="Corpodeltesto2"/>
        <w:spacing w:after="0" w:line="240" w:lineRule="auto"/>
        <w:rPr>
          <w:rFonts w:asciiTheme="majorHAnsi" w:hAnsiTheme="majorHAnsi"/>
          <w:b/>
          <w:sz w:val="28"/>
          <w:szCs w:val="28"/>
          <w:u w:val="single"/>
        </w:rPr>
      </w:pPr>
    </w:p>
    <w:p w:rsidR="00087C8F" w:rsidRPr="00C81ACD" w:rsidRDefault="00087C8F" w:rsidP="00087C8F">
      <w:pPr>
        <w:pStyle w:val="Corpodeltesto2"/>
        <w:spacing w:after="0" w:line="240" w:lineRule="auto"/>
        <w:rPr>
          <w:rFonts w:asciiTheme="majorHAnsi" w:hAnsiTheme="majorHAnsi"/>
          <w:b/>
          <w:u w:val="single"/>
        </w:rPr>
      </w:pPr>
      <w:r w:rsidRPr="00C81ACD">
        <w:rPr>
          <w:rFonts w:asciiTheme="majorHAnsi" w:eastAsia="SimSun" w:hAnsiTheme="majorHAnsi" w:cs="Tahoma"/>
          <w:b/>
          <w:bCs/>
          <w:u w:val="single"/>
        </w:rPr>
        <w:t>Informativa ai sensi dell'art. 13 del Codice della Privacy:</w:t>
      </w:r>
    </w:p>
    <w:p w:rsidR="00087C8F" w:rsidRPr="00C81ACD" w:rsidRDefault="00087C8F" w:rsidP="00087C8F">
      <w:pPr>
        <w:pStyle w:val="Corpodeltesto2"/>
        <w:spacing w:after="0" w:line="240" w:lineRule="auto"/>
        <w:rPr>
          <w:rFonts w:asciiTheme="majorHAnsi" w:hAnsiTheme="majorHAnsi"/>
          <w:b/>
          <w:sz w:val="28"/>
          <w:szCs w:val="28"/>
          <w:u w:val="single"/>
        </w:rPr>
      </w:pP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 xml:space="preserve">Ai sensi dell'art. 13 del </w:t>
      </w:r>
      <w:proofErr w:type="spellStart"/>
      <w:r w:rsidRPr="00C81ACD">
        <w:rPr>
          <w:rFonts w:asciiTheme="majorHAnsi" w:eastAsia="SimSun" w:hAnsiTheme="majorHAnsi" w:cs="Tahoma"/>
          <w:bCs/>
          <w:sz w:val="16"/>
          <w:szCs w:val="16"/>
        </w:rPr>
        <w:t>D.Lgs.</w:t>
      </w:r>
      <w:proofErr w:type="spellEnd"/>
      <w:r w:rsidRPr="00C81ACD">
        <w:rPr>
          <w:rFonts w:asciiTheme="majorHAnsi" w:eastAsia="SimSun" w:hAnsiTheme="majorHAnsi" w:cs="Tahoma"/>
          <w:bCs/>
          <w:sz w:val="16"/>
          <w:szCs w:val="16"/>
        </w:rPr>
        <w:t xml:space="preserve"> 196/2003 ad oggetto "Codice in materia di Protezione dei Dati Personali", si comunicano le seguenti informazioni al fine del trattamento dei dati richiesti:</w:t>
      </w:r>
    </w:p>
    <w:p w:rsidR="00087C8F" w:rsidRPr="00C81ACD" w:rsidRDefault="00087C8F" w:rsidP="00087C8F">
      <w:pPr>
        <w:jc w:val="both"/>
        <w:rPr>
          <w:rFonts w:asciiTheme="majorHAnsi" w:eastAsia="SimSun" w:hAnsiTheme="majorHAnsi" w:cs="Tahoma"/>
          <w:bCs/>
          <w:sz w:val="16"/>
          <w:szCs w:val="16"/>
        </w:rPr>
      </w:pP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Finalità del trattamento</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C81ACD" w:rsidRDefault="00087C8F" w:rsidP="00087C8F">
      <w:pPr>
        <w:pStyle w:val="Corpodeltesto2"/>
        <w:spacing w:after="0" w:line="240" w:lineRule="auto"/>
        <w:rPr>
          <w:rFonts w:asciiTheme="majorHAnsi" w:hAnsiTheme="majorHAnsi"/>
          <w:b/>
          <w:sz w:val="28"/>
          <w:szCs w:val="28"/>
          <w:u w:val="single"/>
        </w:rPr>
      </w:pP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 xml:space="preserve">Modalità di trattamento </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C81ACD" w:rsidRDefault="00087C8F" w:rsidP="00087C8F">
      <w:pPr>
        <w:jc w:val="both"/>
        <w:rPr>
          <w:rFonts w:asciiTheme="majorHAnsi" w:eastAsia="SimSun" w:hAnsiTheme="majorHAnsi" w:cs="Tahoma"/>
          <w:bCs/>
          <w:sz w:val="16"/>
          <w:szCs w:val="16"/>
        </w:rPr>
      </w:pP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Natura obbligatoria</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Tutti i dati richiesti sono obbligatori.</w:t>
      </w:r>
    </w:p>
    <w:p w:rsidR="00087C8F" w:rsidRPr="00C81ACD" w:rsidRDefault="00087C8F" w:rsidP="00087C8F">
      <w:pPr>
        <w:jc w:val="both"/>
        <w:rPr>
          <w:rFonts w:asciiTheme="majorHAnsi" w:eastAsia="SimSun" w:hAnsiTheme="majorHAnsi" w:cs="Tahoma"/>
          <w:bCs/>
          <w:sz w:val="16"/>
          <w:szCs w:val="16"/>
        </w:rPr>
      </w:pP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Conseguenza del rifiuto dei dati</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In caso di mancato inserimento di uno o più dati obbligatori l’interessato non potrà godere del servizio richiesto.</w:t>
      </w:r>
    </w:p>
    <w:p w:rsidR="00087C8F" w:rsidRPr="00C81ACD" w:rsidRDefault="00087C8F" w:rsidP="00087C8F">
      <w:pPr>
        <w:jc w:val="both"/>
        <w:rPr>
          <w:rFonts w:asciiTheme="majorHAnsi" w:eastAsia="SimSun" w:hAnsiTheme="majorHAnsi" w:cs="Tahoma"/>
          <w:bCs/>
          <w:sz w:val="16"/>
          <w:szCs w:val="16"/>
        </w:rPr>
      </w:pPr>
    </w:p>
    <w:p w:rsidR="00087C8F" w:rsidRPr="00C81ACD" w:rsidRDefault="00087C8F" w:rsidP="00087C8F">
      <w:pPr>
        <w:pStyle w:val="Titolo1"/>
        <w:rPr>
          <w:rFonts w:asciiTheme="majorHAnsi" w:hAnsiTheme="majorHAnsi" w:cs="Tahoma"/>
          <w:b w:val="0"/>
          <w:bCs w:val="0"/>
          <w:sz w:val="16"/>
          <w:szCs w:val="16"/>
        </w:rPr>
      </w:pPr>
      <w:r w:rsidRPr="00C81ACD">
        <w:rPr>
          <w:rFonts w:asciiTheme="majorHAnsi" w:hAnsiTheme="majorHAnsi" w:cs="Tahoma"/>
          <w:b w:val="0"/>
          <w:bCs w:val="0"/>
          <w:sz w:val="16"/>
          <w:szCs w:val="16"/>
        </w:rPr>
        <w:t>Soggetti a cui potranno essere comunicati i dati personali</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I dati personali relativi al trattamento in questione possono essere comunicati alle sole ditte partecipanti ai procedimenti di gara.</w:t>
      </w:r>
    </w:p>
    <w:p w:rsidR="00087C8F" w:rsidRPr="00C81ACD" w:rsidRDefault="00087C8F" w:rsidP="00087C8F">
      <w:pPr>
        <w:jc w:val="both"/>
        <w:rPr>
          <w:rFonts w:asciiTheme="majorHAnsi" w:eastAsia="SimSun" w:hAnsiTheme="majorHAnsi" w:cs="Tahoma"/>
          <w:bCs/>
          <w:sz w:val="16"/>
          <w:szCs w:val="16"/>
        </w:rPr>
      </w:pP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Diritti dell’interessato</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 xml:space="preserve">In relazione al trattamento di dati personali l’interessato ha diritto, ai sensi dell’art. 7 (Diritto di accesso ai dati personali ed altri diritti) del Codice Privacy: </w:t>
      </w:r>
    </w:p>
    <w:p w:rsidR="00087C8F" w:rsidRPr="00C81ACD" w:rsidRDefault="00087C8F" w:rsidP="00087C8F">
      <w:pPr>
        <w:jc w:val="both"/>
        <w:rPr>
          <w:rFonts w:asciiTheme="majorHAnsi" w:eastAsia="SimSun" w:hAnsiTheme="majorHAnsi" w:cs="Tahoma"/>
          <w:bCs/>
          <w:sz w:val="16"/>
          <w:szCs w:val="16"/>
        </w:rPr>
      </w:pP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2. L’interessato ha diritto di ottenere l’indicazione:</w:t>
      </w:r>
    </w:p>
    <w:p w:rsidR="00087C8F" w:rsidRPr="00C81ACD" w:rsidRDefault="00087C8F" w:rsidP="00334EF3">
      <w:pPr>
        <w:numPr>
          <w:ilvl w:val="0"/>
          <w:numId w:val="22"/>
        </w:numPr>
        <w:jc w:val="both"/>
        <w:rPr>
          <w:rFonts w:asciiTheme="majorHAnsi" w:eastAsia="SimSun" w:hAnsiTheme="majorHAnsi" w:cs="Tahoma"/>
          <w:bCs/>
          <w:sz w:val="16"/>
          <w:szCs w:val="16"/>
        </w:rPr>
      </w:pPr>
      <w:r w:rsidRPr="00C81ACD">
        <w:rPr>
          <w:rFonts w:asciiTheme="majorHAnsi" w:eastAsia="SimSun" w:hAnsiTheme="majorHAnsi" w:cs="Tahoma"/>
          <w:bCs/>
          <w:sz w:val="16"/>
          <w:szCs w:val="16"/>
        </w:rPr>
        <w:t>dell’origine dei dati personali;</w:t>
      </w:r>
    </w:p>
    <w:p w:rsidR="00087C8F" w:rsidRPr="00C81ACD" w:rsidRDefault="00087C8F" w:rsidP="00334EF3">
      <w:pPr>
        <w:numPr>
          <w:ilvl w:val="0"/>
          <w:numId w:val="22"/>
        </w:numPr>
        <w:jc w:val="both"/>
        <w:rPr>
          <w:rFonts w:asciiTheme="majorHAnsi" w:eastAsia="SimSun" w:hAnsiTheme="majorHAnsi" w:cs="Tahoma"/>
          <w:bCs/>
          <w:sz w:val="16"/>
          <w:szCs w:val="16"/>
        </w:rPr>
      </w:pPr>
      <w:r w:rsidRPr="00C81ACD">
        <w:rPr>
          <w:rFonts w:asciiTheme="majorHAnsi" w:eastAsia="SimSun" w:hAnsiTheme="majorHAnsi" w:cs="Tahoma"/>
          <w:bCs/>
          <w:sz w:val="16"/>
          <w:szCs w:val="16"/>
        </w:rPr>
        <w:t>delle finalità e modalità di trattamento;</w:t>
      </w:r>
    </w:p>
    <w:p w:rsidR="00087C8F" w:rsidRPr="00C81ACD" w:rsidRDefault="00087C8F" w:rsidP="00334EF3">
      <w:pPr>
        <w:numPr>
          <w:ilvl w:val="0"/>
          <w:numId w:val="22"/>
        </w:numPr>
        <w:jc w:val="both"/>
        <w:rPr>
          <w:rFonts w:asciiTheme="majorHAnsi" w:eastAsia="SimSun" w:hAnsiTheme="majorHAnsi" w:cs="Tahoma"/>
          <w:bCs/>
          <w:sz w:val="16"/>
          <w:szCs w:val="16"/>
        </w:rPr>
      </w:pPr>
      <w:r w:rsidRPr="00C81ACD">
        <w:rPr>
          <w:rFonts w:asciiTheme="majorHAnsi" w:eastAsia="SimSun" w:hAnsiTheme="majorHAnsi" w:cs="Tahoma"/>
          <w:bCs/>
          <w:sz w:val="16"/>
          <w:szCs w:val="16"/>
        </w:rPr>
        <w:t>della logica applicata n caso di trattamento effettuato con l’ausilio di strumenti elettronici;</w:t>
      </w:r>
    </w:p>
    <w:p w:rsidR="00087C8F" w:rsidRPr="00C81ACD" w:rsidRDefault="00087C8F" w:rsidP="00334EF3">
      <w:pPr>
        <w:numPr>
          <w:ilvl w:val="0"/>
          <w:numId w:val="22"/>
        </w:numPr>
        <w:jc w:val="both"/>
        <w:rPr>
          <w:rFonts w:asciiTheme="majorHAnsi" w:eastAsia="SimSun" w:hAnsiTheme="majorHAnsi" w:cs="Tahoma"/>
          <w:bCs/>
          <w:sz w:val="16"/>
          <w:szCs w:val="16"/>
        </w:rPr>
      </w:pPr>
      <w:r w:rsidRPr="00C81ACD">
        <w:rPr>
          <w:rFonts w:asciiTheme="majorHAnsi" w:eastAsia="SimSun" w:hAnsiTheme="majorHAnsi" w:cs="Tahoma"/>
          <w:bCs/>
          <w:sz w:val="16"/>
          <w:szCs w:val="16"/>
        </w:rPr>
        <w:t>degli estremi identificativi del titolare, dei responsabili e del rappresentante designato ai sensi dell’art. 5, comma 2;</w:t>
      </w:r>
    </w:p>
    <w:p w:rsidR="00087C8F" w:rsidRPr="00C81ACD" w:rsidRDefault="00087C8F" w:rsidP="00334EF3">
      <w:pPr>
        <w:numPr>
          <w:ilvl w:val="0"/>
          <w:numId w:val="22"/>
        </w:numPr>
        <w:jc w:val="both"/>
        <w:rPr>
          <w:rFonts w:asciiTheme="majorHAnsi" w:eastAsia="SimSun" w:hAnsiTheme="majorHAnsi" w:cs="Tahoma"/>
          <w:bCs/>
          <w:sz w:val="16"/>
          <w:szCs w:val="16"/>
        </w:rPr>
      </w:pPr>
      <w:r w:rsidRPr="00C81ACD">
        <w:rPr>
          <w:rFonts w:asciiTheme="majorHAnsi" w:eastAsia="SimSun" w:hAnsiTheme="majorHAnsi"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3. L’interessato ha diritto di ottenere:</w:t>
      </w:r>
    </w:p>
    <w:p w:rsidR="00087C8F" w:rsidRPr="00C81ACD" w:rsidRDefault="00087C8F" w:rsidP="00334EF3">
      <w:pPr>
        <w:numPr>
          <w:ilvl w:val="0"/>
          <w:numId w:val="24"/>
        </w:numPr>
        <w:jc w:val="both"/>
        <w:rPr>
          <w:rFonts w:asciiTheme="majorHAnsi" w:eastAsia="SimSun" w:hAnsiTheme="majorHAnsi" w:cs="Tahoma"/>
          <w:bCs/>
          <w:sz w:val="16"/>
          <w:szCs w:val="16"/>
        </w:rPr>
      </w:pPr>
      <w:r w:rsidRPr="00C81ACD">
        <w:rPr>
          <w:rFonts w:asciiTheme="majorHAnsi" w:eastAsia="SimSun" w:hAnsiTheme="majorHAnsi" w:cs="Tahoma"/>
          <w:bCs/>
          <w:sz w:val="16"/>
          <w:szCs w:val="16"/>
        </w:rPr>
        <w:t>l’aggiornamento, la rettificazione ovvero, quando vi ha interesse, l’integrazione dei dati;</w:t>
      </w:r>
    </w:p>
    <w:p w:rsidR="00087C8F" w:rsidRPr="00C81ACD" w:rsidRDefault="00087C8F" w:rsidP="00334EF3">
      <w:pPr>
        <w:numPr>
          <w:ilvl w:val="0"/>
          <w:numId w:val="24"/>
        </w:numPr>
        <w:jc w:val="both"/>
        <w:rPr>
          <w:rFonts w:asciiTheme="majorHAnsi" w:eastAsia="SimSun" w:hAnsiTheme="majorHAnsi" w:cs="Tahoma"/>
          <w:bCs/>
          <w:sz w:val="16"/>
          <w:szCs w:val="16"/>
        </w:rPr>
      </w:pPr>
      <w:r w:rsidRPr="00C81ACD">
        <w:rPr>
          <w:rFonts w:asciiTheme="majorHAnsi" w:eastAsia="SimSun" w:hAnsiTheme="majorHAnsi"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C81ACD" w:rsidRDefault="00087C8F" w:rsidP="00334EF3">
      <w:pPr>
        <w:numPr>
          <w:ilvl w:val="0"/>
          <w:numId w:val="24"/>
        </w:numPr>
        <w:jc w:val="both"/>
        <w:rPr>
          <w:rFonts w:asciiTheme="majorHAnsi" w:eastAsia="SimSun" w:hAnsiTheme="majorHAnsi" w:cs="Tahoma"/>
          <w:bCs/>
          <w:sz w:val="16"/>
          <w:szCs w:val="16"/>
        </w:rPr>
      </w:pPr>
      <w:r w:rsidRPr="00C81ACD">
        <w:rPr>
          <w:rFonts w:asciiTheme="majorHAnsi" w:eastAsia="SimSun" w:hAnsiTheme="majorHAnsi"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4. L’interessato ha diritto di opporsi, in tutto o in parte:</w:t>
      </w:r>
    </w:p>
    <w:p w:rsidR="00087C8F" w:rsidRPr="00C81ACD" w:rsidRDefault="00087C8F" w:rsidP="00334EF3">
      <w:pPr>
        <w:numPr>
          <w:ilvl w:val="0"/>
          <w:numId w:val="23"/>
        </w:numPr>
        <w:jc w:val="both"/>
        <w:rPr>
          <w:rFonts w:asciiTheme="majorHAnsi" w:eastAsia="SimSun" w:hAnsiTheme="majorHAnsi" w:cs="Tahoma"/>
          <w:bCs/>
          <w:sz w:val="16"/>
          <w:szCs w:val="16"/>
        </w:rPr>
      </w:pPr>
      <w:r w:rsidRPr="00C81ACD">
        <w:rPr>
          <w:rFonts w:asciiTheme="majorHAnsi" w:eastAsia="SimSun" w:hAnsiTheme="majorHAnsi" w:cs="Tahoma"/>
          <w:bCs/>
          <w:sz w:val="16"/>
          <w:szCs w:val="16"/>
        </w:rPr>
        <w:t xml:space="preserve">per motivi legittimi al trattamento dei dati personali che lo riguardano, </w:t>
      </w:r>
      <w:proofErr w:type="spellStart"/>
      <w:r w:rsidRPr="00C81ACD">
        <w:rPr>
          <w:rFonts w:asciiTheme="majorHAnsi" w:eastAsia="SimSun" w:hAnsiTheme="majorHAnsi" w:cs="Tahoma"/>
          <w:bCs/>
          <w:sz w:val="16"/>
          <w:szCs w:val="16"/>
        </w:rPr>
        <w:t>ancorchè</w:t>
      </w:r>
      <w:proofErr w:type="spellEnd"/>
      <w:r w:rsidRPr="00C81ACD">
        <w:rPr>
          <w:rFonts w:asciiTheme="majorHAnsi" w:eastAsia="SimSun" w:hAnsiTheme="majorHAnsi" w:cs="Tahoma"/>
          <w:bCs/>
          <w:sz w:val="16"/>
          <w:szCs w:val="16"/>
        </w:rPr>
        <w:t xml:space="preserve"> pertinenti allo scopo della raccolta;</w:t>
      </w:r>
    </w:p>
    <w:p w:rsidR="00087C8F" w:rsidRPr="00C81ACD" w:rsidRDefault="00087C8F" w:rsidP="00334EF3">
      <w:pPr>
        <w:numPr>
          <w:ilvl w:val="0"/>
          <w:numId w:val="23"/>
        </w:numPr>
        <w:jc w:val="both"/>
        <w:rPr>
          <w:rFonts w:asciiTheme="majorHAnsi" w:eastAsia="SimSun" w:hAnsiTheme="majorHAnsi" w:cs="Tahoma"/>
          <w:bCs/>
          <w:sz w:val="16"/>
          <w:szCs w:val="16"/>
        </w:rPr>
      </w:pPr>
      <w:r w:rsidRPr="00C81ACD">
        <w:rPr>
          <w:rFonts w:asciiTheme="majorHAnsi" w:eastAsia="SimSun" w:hAnsiTheme="majorHAnsi"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C81ACD" w:rsidRDefault="00087C8F" w:rsidP="00087C8F">
      <w:pPr>
        <w:jc w:val="both"/>
        <w:rPr>
          <w:rFonts w:asciiTheme="majorHAnsi" w:eastAsia="SimSun" w:hAnsiTheme="majorHAnsi" w:cs="Tahoma"/>
          <w:bCs/>
          <w:sz w:val="16"/>
          <w:szCs w:val="16"/>
        </w:rPr>
      </w:pP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Il titolare del trattamento dei dati è :</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Ente per la gestione accentrata dei servizi condivisi (EGAS)</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 xml:space="preserve">Via </w:t>
      </w:r>
      <w:r w:rsidR="00C86214" w:rsidRPr="00C81ACD">
        <w:rPr>
          <w:rFonts w:asciiTheme="majorHAnsi" w:eastAsia="SimSun" w:hAnsiTheme="majorHAnsi" w:cs="Tahoma"/>
          <w:bCs/>
          <w:sz w:val="16"/>
          <w:szCs w:val="16"/>
        </w:rPr>
        <w:t>Pozzuolo</w:t>
      </w:r>
      <w:r w:rsidRPr="00C81ACD">
        <w:rPr>
          <w:rFonts w:asciiTheme="majorHAnsi" w:eastAsia="SimSun" w:hAnsiTheme="majorHAnsi" w:cs="Tahoma"/>
          <w:bCs/>
          <w:sz w:val="16"/>
          <w:szCs w:val="16"/>
        </w:rPr>
        <w:t xml:space="preserve"> n. </w:t>
      </w:r>
      <w:r w:rsidR="00C86214" w:rsidRPr="00C81ACD">
        <w:rPr>
          <w:rFonts w:asciiTheme="majorHAnsi" w:eastAsia="SimSun" w:hAnsiTheme="majorHAnsi" w:cs="Tahoma"/>
          <w:bCs/>
          <w:sz w:val="16"/>
          <w:szCs w:val="16"/>
        </w:rPr>
        <w:t>33</w:t>
      </w:r>
      <w:r w:rsidRPr="00C81ACD">
        <w:rPr>
          <w:rFonts w:asciiTheme="majorHAnsi" w:eastAsia="SimSun" w:hAnsiTheme="majorHAnsi" w:cs="Tahoma"/>
          <w:bCs/>
          <w:sz w:val="16"/>
          <w:szCs w:val="16"/>
        </w:rPr>
        <w:t>0</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33100 Udine</w:t>
      </w:r>
    </w:p>
    <w:p w:rsidR="00087C8F" w:rsidRPr="00C81ACD" w:rsidRDefault="00087C8F" w:rsidP="00087C8F">
      <w:pPr>
        <w:jc w:val="both"/>
        <w:rPr>
          <w:rFonts w:asciiTheme="majorHAnsi" w:eastAsia="SimSun" w:hAnsiTheme="majorHAnsi" w:cs="Tahoma"/>
          <w:bCs/>
          <w:sz w:val="16"/>
          <w:szCs w:val="16"/>
        </w:rPr>
      </w:pP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Il Responsabile del trattamento dei dati è</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Dott.ssa Anna Maria Maniago</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Per esercitare i diritti previsti all’art. 7 del Codice della Privacy, sopra elencati, l’interessato dovrà rivolgere richiesta scritta indirizzata a:</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Ente per la gestione accentrata dei servizi condivisi (EGAS)</w:t>
      </w:r>
    </w:p>
    <w:p w:rsidR="00087C8F" w:rsidRPr="00C81ACD" w:rsidRDefault="00C86214"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Via Pozzuolo n. 330</w:t>
      </w:r>
    </w:p>
    <w:p w:rsidR="00087C8F" w:rsidRPr="00C81ACD" w:rsidRDefault="00087C8F" w:rsidP="00087C8F">
      <w:pPr>
        <w:jc w:val="both"/>
        <w:rPr>
          <w:rFonts w:asciiTheme="majorHAnsi" w:eastAsia="SimSun" w:hAnsiTheme="majorHAnsi" w:cs="Tahoma"/>
          <w:bCs/>
          <w:sz w:val="16"/>
          <w:szCs w:val="16"/>
        </w:rPr>
      </w:pPr>
      <w:r w:rsidRPr="00C81ACD">
        <w:rPr>
          <w:rFonts w:asciiTheme="majorHAnsi" w:eastAsia="SimSun" w:hAnsiTheme="majorHAnsi" w:cs="Tahoma"/>
          <w:bCs/>
          <w:sz w:val="16"/>
          <w:szCs w:val="16"/>
        </w:rPr>
        <w:t>33100 Udine</w:t>
      </w:r>
    </w:p>
    <w:p w:rsidR="00087C8F" w:rsidRPr="00C81ACD" w:rsidRDefault="00087C8F" w:rsidP="00087C8F">
      <w:pPr>
        <w:pStyle w:val="Corpodeltesto2"/>
        <w:spacing w:after="0" w:line="240" w:lineRule="auto"/>
        <w:rPr>
          <w:rFonts w:asciiTheme="majorHAnsi" w:hAnsiTheme="majorHAnsi"/>
          <w:b/>
          <w:sz w:val="28"/>
          <w:szCs w:val="28"/>
          <w:u w:val="single"/>
        </w:rPr>
      </w:pPr>
      <w:r w:rsidRPr="00C81ACD">
        <w:rPr>
          <w:rFonts w:asciiTheme="majorHAnsi" w:eastAsia="SimSun" w:hAnsiTheme="majorHAnsi" w:cs="Tahoma"/>
          <w:bCs/>
          <w:sz w:val="16"/>
          <w:szCs w:val="16"/>
        </w:rPr>
        <w:t xml:space="preserve">e-mail: </w:t>
      </w:r>
      <w:hyperlink r:id="rId12" w:history="1">
        <w:r w:rsidRPr="00C81ACD">
          <w:rPr>
            <w:rStyle w:val="Collegamentoipertestuale"/>
            <w:rFonts w:asciiTheme="majorHAnsi" w:eastAsia="SimSun" w:hAnsiTheme="majorHAnsi" w:cs="Tahoma"/>
            <w:bCs/>
            <w:sz w:val="16"/>
            <w:szCs w:val="16"/>
          </w:rPr>
          <w:t>segreteria@egas.fvg.it</w:t>
        </w:r>
      </w:hyperlink>
    </w:p>
    <w:p w:rsidR="00B062DD" w:rsidRPr="00C81ACD" w:rsidRDefault="00087C8F" w:rsidP="00087C8F">
      <w:pPr>
        <w:pStyle w:val="Corpodeltesto2"/>
        <w:spacing w:after="0" w:line="240" w:lineRule="auto"/>
        <w:rPr>
          <w:rFonts w:asciiTheme="majorHAnsi" w:hAnsiTheme="majorHAnsi" w:cs="Tahoma"/>
          <w:b/>
          <w:sz w:val="28"/>
          <w:szCs w:val="28"/>
          <w:u w:val="single"/>
        </w:rPr>
      </w:pPr>
      <w:r w:rsidRPr="00C81ACD">
        <w:rPr>
          <w:rFonts w:asciiTheme="majorHAnsi" w:hAnsiTheme="majorHAnsi"/>
          <w:b/>
          <w:sz w:val="28"/>
          <w:szCs w:val="28"/>
          <w:u w:val="single"/>
        </w:rPr>
        <w:br w:type="page"/>
      </w:r>
    </w:p>
    <w:p w:rsidR="00B062DD" w:rsidRPr="00C81ACD" w:rsidRDefault="00B062DD" w:rsidP="00B062DD">
      <w:pPr>
        <w:pStyle w:val="Corpodeltesto2"/>
        <w:spacing w:after="0" w:line="240" w:lineRule="auto"/>
        <w:rPr>
          <w:rFonts w:asciiTheme="majorHAnsi" w:hAnsiTheme="majorHAnsi" w:cs="Tahoma"/>
          <w:b/>
          <w:sz w:val="28"/>
          <w:szCs w:val="28"/>
          <w:u w:val="single"/>
        </w:rPr>
      </w:pPr>
      <w:r w:rsidRPr="00C81ACD">
        <w:rPr>
          <w:rFonts w:asciiTheme="majorHAnsi" w:hAnsiTheme="majorHAnsi" w:cs="Tahoma"/>
          <w:b/>
          <w:sz w:val="28"/>
          <w:szCs w:val="28"/>
          <w:u w:val="single"/>
        </w:rPr>
        <w:lastRenderedPageBreak/>
        <w:t>Fac-simile “Allegato D”      SCHEDA FORNITORE - EGAS</w:t>
      </w:r>
    </w:p>
    <w:p w:rsidR="00B062DD" w:rsidRPr="00C81ACD" w:rsidRDefault="00B062DD" w:rsidP="00B062DD">
      <w:pPr>
        <w:spacing w:after="240"/>
        <w:jc w:val="center"/>
        <w:rPr>
          <w:rFonts w:asciiTheme="majorHAnsi" w:hAnsiTheme="majorHAnsi"/>
          <w:color w:val="0070C0"/>
          <w:sz w:val="10"/>
        </w:rPr>
      </w:pPr>
    </w:p>
    <w:p w:rsidR="00B062DD" w:rsidRPr="00C81ACD"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36"/>
        </w:rPr>
      </w:pPr>
      <w:r w:rsidRPr="00C81ACD">
        <w:rPr>
          <w:rFonts w:asciiTheme="majorHAnsi" w:hAnsiTheme="majorHAnsi" w:cs="Arial"/>
          <w:sz w:val="28"/>
        </w:rPr>
        <w:t>RAGIONE SOCIALE:___________________________________________________</w:t>
      </w:r>
    </w:p>
    <w:p w:rsidR="00B062DD" w:rsidRPr="00C81ACD"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28"/>
        </w:rPr>
      </w:pPr>
      <w:r w:rsidRPr="00C81ACD">
        <w:rPr>
          <w:rFonts w:asciiTheme="majorHAnsi" w:hAnsiTheme="majorHAnsi" w:cs="Arial"/>
        </w:rPr>
        <w:t>CODICE FISCALE:  _____________________________</w:t>
      </w:r>
      <w:r w:rsidRPr="00C81ACD">
        <w:rPr>
          <w:rFonts w:asciiTheme="majorHAnsi" w:hAnsiTheme="majorHAnsi" w:cs="Arial"/>
        </w:rPr>
        <w:tab/>
        <w:t>PARTITA IVA: __________________________________</w:t>
      </w:r>
    </w:p>
    <w:p w:rsidR="00B062DD" w:rsidRPr="00C81ACD" w:rsidRDefault="00B062DD" w:rsidP="00B062DD">
      <w:pPr>
        <w:rPr>
          <w:rFonts w:asciiTheme="majorHAnsi" w:hAnsiTheme="majorHAnsi"/>
          <w:sz w:val="18"/>
        </w:rPr>
      </w:pPr>
    </w:p>
    <w:p w:rsidR="00B062DD" w:rsidRPr="00C81ACD" w:rsidRDefault="00B062DD" w:rsidP="00B062DD">
      <w:pPr>
        <w:ind w:firstLine="708"/>
        <w:rPr>
          <w:rFonts w:asciiTheme="majorHAnsi" w:hAnsiTheme="majorHAnsi"/>
          <w:sz w:val="18"/>
        </w:rPr>
      </w:pPr>
      <w:r w:rsidRPr="00C81ACD">
        <w:rPr>
          <w:rFonts w:asciiTheme="majorHAnsi" w:hAnsiTheme="majorHAnsi"/>
          <w:bCs/>
          <w:sz w:val="22"/>
          <w:shd w:val="clear" w:color="auto" w:fill="D9D9D9"/>
        </w:rPr>
        <w:t>SEDE LEGALE</w:t>
      </w:r>
      <w:r w:rsidRPr="00C81ACD">
        <w:rPr>
          <w:rFonts w:asciiTheme="majorHAnsi" w:hAnsiTheme="majorHAnsi"/>
          <w:bCs/>
          <w:sz w:val="22"/>
          <w:shd w:val="clear" w:color="auto" w:fill="D9D9D9"/>
        </w:rPr>
        <w:tab/>
      </w:r>
      <w:r w:rsidRPr="00C81ACD">
        <w:rPr>
          <w:rFonts w:asciiTheme="majorHAnsi" w:hAnsiTheme="majorHAnsi"/>
          <w:bCs/>
          <w:sz w:val="22"/>
          <w:shd w:val="clear" w:color="auto" w:fill="D9D9D9"/>
        </w:rPr>
        <w:tab/>
      </w:r>
      <w:r w:rsidRPr="00C81ACD">
        <w:rPr>
          <w:rFonts w:asciiTheme="majorHAnsi" w:hAnsiTheme="majorHAnsi"/>
          <w:bCs/>
          <w:sz w:val="22"/>
          <w:shd w:val="clear" w:color="auto" w:fill="D9D9D9"/>
        </w:rPr>
        <w:tab/>
      </w:r>
      <w:r w:rsidRPr="00C81ACD">
        <w:rPr>
          <w:rFonts w:asciiTheme="majorHAnsi" w:hAnsiTheme="majorHAnsi"/>
          <w:bCs/>
          <w:sz w:val="18"/>
        </w:rPr>
        <w:tab/>
      </w:r>
    </w:p>
    <w:p w:rsidR="00B062DD" w:rsidRPr="00C81ACD"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INDIRIZZO:</w:t>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t>________________________________CITTÁ:_______________________________CAP:______________</w:t>
      </w:r>
    </w:p>
    <w:p w:rsidR="00B062DD" w:rsidRPr="00C81ACD"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C81ACD">
        <w:rPr>
          <w:rFonts w:asciiTheme="majorHAnsi" w:hAnsiTheme="majorHAnsi" w:cs="Arial"/>
          <w:lang w:val="en-US"/>
        </w:rPr>
        <w:t>N° TEL: ____________________N. Fax:__________________email:________________________________________</w:t>
      </w:r>
    </w:p>
    <w:p w:rsidR="00B062DD" w:rsidRPr="00C81ACD"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PEC:  __________________________________________________________________________________________</w:t>
      </w:r>
    </w:p>
    <w:p w:rsidR="00B062DD" w:rsidRPr="00C81ACD"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N. ISCRIZIONE REGISTRO IMPRESE E SEDE: ____________________________________________________________</w:t>
      </w:r>
    </w:p>
    <w:p w:rsidR="00B062DD" w:rsidRPr="00C81ACD"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CCNL APPLICATO: _______________________________________________________________________________</w:t>
      </w:r>
    </w:p>
    <w:p w:rsidR="00B062DD" w:rsidRPr="00C81ACD" w:rsidRDefault="00B062DD" w:rsidP="00B062DD">
      <w:pPr>
        <w:rPr>
          <w:rFonts w:asciiTheme="majorHAnsi" w:hAnsiTheme="majorHAnsi"/>
          <w:sz w:val="18"/>
        </w:rPr>
      </w:pPr>
    </w:p>
    <w:p w:rsidR="00B062DD" w:rsidRPr="00C81ACD" w:rsidRDefault="00B062DD" w:rsidP="00B062DD">
      <w:pPr>
        <w:ind w:firstLine="708"/>
        <w:rPr>
          <w:rFonts w:asciiTheme="majorHAnsi" w:hAnsiTheme="majorHAnsi"/>
          <w:sz w:val="22"/>
        </w:rPr>
      </w:pPr>
      <w:r w:rsidRPr="00C81ACD">
        <w:rPr>
          <w:rFonts w:asciiTheme="majorHAnsi" w:hAnsiTheme="majorHAnsi"/>
          <w:bCs/>
          <w:sz w:val="22"/>
          <w:shd w:val="clear" w:color="auto" w:fill="D9D9D9"/>
        </w:rPr>
        <w:t>SEDE AMMINISTRATIVA (se diversa da sede legale)</w:t>
      </w:r>
      <w:r w:rsidRPr="00C81ACD">
        <w:rPr>
          <w:rFonts w:asciiTheme="majorHAnsi" w:hAnsiTheme="majorHAnsi" w:cs="Arial"/>
        </w:rPr>
        <w:tab/>
      </w:r>
      <w:r w:rsidRPr="00C81ACD">
        <w:rPr>
          <w:rFonts w:asciiTheme="majorHAnsi" w:hAnsiTheme="majorHAnsi" w:cs="Arial"/>
        </w:rPr>
        <w:tab/>
      </w:r>
      <w:r w:rsidRPr="00C81ACD">
        <w:rPr>
          <w:rFonts w:asciiTheme="majorHAnsi" w:hAnsiTheme="majorHAnsi" w:cs="Arial"/>
        </w:rPr>
        <w:tab/>
      </w:r>
      <w:r w:rsidRPr="00C81ACD">
        <w:rPr>
          <w:rFonts w:asciiTheme="majorHAnsi" w:hAnsiTheme="majorHAnsi" w:cs="Arial"/>
        </w:rPr>
        <w:tab/>
      </w:r>
      <w:r w:rsidRPr="00C81ACD">
        <w:rPr>
          <w:rFonts w:asciiTheme="majorHAnsi" w:hAnsiTheme="majorHAnsi" w:cs="Arial"/>
        </w:rPr>
        <w:tab/>
      </w:r>
    </w:p>
    <w:p w:rsidR="00B062DD" w:rsidRPr="00C81ACD"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INDIRIZZO:</w:t>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t>________________________________CITTÁ:_______________________________CAP:______________</w:t>
      </w:r>
    </w:p>
    <w:p w:rsidR="00B062DD" w:rsidRPr="00C81ACD"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N° TEL: ____________________N. Fax:__________________email:________________________________________</w:t>
      </w:r>
    </w:p>
    <w:p w:rsidR="00B062DD" w:rsidRPr="00C81ACD"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PEC:  __________________________________________________________________________________________</w:t>
      </w:r>
    </w:p>
    <w:p w:rsidR="00B062DD" w:rsidRPr="00C81ACD" w:rsidRDefault="00B062DD" w:rsidP="00B062DD">
      <w:pPr>
        <w:rPr>
          <w:rFonts w:asciiTheme="majorHAnsi" w:hAnsiTheme="majorHAnsi" w:cs="Tahoma"/>
          <w:b/>
          <w:bCs/>
          <w:sz w:val="18"/>
          <w:szCs w:val="22"/>
        </w:rPr>
      </w:pPr>
    </w:p>
    <w:p w:rsidR="00B062DD" w:rsidRPr="00C81ACD" w:rsidRDefault="00B062DD" w:rsidP="00B062DD">
      <w:pPr>
        <w:shd w:val="clear" w:color="auto" w:fill="D9D9D9"/>
        <w:ind w:left="709" w:right="4109" w:hanging="1"/>
        <w:rPr>
          <w:rFonts w:asciiTheme="majorHAnsi" w:hAnsiTheme="majorHAnsi" w:cs="Tahoma"/>
          <w:bCs/>
          <w:sz w:val="22"/>
          <w:szCs w:val="22"/>
        </w:rPr>
      </w:pPr>
      <w:r w:rsidRPr="00C81ACD">
        <w:rPr>
          <w:rFonts w:asciiTheme="majorHAnsi" w:hAnsiTheme="majorHAnsi" w:cs="Tahoma"/>
          <w:bCs/>
          <w:sz w:val="22"/>
          <w:szCs w:val="22"/>
        </w:rPr>
        <w:t>SEDE OPERATIVA (se diversa da sede amministrativa)</w:t>
      </w:r>
    </w:p>
    <w:p w:rsidR="00B062DD" w:rsidRPr="00C81ACD"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INDIRIZZO:</w:t>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t>________________________________CITTÁ:_______________________________CAP:______________</w:t>
      </w:r>
    </w:p>
    <w:p w:rsidR="00B062DD" w:rsidRPr="00C81ACD"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N° TEL: ____________________N. Fax:__________________Pec:________________________________________</w:t>
      </w:r>
    </w:p>
    <w:p w:rsidR="00B062DD" w:rsidRPr="00C81ACD" w:rsidRDefault="00B062DD" w:rsidP="00B062DD">
      <w:pPr>
        <w:rPr>
          <w:rFonts w:asciiTheme="majorHAnsi" w:hAnsiTheme="majorHAnsi" w:cs="Arial"/>
          <w:sz w:val="18"/>
          <w:szCs w:val="18"/>
        </w:rPr>
      </w:pPr>
    </w:p>
    <w:p w:rsidR="00B062DD" w:rsidRPr="00C81ACD" w:rsidRDefault="00B062DD" w:rsidP="00B062DD">
      <w:pPr>
        <w:shd w:val="clear" w:color="auto" w:fill="D9D9D9"/>
        <w:ind w:left="709" w:right="4109" w:hanging="1"/>
        <w:rPr>
          <w:rFonts w:asciiTheme="majorHAnsi" w:hAnsiTheme="majorHAnsi" w:cs="Tahoma"/>
          <w:bCs/>
          <w:sz w:val="22"/>
          <w:szCs w:val="22"/>
        </w:rPr>
      </w:pPr>
      <w:r w:rsidRPr="00C81ACD">
        <w:rPr>
          <w:rFonts w:asciiTheme="majorHAnsi" w:hAnsiTheme="majorHAnsi" w:cs="Tahoma"/>
          <w:bCs/>
          <w:sz w:val="22"/>
          <w:szCs w:val="22"/>
        </w:rPr>
        <w:t xml:space="preserve">PER COMUNICAZIONI O INOLTRO ATTI DI GARA </w:t>
      </w:r>
    </w:p>
    <w:p w:rsidR="00B062DD" w:rsidRPr="00C81ACD"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C81ACD">
        <w:rPr>
          <w:rFonts w:asciiTheme="majorHAnsi" w:hAnsiTheme="majorHAnsi" w:cs="Arial"/>
          <w:b/>
        </w:rPr>
        <w:t>Indicare il domicilio eletto per le comunicazioni:</w:t>
      </w:r>
    </w:p>
    <w:p w:rsidR="00B062DD" w:rsidRPr="00C81ACD"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sz w:val="28"/>
          <w:szCs w:val="28"/>
        </w:rPr>
      </w:pPr>
      <w:r w:rsidRPr="00C81ACD">
        <w:rPr>
          <w:rFonts w:asciiTheme="majorHAnsi" w:hAnsiTheme="majorHAnsi" w:cs="Arial"/>
          <w:b/>
          <w:sz w:val="28"/>
          <w:szCs w:val="28"/>
        </w:rPr>
        <w:t xml:space="preserve">POSTA CERTIFICATA (PEC) </w:t>
      </w:r>
      <w:r w:rsidRPr="00C81ACD">
        <w:rPr>
          <w:rFonts w:asciiTheme="majorHAnsi" w:hAnsiTheme="majorHAnsi" w:cs="Arial"/>
          <w:sz w:val="28"/>
          <w:szCs w:val="28"/>
        </w:rPr>
        <w:t>_______________________________________</w:t>
      </w:r>
    </w:p>
    <w:p w:rsidR="00B062DD" w:rsidRPr="00C81ACD"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C81ACD">
        <w:rPr>
          <w:rFonts w:asciiTheme="majorHAnsi" w:hAnsiTheme="majorHAnsi" w:cs="Arial"/>
          <w:b/>
        </w:rPr>
        <w:t>INDIRIZZO:</w:t>
      </w:r>
    </w:p>
    <w:p w:rsidR="00B062DD" w:rsidRPr="00C81ACD"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C81ACD">
        <w:rPr>
          <w:rFonts w:asciiTheme="majorHAnsi" w:hAnsiTheme="majorHAnsi" w:cs="Arial"/>
        </w:rPr>
        <w:t>TEL: ____________________</w:t>
      </w:r>
    </w:p>
    <w:p w:rsidR="00B062DD" w:rsidRPr="00C81ACD"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C81ACD">
        <w:rPr>
          <w:rFonts w:asciiTheme="majorHAnsi" w:hAnsiTheme="majorHAnsi" w:cs="Arial"/>
        </w:rPr>
        <w:t>N. Fax:__________________</w:t>
      </w:r>
    </w:p>
    <w:p w:rsidR="00B062DD" w:rsidRPr="00C81ACD"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p>
    <w:p w:rsidR="00B062DD" w:rsidRPr="00C81ACD"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C81ACD">
        <w:rPr>
          <w:rFonts w:asciiTheme="majorHAnsi" w:hAnsiTheme="majorHAnsi" w:cs="Arial"/>
        </w:rPr>
        <w:t>REFERENTE UFFICIO GARE: __________________________________________________________________________</w:t>
      </w:r>
    </w:p>
    <w:p w:rsidR="00B062DD" w:rsidRPr="00C81ACD"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C81ACD">
        <w:rPr>
          <w:rFonts w:asciiTheme="majorHAnsi" w:hAnsiTheme="majorHAnsi" w:cs="Arial"/>
        </w:rPr>
        <w:t>N° TEL: ____________________N. Fax:__________________</w:t>
      </w:r>
    </w:p>
    <w:p w:rsidR="00B062DD" w:rsidRPr="00C81ACD"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C81ACD">
        <w:rPr>
          <w:rFonts w:asciiTheme="majorHAnsi" w:hAnsiTheme="majorHAnsi" w:cs="Arial"/>
        </w:rPr>
        <w:t>REFERENTE DI ZONA (EVENTUALE): ___________________________________________________________________</w:t>
      </w:r>
    </w:p>
    <w:p w:rsidR="00B062DD" w:rsidRPr="00C81ACD"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C81ACD">
        <w:rPr>
          <w:rFonts w:asciiTheme="majorHAnsi" w:hAnsiTheme="majorHAnsi" w:cs="Arial"/>
        </w:rPr>
        <w:t>N° TEL: ____________________N. Fax:__________________</w:t>
      </w:r>
    </w:p>
    <w:p w:rsidR="00B062DD" w:rsidRPr="00C81ACD"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
    <w:p w:rsidR="00B062DD" w:rsidRPr="00C81ACD" w:rsidRDefault="00B062DD" w:rsidP="00B062DD">
      <w:pPr>
        <w:rPr>
          <w:rFonts w:asciiTheme="majorHAnsi" w:hAnsiTheme="majorHAnsi" w:cs="Arial"/>
          <w:sz w:val="18"/>
          <w:szCs w:val="18"/>
        </w:rPr>
      </w:pPr>
    </w:p>
    <w:p w:rsidR="00B062DD" w:rsidRPr="00C81ACD" w:rsidRDefault="00B062DD" w:rsidP="00B062DD">
      <w:pPr>
        <w:shd w:val="clear" w:color="auto" w:fill="D9D9D9"/>
        <w:ind w:left="709" w:right="3968" w:hanging="1"/>
        <w:rPr>
          <w:rFonts w:asciiTheme="majorHAnsi" w:hAnsiTheme="majorHAnsi" w:cs="Tahoma"/>
          <w:bCs/>
          <w:sz w:val="22"/>
          <w:szCs w:val="22"/>
        </w:rPr>
      </w:pPr>
      <w:r w:rsidRPr="00C81ACD">
        <w:rPr>
          <w:rFonts w:asciiTheme="majorHAnsi" w:hAnsiTheme="majorHAnsi" w:cs="Tahoma"/>
          <w:bCs/>
          <w:sz w:val="22"/>
          <w:szCs w:val="22"/>
        </w:rPr>
        <w:t>PER COMUNICAZIONI O INOLTRO ORDINI</w:t>
      </w:r>
    </w:p>
    <w:p w:rsidR="00B062DD" w:rsidRPr="00C81ACD" w:rsidRDefault="00B062DD" w:rsidP="00B062DD">
      <w:pPr>
        <w:pBdr>
          <w:top w:val="single" w:sz="4" w:space="2" w:color="auto"/>
          <w:left w:val="single" w:sz="4" w:space="4" w:color="auto"/>
          <w:bottom w:val="single" w:sz="4" w:space="1" w:color="auto"/>
          <w:right w:val="single" w:sz="4" w:space="4" w:color="auto"/>
        </w:pBdr>
        <w:rPr>
          <w:rFonts w:asciiTheme="majorHAnsi" w:hAnsiTheme="majorHAnsi" w:cs="Arial"/>
        </w:rPr>
      </w:pPr>
      <w:r w:rsidRPr="00C81ACD">
        <w:rPr>
          <w:rFonts w:asciiTheme="majorHAnsi" w:hAnsiTheme="majorHAnsi" w:cs="Arial"/>
        </w:rPr>
        <w:t>REFERENTE UFFICIO ORDINI: ________________________________________________________________________</w:t>
      </w:r>
    </w:p>
    <w:p w:rsidR="00B062DD" w:rsidRPr="00C81ACD"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INDIRIZZO:</w:t>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r>
      <w:r w:rsidRPr="00C81ACD">
        <w:rPr>
          <w:rFonts w:asciiTheme="majorHAnsi" w:hAnsiTheme="majorHAnsi" w:cs="Arial"/>
        </w:rPr>
        <w:softHyphen/>
        <w:t>________________________________CITTÁ: _______________________________CAP:_______________</w:t>
      </w:r>
    </w:p>
    <w:p w:rsidR="00B062DD" w:rsidRPr="00C81ACD"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C81ACD">
        <w:rPr>
          <w:rFonts w:asciiTheme="majorHAnsi" w:hAnsiTheme="majorHAnsi" w:cs="Arial"/>
          <w:lang w:val="en-US"/>
        </w:rPr>
        <w:t>N° TEL: ____________________N. Fax:__________________email:_________________________________________</w:t>
      </w:r>
    </w:p>
    <w:p w:rsidR="00B062DD" w:rsidRPr="00C81ACD"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email per INOLTRO AVVISI DI PAGAMENTO: ___________________________________________________________</w:t>
      </w:r>
    </w:p>
    <w:p w:rsidR="00B062DD" w:rsidRPr="00C81ACD" w:rsidRDefault="00B062DD" w:rsidP="00B062DD">
      <w:pPr>
        <w:shd w:val="clear" w:color="auto" w:fill="D9D9D9"/>
        <w:spacing w:before="240"/>
        <w:ind w:left="709" w:right="3968" w:hanging="1"/>
        <w:rPr>
          <w:rFonts w:asciiTheme="majorHAnsi" w:hAnsiTheme="majorHAnsi" w:cs="Tahoma"/>
          <w:bCs/>
          <w:sz w:val="22"/>
          <w:szCs w:val="22"/>
        </w:rPr>
      </w:pPr>
      <w:r w:rsidRPr="00C81ACD">
        <w:rPr>
          <w:rFonts w:asciiTheme="majorHAnsi" w:hAnsiTheme="majorHAnsi" w:cs="Tahoma"/>
          <w:bCs/>
          <w:sz w:val="22"/>
          <w:szCs w:val="22"/>
        </w:rPr>
        <w:t>WHITE LIST PROVINCIALE</w:t>
      </w:r>
    </w:p>
    <w:p w:rsidR="00B062DD" w:rsidRPr="00C81ACD"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Calibri" w:hAnsi="Calibri" w:cs="Arial"/>
        </w:rPr>
        <w:t>□</w:t>
      </w:r>
      <w:r w:rsidRPr="00C81ACD">
        <w:rPr>
          <w:rFonts w:asciiTheme="majorHAnsi" w:hAnsiTheme="majorHAnsi" w:cs="Arial"/>
        </w:rPr>
        <w:t xml:space="preserve">  ISCRITTA </w:t>
      </w:r>
      <w:r w:rsidRPr="00C81ACD">
        <w:rPr>
          <w:rFonts w:asciiTheme="majorHAnsi" w:hAnsiTheme="majorHAnsi" w:cs="Arial"/>
        </w:rPr>
        <w:tab/>
      </w:r>
      <w:r w:rsidRPr="00C81ACD">
        <w:rPr>
          <w:rFonts w:ascii="Calibri" w:hAnsi="Calibri" w:cs="Arial"/>
        </w:rPr>
        <w:t>□</w:t>
      </w:r>
      <w:r w:rsidRPr="00C81ACD">
        <w:rPr>
          <w:rFonts w:asciiTheme="majorHAnsi" w:hAnsiTheme="majorHAnsi" w:cs="Arial"/>
        </w:rPr>
        <w:t xml:space="preserve">  NON ISCRITTA</w:t>
      </w:r>
    </w:p>
    <w:p w:rsidR="00B062DD" w:rsidRPr="00C81ACD"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C81ACD">
        <w:rPr>
          <w:rFonts w:asciiTheme="majorHAnsi" w:hAnsiTheme="majorHAnsi" w:cs="Arial"/>
        </w:rPr>
        <w:t xml:space="preserve">SE ISCRITTA INDICARE SEDE DI COMPETENZA ( PROVINCIA):  ______________________________________________  </w:t>
      </w:r>
    </w:p>
    <w:p w:rsidR="00B062DD" w:rsidRPr="00C81ACD" w:rsidRDefault="00B062DD" w:rsidP="00B062DD">
      <w:pPr>
        <w:rPr>
          <w:rFonts w:asciiTheme="majorHAnsi" w:hAnsiTheme="majorHAnsi" w:cs="Arial"/>
          <w:sz w:val="18"/>
          <w:szCs w:val="18"/>
        </w:rPr>
      </w:pPr>
    </w:p>
    <w:p w:rsidR="00B062DD" w:rsidRPr="00C81ACD" w:rsidRDefault="00B062DD" w:rsidP="00B062DD">
      <w:pPr>
        <w:rPr>
          <w:rFonts w:asciiTheme="majorHAnsi" w:hAnsiTheme="majorHAns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C81ACD" w:rsidTr="00E213F5">
        <w:trPr>
          <w:trHeight w:val="375"/>
        </w:trPr>
        <w:tc>
          <w:tcPr>
            <w:tcW w:w="5670" w:type="dxa"/>
            <w:shd w:val="clear" w:color="auto" w:fill="auto"/>
          </w:tcPr>
          <w:p w:rsidR="00B062DD" w:rsidRPr="00C81ACD" w:rsidRDefault="00B062DD" w:rsidP="00E213F5">
            <w:pPr>
              <w:rPr>
                <w:rFonts w:asciiTheme="majorHAnsi" w:hAnsiTheme="majorHAnsi" w:cs="Tahoma"/>
                <w:sz w:val="18"/>
                <w:szCs w:val="16"/>
              </w:rPr>
            </w:pPr>
            <w:r w:rsidRPr="00C81ACD">
              <w:rPr>
                <w:rFonts w:asciiTheme="majorHAnsi" w:hAnsiTheme="majorHAnsi" w:cs="Tahoma"/>
                <w:caps/>
                <w:sz w:val="18"/>
                <w:szCs w:val="16"/>
              </w:rPr>
              <w:t>data</w:t>
            </w:r>
          </w:p>
        </w:tc>
        <w:tc>
          <w:tcPr>
            <w:tcW w:w="4332" w:type="dxa"/>
            <w:shd w:val="clear" w:color="auto" w:fill="auto"/>
          </w:tcPr>
          <w:p w:rsidR="00B062DD" w:rsidRPr="00C81ACD" w:rsidRDefault="00B062DD" w:rsidP="00E213F5">
            <w:pPr>
              <w:jc w:val="center"/>
              <w:rPr>
                <w:rFonts w:asciiTheme="majorHAnsi" w:hAnsiTheme="majorHAnsi" w:cs="Tahoma"/>
                <w:sz w:val="18"/>
                <w:szCs w:val="16"/>
              </w:rPr>
            </w:pPr>
            <w:r w:rsidRPr="00C81ACD">
              <w:rPr>
                <w:rFonts w:asciiTheme="majorHAnsi" w:hAnsiTheme="majorHAnsi" w:cs="Tahoma"/>
                <w:sz w:val="18"/>
                <w:szCs w:val="16"/>
              </w:rPr>
              <w:t>timbro e firma</w:t>
            </w:r>
          </w:p>
          <w:p w:rsidR="00B062DD" w:rsidRPr="00C81ACD" w:rsidRDefault="00B062DD" w:rsidP="00E213F5">
            <w:pPr>
              <w:jc w:val="center"/>
              <w:rPr>
                <w:rFonts w:asciiTheme="majorHAnsi" w:hAnsiTheme="majorHAnsi" w:cs="Tahoma"/>
                <w:sz w:val="18"/>
                <w:szCs w:val="16"/>
              </w:rPr>
            </w:pPr>
            <w:r w:rsidRPr="00C81ACD">
              <w:rPr>
                <w:rFonts w:asciiTheme="majorHAnsi" w:hAnsiTheme="majorHAnsi" w:cs="Tahoma"/>
                <w:sz w:val="18"/>
                <w:szCs w:val="16"/>
              </w:rPr>
              <w:t>di un legale rappresentante o procuratore</w:t>
            </w:r>
          </w:p>
        </w:tc>
      </w:tr>
    </w:tbl>
    <w:p w:rsidR="00697601" w:rsidRPr="00C81ACD" w:rsidRDefault="00697601" w:rsidP="00087C8F">
      <w:pPr>
        <w:rPr>
          <w:rFonts w:asciiTheme="majorHAnsi" w:hAnsiTheme="majorHAnsi"/>
        </w:rPr>
        <w:sectPr w:rsidR="00697601" w:rsidRPr="00C81ACD" w:rsidSect="00087C8F">
          <w:footerReference w:type="default" r:id="rId13"/>
          <w:pgSz w:w="11906" w:h="16838"/>
          <w:pgMar w:top="1417" w:right="1134" w:bottom="1134" w:left="1134" w:header="708" w:footer="708" w:gutter="0"/>
          <w:cols w:space="708"/>
          <w:docGrid w:linePitch="360"/>
        </w:sectPr>
      </w:pPr>
    </w:p>
    <w:p w:rsidR="00697601" w:rsidRPr="00C81ACD" w:rsidRDefault="00697601" w:rsidP="00697601">
      <w:pPr>
        <w:pStyle w:val="Corpodeltesto2"/>
        <w:spacing w:after="0" w:line="240" w:lineRule="auto"/>
        <w:rPr>
          <w:rFonts w:asciiTheme="majorHAnsi" w:hAnsiTheme="majorHAnsi" w:cs="Tahoma"/>
          <w:b/>
          <w:sz w:val="28"/>
          <w:szCs w:val="28"/>
          <w:u w:val="single"/>
        </w:rPr>
      </w:pPr>
      <w:r w:rsidRPr="00C81ACD">
        <w:rPr>
          <w:rFonts w:asciiTheme="majorHAnsi" w:hAnsiTheme="majorHAnsi" w:cs="Tahoma"/>
          <w:b/>
          <w:sz w:val="28"/>
          <w:szCs w:val="28"/>
          <w:u w:val="single"/>
        </w:rPr>
        <w:lastRenderedPageBreak/>
        <w:t>Fac-simile “Allegato E”</w:t>
      </w:r>
    </w:p>
    <w:p w:rsidR="00697601" w:rsidRPr="00C81ACD" w:rsidRDefault="00697601" w:rsidP="00697601">
      <w:pPr>
        <w:pStyle w:val="Corpodeltesto2"/>
        <w:spacing w:after="0" w:line="240" w:lineRule="auto"/>
        <w:rPr>
          <w:rFonts w:asciiTheme="majorHAnsi" w:hAnsiTheme="majorHAnsi"/>
          <w:b/>
          <w:sz w:val="28"/>
          <w:szCs w:val="28"/>
          <w:u w:val="single"/>
        </w:rPr>
      </w:pPr>
    </w:p>
    <w:p w:rsidR="00697601" w:rsidRPr="00C81ACD" w:rsidRDefault="00697601" w:rsidP="00697601">
      <w:pPr>
        <w:jc w:val="center"/>
        <w:rPr>
          <w:rFonts w:asciiTheme="majorHAnsi" w:hAnsiTheme="majorHAnsi" w:cs="Tahoma"/>
          <w:b/>
          <w:caps/>
          <w:sz w:val="28"/>
          <w:szCs w:val="28"/>
        </w:rPr>
      </w:pPr>
      <w:r w:rsidRPr="00C81ACD">
        <w:rPr>
          <w:rFonts w:asciiTheme="majorHAnsi" w:hAnsiTheme="majorHAnsi" w:cs="Tahoma"/>
          <w:b/>
          <w:caps/>
          <w:sz w:val="28"/>
          <w:szCs w:val="28"/>
        </w:rPr>
        <w:t>offerta economica</w:t>
      </w:r>
    </w:p>
    <w:p w:rsidR="00697601" w:rsidRPr="00C81ACD" w:rsidRDefault="00697601" w:rsidP="00697601">
      <w:pPr>
        <w:jc w:val="center"/>
        <w:rPr>
          <w:rFonts w:asciiTheme="majorHAnsi" w:hAnsiTheme="majorHAnsi" w:cs="Tahoma"/>
          <w:sz w:val="28"/>
          <w:szCs w:val="28"/>
        </w:rPr>
      </w:pPr>
    </w:p>
    <w:p w:rsidR="00697601" w:rsidRPr="00C81ACD" w:rsidRDefault="00697601" w:rsidP="00697601">
      <w:pPr>
        <w:jc w:val="both"/>
        <w:rPr>
          <w:rFonts w:asciiTheme="majorHAnsi" w:hAnsiTheme="majorHAnsi" w:cs="Tahoma"/>
          <w:b/>
          <w:sz w:val="22"/>
          <w:szCs w:val="22"/>
        </w:rPr>
      </w:pPr>
      <w:r w:rsidRPr="00C81ACD">
        <w:rPr>
          <w:rFonts w:asciiTheme="majorHAnsi" w:hAnsiTheme="majorHAnsi"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C81ACD" w:rsidRDefault="00697601" w:rsidP="00697601">
      <w:pPr>
        <w:jc w:val="both"/>
        <w:rPr>
          <w:rFonts w:asciiTheme="majorHAnsi" w:hAnsiTheme="majorHAnsi" w:cs="Tahoma"/>
          <w:b/>
          <w:sz w:val="22"/>
          <w:szCs w:val="22"/>
        </w:rPr>
      </w:pPr>
    </w:p>
    <w:p w:rsidR="00697601" w:rsidRPr="00C81ACD" w:rsidRDefault="00697601" w:rsidP="00697601">
      <w:pPr>
        <w:pStyle w:val="Corpodeltesto22"/>
        <w:pBdr>
          <w:bottom w:val="none" w:sz="0" w:space="0" w:color="auto"/>
        </w:pBdr>
        <w:rPr>
          <w:rFonts w:asciiTheme="majorHAnsi" w:hAnsiTheme="majorHAnsi" w:cs="Tahoma"/>
          <w:sz w:val="22"/>
          <w:szCs w:val="22"/>
        </w:rPr>
      </w:pPr>
      <w:r w:rsidRPr="00C81ACD">
        <w:rPr>
          <w:rFonts w:asciiTheme="majorHAnsi" w:hAnsiTheme="majorHAnsi" w:cs="Tahoma"/>
          <w:sz w:val="22"/>
          <w:szCs w:val="22"/>
        </w:rPr>
        <w:t>Il sottoscritto _____________________________________________________________________</w:t>
      </w:r>
    </w:p>
    <w:p w:rsidR="00697601" w:rsidRPr="00C81ACD" w:rsidRDefault="00697601" w:rsidP="00697601">
      <w:pPr>
        <w:pStyle w:val="Corpodeltesto22"/>
        <w:pBdr>
          <w:bottom w:val="none" w:sz="0" w:space="0" w:color="auto"/>
        </w:pBdr>
        <w:rPr>
          <w:rFonts w:asciiTheme="majorHAnsi" w:hAnsiTheme="majorHAnsi" w:cs="Tahoma"/>
          <w:sz w:val="22"/>
          <w:szCs w:val="22"/>
        </w:rPr>
      </w:pPr>
      <w:r w:rsidRPr="00C81ACD">
        <w:rPr>
          <w:rFonts w:asciiTheme="majorHAnsi" w:hAnsiTheme="majorHAnsi" w:cs="Tahoma"/>
          <w:sz w:val="22"/>
          <w:szCs w:val="22"/>
        </w:rPr>
        <w:t>nato a ________________________________ il ______________  e residente a _____________________________________________________</w:t>
      </w:r>
    </w:p>
    <w:p w:rsidR="00697601" w:rsidRPr="00C81ACD" w:rsidRDefault="00697601" w:rsidP="00697601">
      <w:pPr>
        <w:pStyle w:val="Corpodeltesto22"/>
        <w:pBdr>
          <w:bottom w:val="none" w:sz="0" w:space="0" w:color="auto"/>
        </w:pBdr>
        <w:rPr>
          <w:rFonts w:asciiTheme="majorHAnsi" w:hAnsiTheme="majorHAnsi" w:cs="Tahoma"/>
          <w:sz w:val="22"/>
          <w:szCs w:val="22"/>
        </w:rPr>
      </w:pPr>
      <w:r w:rsidRPr="00C81ACD">
        <w:rPr>
          <w:rFonts w:asciiTheme="majorHAnsi" w:hAnsiTheme="majorHAnsi" w:cs="Tahoma"/>
          <w:sz w:val="22"/>
          <w:szCs w:val="22"/>
        </w:rPr>
        <w:t>in via ____________________________ n.____ in qualità di __________________________*   della Ditta/Società __________________________  avente sede in _________________________</w:t>
      </w:r>
    </w:p>
    <w:p w:rsidR="00697601" w:rsidRPr="00C81ACD" w:rsidRDefault="00697601" w:rsidP="00697601">
      <w:pPr>
        <w:pStyle w:val="Corpodeltesto22"/>
        <w:pBdr>
          <w:bottom w:val="none" w:sz="0" w:space="0" w:color="auto"/>
        </w:pBdr>
        <w:rPr>
          <w:rFonts w:asciiTheme="majorHAnsi" w:hAnsiTheme="majorHAnsi" w:cs="Tahoma"/>
          <w:sz w:val="22"/>
          <w:szCs w:val="22"/>
        </w:rPr>
      </w:pPr>
      <w:r w:rsidRPr="00C81ACD">
        <w:rPr>
          <w:rFonts w:asciiTheme="majorHAnsi" w:hAnsiTheme="majorHAnsi" w:cs="Tahoma"/>
          <w:sz w:val="22"/>
          <w:szCs w:val="22"/>
        </w:rPr>
        <w:t>cap.____________ via _______________________  tel. n.________________________________</w:t>
      </w:r>
    </w:p>
    <w:p w:rsidR="00697601" w:rsidRPr="00C81ACD" w:rsidRDefault="00697601" w:rsidP="00697601">
      <w:pPr>
        <w:pStyle w:val="Corpodeltesto22"/>
        <w:pBdr>
          <w:bottom w:val="none" w:sz="0" w:space="0" w:color="auto"/>
        </w:pBdr>
        <w:rPr>
          <w:rFonts w:asciiTheme="majorHAnsi" w:hAnsiTheme="majorHAnsi" w:cs="Tahoma"/>
          <w:sz w:val="22"/>
          <w:szCs w:val="22"/>
        </w:rPr>
      </w:pPr>
      <w:r w:rsidRPr="00C81ACD">
        <w:rPr>
          <w:rFonts w:asciiTheme="majorHAnsi" w:hAnsiTheme="majorHAnsi" w:cs="Tahoma"/>
          <w:sz w:val="22"/>
          <w:szCs w:val="22"/>
        </w:rPr>
        <w:t>C.F. e P.IVA _____________________________________________________________________</w:t>
      </w:r>
    </w:p>
    <w:p w:rsidR="00697601" w:rsidRPr="00C81ACD" w:rsidRDefault="00697601" w:rsidP="00697601">
      <w:pPr>
        <w:pStyle w:val="Corpodeltesto22"/>
        <w:pBdr>
          <w:bottom w:val="none" w:sz="0" w:space="0" w:color="auto"/>
        </w:pBdr>
        <w:rPr>
          <w:rFonts w:asciiTheme="majorHAnsi" w:hAnsiTheme="majorHAnsi" w:cs="Tahoma"/>
          <w:sz w:val="22"/>
          <w:szCs w:val="22"/>
        </w:rPr>
      </w:pPr>
    </w:p>
    <w:p w:rsidR="00697601" w:rsidRPr="00C81ACD" w:rsidRDefault="00697601" w:rsidP="00697601">
      <w:pPr>
        <w:pStyle w:val="Corpodeltesto22"/>
        <w:pBdr>
          <w:bottom w:val="none" w:sz="0" w:space="0" w:color="auto"/>
        </w:pBdr>
        <w:jc w:val="center"/>
        <w:rPr>
          <w:rFonts w:asciiTheme="majorHAnsi" w:hAnsiTheme="majorHAnsi" w:cs="Tahoma"/>
          <w:sz w:val="22"/>
          <w:szCs w:val="22"/>
        </w:rPr>
      </w:pPr>
      <w:r w:rsidRPr="00C81ACD">
        <w:rPr>
          <w:rFonts w:asciiTheme="majorHAnsi" w:hAnsiTheme="majorHAnsi" w:cs="Tahoma"/>
          <w:sz w:val="22"/>
          <w:szCs w:val="22"/>
        </w:rPr>
        <w:t>DICHIARA</w:t>
      </w:r>
    </w:p>
    <w:p w:rsidR="00697601" w:rsidRPr="00C81ACD" w:rsidRDefault="00697601" w:rsidP="00697601">
      <w:pPr>
        <w:pStyle w:val="Corpodeltesto22"/>
        <w:pBdr>
          <w:bottom w:val="none" w:sz="0" w:space="0" w:color="auto"/>
        </w:pBdr>
        <w:jc w:val="center"/>
        <w:rPr>
          <w:rFonts w:asciiTheme="majorHAnsi" w:hAnsiTheme="majorHAnsi" w:cs="Tahoma"/>
          <w:sz w:val="22"/>
          <w:szCs w:val="22"/>
        </w:rPr>
      </w:pPr>
    </w:p>
    <w:p w:rsidR="00697601" w:rsidRPr="00C81ACD" w:rsidRDefault="00697601" w:rsidP="00697601">
      <w:pPr>
        <w:pStyle w:val="Corpodeltesto22"/>
        <w:pBdr>
          <w:bottom w:val="none" w:sz="0" w:space="0" w:color="auto"/>
        </w:pBdr>
        <w:rPr>
          <w:rFonts w:asciiTheme="majorHAnsi" w:hAnsiTheme="majorHAnsi" w:cs="Tahoma"/>
          <w:sz w:val="22"/>
          <w:szCs w:val="22"/>
        </w:rPr>
      </w:pPr>
      <w:r w:rsidRPr="00C81ACD">
        <w:rPr>
          <w:rFonts w:asciiTheme="majorHAnsi" w:hAnsiTheme="majorHAnsi" w:cs="Tahoma"/>
          <w:sz w:val="22"/>
          <w:szCs w:val="22"/>
        </w:rPr>
        <w:t>In nome e per conto della suddetta Ditta/Società quanto segue:</w:t>
      </w:r>
    </w:p>
    <w:p w:rsidR="00697601" w:rsidRPr="00C81ACD" w:rsidRDefault="00697601" w:rsidP="00697601">
      <w:pPr>
        <w:pStyle w:val="Corpodeltesto22"/>
        <w:pBdr>
          <w:bottom w:val="none" w:sz="0" w:space="0" w:color="auto"/>
        </w:pBdr>
        <w:rPr>
          <w:rFonts w:asciiTheme="majorHAnsi" w:hAnsiTheme="majorHAnsi" w:cs="Tahoma"/>
          <w:sz w:val="22"/>
          <w:szCs w:val="22"/>
        </w:rPr>
      </w:pPr>
    </w:p>
    <w:p w:rsidR="00697601" w:rsidRPr="00C81ACD" w:rsidRDefault="00697601" w:rsidP="00697601">
      <w:pPr>
        <w:pStyle w:val="Corpodeltesto22"/>
        <w:pBdr>
          <w:bottom w:val="none" w:sz="0" w:space="0" w:color="auto"/>
        </w:pBdr>
        <w:rPr>
          <w:rFonts w:asciiTheme="majorHAnsi" w:hAnsiTheme="majorHAnsi" w:cs="Tahoma"/>
          <w:sz w:val="22"/>
          <w:szCs w:val="22"/>
        </w:rPr>
      </w:pPr>
      <w:smartTag w:uri="urn:schemas-microsoft-com:office:smarttags" w:element="PersonName">
        <w:smartTagPr>
          <w:attr w:name="ProductID" w:val="La Ditta"/>
        </w:smartTagPr>
        <w:r w:rsidRPr="00C81ACD">
          <w:rPr>
            <w:rFonts w:asciiTheme="majorHAnsi" w:hAnsiTheme="majorHAnsi" w:cs="Tahoma"/>
            <w:sz w:val="22"/>
            <w:szCs w:val="22"/>
          </w:rPr>
          <w:t>La Ditta</w:t>
        </w:r>
      </w:smartTag>
      <w:r w:rsidRPr="00C81ACD">
        <w:rPr>
          <w:rFonts w:asciiTheme="majorHAnsi" w:hAnsiTheme="majorHAnsi" w:cs="Tahoma"/>
          <w:sz w:val="22"/>
          <w:szCs w:val="22"/>
        </w:rPr>
        <w:t>/Società____________________ concorre alla gara a procedura ________ con la seguente offerta giudicata remunerativa e, quindi, vincolante a tutti gli effetti di legge:</w:t>
      </w:r>
    </w:p>
    <w:p w:rsidR="00697601" w:rsidRPr="00C81ACD" w:rsidRDefault="00697601" w:rsidP="00697601">
      <w:pPr>
        <w:pStyle w:val="Corpodeltesto22"/>
        <w:pBdr>
          <w:bottom w:val="none" w:sz="0" w:space="0" w:color="auto"/>
        </w:pBdr>
        <w:rPr>
          <w:rFonts w:asciiTheme="majorHAnsi" w:hAnsiTheme="majorHAnsi" w:cs="Tahoma"/>
          <w:i/>
        </w:rPr>
      </w:pPr>
      <w:r w:rsidRPr="00C81ACD">
        <w:rPr>
          <w:rFonts w:asciiTheme="majorHAnsi" w:hAnsiTheme="majorHAnsi" w:cs="Tahoma"/>
          <w:i/>
        </w:rPr>
        <w:t>(proporre offerta)</w:t>
      </w:r>
    </w:p>
    <w:p w:rsidR="00492627" w:rsidRPr="00C81ACD" w:rsidRDefault="00492627" w:rsidP="00697601">
      <w:pPr>
        <w:pStyle w:val="Corpodeltesto22"/>
        <w:pBdr>
          <w:bottom w:val="none" w:sz="0" w:space="0" w:color="auto"/>
        </w:pBdr>
        <w:rPr>
          <w:rFonts w:asciiTheme="majorHAnsi" w:hAnsiTheme="majorHAnsi" w:cs="Tahoma"/>
          <w:i/>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57"/>
        <w:gridCol w:w="750"/>
        <w:gridCol w:w="1950"/>
        <w:gridCol w:w="3200"/>
        <w:gridCol w:w="3470"/>
      </w:tblGrid>
      <w:tr w:rsidR="00BA609C" w:rsidRPr="00C81ACD" w:rsidTr="00EA17B4">
        <w:trPr>
          <w:trHeight w:val="255"/>
        </w:trPr>
        <w:tc>
          <w:tcPr>
            <w:tcW w:w="1769" w:type="pct"/>
            <w:shd w:val="clear" w:color="auto" w:fill="auto"/>
            <w:noWrap/>
            <w:vAlign w:val="bottom"/>
            <w:hideMark/>
          </w:tcPr>
          <w:p w:rsidR="00BA609C" w:rsidRPr="00C81ACD" w:rsidRDefault="00BA609C" w:rsidP="00492627">
            <w:pPr>
              <w:rPr>
                <w:rFonts w:asciiTheme="majorHAnsi" w:hAnsiTheme="majorHAnsi"/>
                <w:b/>
                <w:color w:val="000000"/>
              </w:rPr>
            </w:pPr>
            <w:r w:rsidRPr="00C81ACD">
              <w:rPr>
                <w:rFonts w:asciiTheme="majorHAnsi" w:hAnsiTheme="majorHAnsi"/>
                <w:b/>
                <w:color w:val="000000"/>
              </w:rPr>
              <w:t>lotto 1</w:t>
            </w:r>
            <w:r w:rsidR="00EA17B4" w:rsidRPr="00C81ACD">
              <w:rPr>
                <w:rFonts w:asciiTheme="majorHAnsi" w:hAnsiTheme="majorHAnsi"/>
                <w:b/>
                <w:color w:val="000000"/>
              </w:rPr>
              <w:t xml:space="preserve"> (top di gamma)</w:t>
            </w:r>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p>
        </w:tc>
        <w:tc>
          <w:tcPr>
            <w:tcW w:w="697" w:type="pct"/>
            <w:shd w:val="clear" w:color="auto" w:fill="auto"/>
            <w:noWrap/>
            <w:vAlign w:val="bottom"/>
            <w:hideMark/>
          </w:tcPr>
          <w:p w:rsidR="00EA17B4" w:rsidRPr="00C81ACD" w:rsidRDefault="00BA609C" w:rsidP="00492627">
            <w:pPr>
              <w:rPr>
                <w:rFonts w:asciiTheme="majorHAnsi" w:hAnsiTheme="majorHAnsi"/>
                <w:color w:val="000000"/>
              </w:rPr>
            </w:pPr>
            <w:r w:rsidRPr="00C81ACD">
              <w:rPr>
                <w:rFonts w:asciiTheme="majorHAnsi" w:hAnsiTheme="majorHAnsi"/>
                <w:color w:val="000000"/>
              </w:rPr>
              <w:t xml:space="preserve">Prezzo base </w:t>
            </w:r>
          </w:p>
          <w:p w:rsidR="00BA609C" w:rsidRPr="00C81ACD" w:rsidRDefault="00BA609C" w:rsidP="00492627">
            <w:pPr>
              <w:rPr>
                <w:rFonts w:asciiTheme="majorHAnsi" w:hAnsiTheme="majorHAnsi"/>
                <w:color w:val="000000"/>
              </w:rPr>
            </w:pPr>
            <w:r w:rsidRPr="00C81ACD">
              <w:rPr>
                <w:rFonts w:asciiTheme="majorHAnsi" w:hAnsiTheme="majorHAnsi"/>
                <w:color w:val="000000"/>
              </w:rPr>
              <w:t>non superabile</w:t>
            </w:r>
          </w:p>
        </w:tc>
        <w:tc>
          <w:tcPr>
            <w:tcW w:w="1125" w:type="pct"/>
          </w:tcPr>
          <w:p w:rsidR="00BA609C" w:rsidRPr="00C81ACD" w:rsidRDefault="00BA609C" w:rsidP="00492627">
            <w:pPr>
              <w:rPr>
                <w:rFonts w:asciiTheme="majorHAnsi" w:hAnsiTheme="majorHAnsi"/>
                <w:color w:val="000000"/>
              </w:rPr>
            </w:pPr>
            <w:r w:rsidRPr="00C81ACD">
              <w:rPr>
                <w:rFonts w:asciiTheme="majorHAnsi" w:hAnsiTheme="majorHAnsi"/>
                <w:color w:val="000000"/>
              </w:rPr>
              <w:t>Modello/codice offerto</w:t>
            </w:r>
          </w:p>
        </w:tc>
        <w:tc>
          <w:tcPr>
            <w:tcW w:w="1138" w:type="pct"/>
            <w:shd w:val="clear" w:color="auto" w:fill="auto"/>
            <w:noWrap/>
            <w:vAlign w:val="bottom"/>
            <w:hideMark/>
          </w:tcPr>
          <w:p w:rsidR="00BA609C" w:rsidRPr="00C81ACD" w:rsidRDefault="00EA17B4" w:rsidP="00492627">
            <w:pPr>
              <w:rPr>
                <w:rFonts w:asciiTheme="majorHAnsi" w:hAnsiTheme="majorHAnsi"/>
                <w:color w:val="000000"/>
              </w:rPr>
            </w:pPr>
            <w:r w:rsidRPr="00C81ACD">
              <w:rPr>
                <w:rFonts w:asciiTheme="majorHAnsi" w:hAnsiTheme="majorHAnsi"/>
                <w:color w:val="000000"/>
              </w:rPr>
              <w:t>P</w:t>
            </w:r>
            <w:r w:rsidR="00BA609C" w:rsidRPr="00C81ACD">
              <w:rPr>
                <w:rFonts w:asciiTheme="majorHAnsi" w:hAnsiTheme="majorHAnsi"/>
                <w:color w:val="000000"/>
              </w:rPr>
              <w:t>rezzo unitario</w:t>
            </w:r>
            <w:r w:rsidRPr="00C81ACD">
              <w:rPr>
                <w:rFonts w:asciiTheme="majorHAnsi" w:hAnsiTheme="majorHAnsi"/>
                <w:color w:val="000000"/>
              </w:rPr>
              <w:t xml:space="preserve"> offerto in cifre e lettere</w:t>
            </w:r>
          </w:p>
        </w:tc>
      </w:tr>
      <w:tr w:rsidR="00BA609C" w:rsidRPr="00C81ACD" w:rsidTr="00EA17B4">
        <w:trPr>
          <w:trHeight w:val="255"/>
        </w:trPr>
        <w:tc>
          <w:tcPr>
            <w:tcW w:w="1769"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Prezzo unitario dell'apparecchiatura offerta</w:t>
            </w:r>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Pa</w:t>
            </w:r>
          </w:p>
        </w:tc>
        <w:tc>
          <w:tcPr>
            <w:tcW w:w="697"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€ 28.500,00</w:t>
            </w:r>
          </w:p>
        </w:tc>
        <w:tc>
          <w:tcPr>
            <w:tcW w:w="1125" w:type="pct"/>
          </w:tcPr>
          <w:p w:rsidR="00BA609C" w:rsidRPr="00C81ACD" w:rsidRDefault="00BA609C" w:rsidP="00492627">
            <w:pPr>
              <w:rPr>
                <w:rFonts w:asciiTheme="majorHAnsi" w:hAnsiTheme="majorHAnsi"/>
                <w:color w:val="000000"/>
              </w:rPr>
            </w:pPr>
          </w:p>
        </w:tc>
        <w:tc>
          <w:tcPr>
            <w:tcW w:w="1138"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69"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xml:space="preserve">Canone annuo contratto manutenzione full </w:t>
            </w:r>
            <w:proofErr w:type="spellStart"/>
            <w:r w:rsidRPr="00C81ACD">
              <w:rPr>
                <w:rFonts w:asciiTheme="majorHAnsi" w:hAnsiTheme="majorHAnsi"/>
                <w:color w:val="000000"/>
              </w:rPr>
              <w:t>risk</w:t>
            </w:r>
            <w:proofErr w:type="spellEnd"/>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Pm</w:t>
            </w:r>
          </w:p>
        </w:tc>
        <w:tc>
          <w:tcPr>
            <w:tcW w:w="697"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1125" w:type="pct"/>
          </w:tcPr>
          <w:p w:rsidR="00BA609C" w:rsidRPr="00C81ACD" w:rsidRDefault="00BA609C" w:rsidP="00492627">
            <w:pPr>
              <w:rPr>
                <w:rFonts w:asciiTheme="majorHAnsi" w:hAnsiTheme="majorHAnsi"/>
                <w:color w:val="000000"/>
              </w:rPr>
            </w:pPr>
          </w:p>
        </w:tc>
        <w:tc>
          <w:tcPr>
            <w:tcW w:w="1138"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69"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Anni di garanzia offerti</w:t>
            </w:r>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anni</w:t>
            </w:r>
          </w:p>
        </w:tc>
        <w:tc>
          <w:tcPr>
            <w:tcW w:w="697"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1125" w:type="pct"/>
          </w:tcPr>
          <w:p w:rsidR="00BA609C" w:rsidRPr="00C81ACD" w:rsidRDefault="00BA609C" w:rsidP="00492627">
            <w:pPr>
              <w:rPr>
                <w:rFonts w:asciiTheme="majorHAnsi" w:hAnsiTheme="majorHAnsi"/>
                <w:color w:val="000000"/>
              </w:rPr>
            </w:pPr>
          </w:p>
        </w:tc>
        <w:tc>
          <w:tcPr>
            <w:tcW w:w="1138"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69"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p>
        </w:tc>
        <w:tc>
          <w:tcPr>
            <w:tcW w:w="697"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1125" w:type="pct"/>
          </w:tcPr>
          <w:p w:rsidR="00BA609C" w:rsidRPr="00C81ACD" w:rsidRDefault="00BA609C" w:rsidP="00492627">
            <w:pPr>
              <w:rPr>
                <w:rFonts w:asciiTheme="majorHAnsi" w:hAnsiTheme="majorHAnsi"/>
                <w:color w:val="000000"/>
              </w:rPr>
            </w:pPr>
          </w:p>
        </w:tc>
        <w:tc>
          <w:tcPr>
            <w:tcW w:w="1138"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69"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Po</w:t>
            </w:r>
            <w:r w:rsidR="00467C89" w:rsidRPr="00C81ACD">
              <w:rPr>
                <w:rFonts w:asciiTheme="majorHAnsi" w:hAnsiTheme="majorHAnsi"/>
                <w:color w:val="000000"/>
              </w:rPr>
              <w:t xml:space="preserve"> (opzioni obbligatorie)</w:t>
            </w:r>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Lotto 1</w:t>
            </w:r>
          </w:p>
        </w:tc>
        <w:tc>
          <w:tcPr>
            <w:tcW w:w="697"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1125" w:type="pct"/>
          </w:tcPr>
          <w:p w:rsidR="00BA609C" w:rsidRPr="00C81ACD" w:rsidRDefault="00BA609C" w:rsidP="00492627">
            <w:pPr>
              <w:jc w:val="center"/>
              <w:rPr>
                <w:rFonts w:asciiTheme="majorHAnsi" w:hAnsiTheme="majorHAnsi"/>
                <w:color w:val="000000"/>
              </w:rPr>
            </w:pPr>
          </w:p>
        </w:tc>
        <w:tc>
          <w:tcPr>
            <w:tcW w:w="1138" w:type="pct"/>
            <w:shd w:val="clear" w:color="auto" w:fill="auto"/>
            <w:noWrap/>
            <w:vAlign w:val="bottom"/>
            <w:hideMark/>
          </w:tcPr>
          <w:p w:rsidR="00BA609C" w:rsidRPr="00C81ACD" w:rsidRDefault="00BA609C" w:rsidP="00492627">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69" w:type="pct"/>
            <w:shd w:val="clear" w:color="auto" w:fill="auto"/>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Carrello semplice</w:t>
            </w:r>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SI</w:t>
            </w:r>
          </w:p>
        </w:tc>
        <w:tc>
          <w:tcPr>
            <w:tcW w:w="697"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1125" w:type="pct"/>
          </w:tcPr>
          <w:p w:rsidR="00BA609C" w:rsidRPr="00C81ACD" w:rsidRDefault="00BA609C" w:rsidP="00492627">
            <w:pPr>
              <w:jc w:val="center"/>
              <w:rPr>
                <w:rFonts w:asciiTheme="majorHAnsi" w:hAnsiTheme="majorHAnsi"/>
                <w:color w:val="000000"/>
              </w:rPr>
            </w:pPr>
          </w:p>
        </w:tc>
        <w:tc>
          <w:tcPr>
            <w:tcW w:w="1138" w:type="pct"/>
            <w:shd w:val="clear" w:color="auto" w:fill="auto"/>
            <w:noWrap/>
            <w:vAlign w:val="bottom"/>
            <w:hideMark/>
          </w:tcPr>
          <w:p w:rsidR="00BA609C" w:rsidRPr="00C81ACD" w:rsidRDefault="00BA609C" w:rsidP="00492627">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69" w:type="pct"/>
            <w:shd w:val="clear" w:color="auto" w:fill="auto"/>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Supporto per attacco a pensile</w:t>
            </w:r>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SI</w:t>
            </w:r>
          </w:p>
        </w:tc>
        <w:tc>
          <w:tcPr>
            <w:tcW w:w="697"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1125" w:type="pct"/>
          </w:tcPr>
          <w:p w:rsidR="00BA609C" w:rsidRPr="00C81ACD" w:rsidRDefault="00BA609C" w:rsidP="00492627">
            <w:pPr>
              <w:jc w:val="center"/>
              <w:rPr>
                <w:rFonts w:asciiTheme="majorHAnsi" w:hAnsiTheme="majorHAnsi"/>
                <w:color w:val="000000"/>
              </w:rPr>
            </w:pPr>
          </w:p>
        </w:tc>
        <w:tc>
          <w:tcPr>
            <w:tcW w:w="1138" w:type="pct"/>
            <w:shd w:val="clear" w:color="auto" w:fill="auto"/>
            <w:noWrap/>
            <w:vAlign w:val="bottom"/>
            <w:hideMark/>
          </w:tcPr>
          <w:p w:rsidR="00BA609C" w:rsidRPr="00C81ACD" w:rsidRDefault="00BA609C" w:rsidP="00492627">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69" w:type="pct"/>
            <w:shd w:val="clear" w:color="auto" w:fill="auto"/>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Morsetto per barra universale</w:t>
            </w:r>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SI</w:t>
            </w:r>
          </w:p>
        </w:tc>
        <w:tc>
          <w:tcPr>
            <w:tcW w:w="697"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1125" w:type="pct"/>
          </w:tcPr>
          <w:p w:rsidR="00BA609C" w:rsidRPr="00C81ACD" w:rsidRDefault="00BA609C" w:rsidP="00492627">
            <w:pPr>
              <w:jc w:val="center"/>
              <w:rPr>
                <w:rFonts w:asciiTheme="majorHAnsi" w:hAnsiTheme="majorHAnsi"/>
                <w:color w:val="000000"/>
              </w:rPr>
            </w:pPr>
          </w:p>
        </w:tc>
        <w:tc>
          <w:tcPr>
            <w:tcW w:w="1138" w:type="pct"/>
            <w:shd w:val="clear" w:color="auto" w:fill="auto"/>
            <w:noWrap/>
            <w:vAlign w:val="bottom"/>
            <w:hideMark/>
          </w:tcPr>
          <w:p w:rsidR="00BA609C" w:rsidRPr="00C81ACD" w:rsidRDefault="00BA609C" w:rsidP="00492627">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69" w:type="pct"/>
            <w:shd w:val="clear" w:color="auto" w:fill="auto"/>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Set di batterie di riserva</w:t>
            </w:r>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SI</w:t>
            </w:r>
          </w:p>
        </w:tc>
        <w:tc>
          <w:tcPr>
            <w:tcW w:w="697"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1125" w:type="pct"/>
          </w:tcPr>
          <w:p w:rsidR="00BA609C" w:rsidRPr="00C81ACD" w:rsidRDefault="00BA609C" w:rsidP="00492627">
            <w:pPr>
              <w:jc w:val="center"/>
              <w:rPr>
                <w:rFonts w:asciiTheme="majorHAnsi" w:hAnsiTheme="majorHAnsi"/>
                <w:color w:val="000000"/>
              </w:rPr>
            </w:pPr>
          </w:p>
        </w:tc>
        <w:tc>
          <w:tcPr>
            <w:tcW w:w="1138" w:type="pct"/>
            <w:shd w:val="clear" w:color="auto" w:fill="auto"/>
            <w:noWrap/>
            <w:vAlign w:val="bottom"/>
            <w:hideMark/>
          </w:tcPr>
          <w:p w:rsidR="00BA609C" w:rsidRPr="00C81ACD" w:rsidRDefault="00BA609C" w:rsidP="00492627">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69" w:type="pct"/>
            <w:shd w:val="clear" w:color="auto" w:fill="auto"/>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p>
        </w:tc>
        <w:tc>
          <w:tcPr>
            <w:tcW w:w="697"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1125" w:type="pct"/>
          </w:tcPr>
          <w:p w:rsidR="00BA609C" w:rsidRPr="00C81ACD" w:rsidRDefault="00BA609C" w:rsidP="00492627">
            <w:pPr>
              <w:jc w:val="center"/>
              <w:rPr>
                <w:rFonts w:asciiTheme="majorHAnsi" w:hAnsiTheme="majorHAnsi"/>
                <w:color w:val="000000"/>
              </w:rPr>
            </w:pPr>
          </w:p>
        </w:tc>
        <w:tc>
          <w:tcPr>
            <w:tcW w:w="1138" w:type="pct"/>
            <w:shd w:val="clear" w:color="auto" w:fill="auto"/>
            <w:noWrap/>
            <w:vAlign w:val="bottom"/>
            <w:hideMark/>
          </w:tcPr>
          <w:p w:rsidR="00BA609C" w:rsidRPr="00C81ACD" w:rsidRDefault="00BA609C" w:rsidP="00492627">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69" w:type="pct"/>
            <w:shd w:val="clear" w:color="auto" w:fill="auto"/>
            <w:vAlign w:val="bottom"/>
            <w:hideMark/>
          </w:tcPr>
          <w:p w:rsidR="00BA609C" w:rsidRPr="00C81ACD" w:rsidRDefault="00BA609C" w:rsidP="00BA609C">
            <w:pPr>
              <w:spacing w:before="120"/>
              <w:jc w:val="both"/>
              <w:rPr>
                <w:rFonts w:asciiTheme="majorHAnsi" w:hAnsiTheme="majorHAnsi" w:cs="Calibri"/>
              </w:rPr>
            </w:pPr>
            <w:r w:rsidRPr="00C81ACD">
              <w:rPr>
                <w:rFonts w:asciiTheme="majorHAnsi" w:hAnsiTheme="majorHAnsi" w:cs="Calibri"/>
                <w:b/>
              </w:rPr>
              <w:t xml:space="preserve">Costi per le spese per la salute e sicurezza dei </w:t>
            </w:r>
            <w:r w:rsidRPr="00C81ACD">
              <w:rPr>
                <w:rFonts w:asciiTheme="majorHAnsi" w:hAnsiTheme="majorHAnsi" w:cs="Calibri"/>
                <w:b/>
              </w:rPr>
              <w:lastRenderedPageBreak/>
              <w:t>lavoratori</w:t>
            </w:r>
            <w:r w:rsidRPr="00C81ACD">
              <w:rPr>
                <w:rFonts w:asciiTheme="majorHAnsi" w:hAnsiTheme="majorHAnsi" w:cs="Calibri"/>
              </w:rPr>
              <w:t xml:space="preserve"> per il rischio specifico valutati dal datore di lavoro e loro dettaglio (già inclusi nel prezzo offerto);</w:t>
            </w:r>
          </w:p>
          <w:p w:rsidR="00BA609C" w:rsidRPr="00C81ACD" w:rsidRDefault="00BA609C" w:rsidP="00492627">
            <w:pPr>
              <w:rPr>
                <w:rFonts w:asciiTheme="majorHAnsi" w:hAnsiTheme="majorHAnsi"/>
                <w:color w:val="000000"/>
              </w:rPr>
            </w:pPr>
          </w:p>
        </w:tc>
        <w:tc>
          <w:tcPr>
            <w:tcW w:w="271" w:type="pct"/>
            <w:shd w:val="clear" w:color="auto" w:fill="auto"/>
            <w:noWrap/>
            <w:vAlign w:val="bottom"/>
            <w:hideMark/>
          </w:tcPr>
          <w:p w:rsidR="00BA609C" w:rsidRPr="00C81ACD" w:rsidRDefault="00BA609C" w:rsidP="00BA609C">
            <w:pPr>
              <w:jc w:val="center"/>
              <w:rPr>
                <w:rFonts w:asciiTheme="majorHAnsi" w:hAnsiTheme="majorHAnsi"/>
                <w:color w:val="000000"/>
              </w:rPr>
            </w:pPr>
          </w:p>
        </w:tc>
        <w:tc>
          <w:tcPr>
            <w:tcW w:w="697" w:type="pct"/>
            <w:shd w:val="clear" w:color="auto" w:fill="auto"/>
            <w:noWrap/>
            <w:vAlign w:val="bottom"/>
            <w:hideMark/>
          </w:tcPr>
          <w:p w:rsidR="00BA609C" w:rsidRPr="00C81ACD" w:rsidRDefault="00BA609C" w:rsidP="00492627">
            <w:pPr>
              <w:rPr>
                <w:rFonts w:asciiTheme="majorHAnsi" w:hAnsiTheme="majorHAnsi"/>
                <w:color w:val="000000"/>
              </w:rPr>
            </w:pPr>
            <w:r w:rsidRPr="00C81ACD">
              <w:rPr>
                <w:rFonts w:asciiTheme="majorHAnsi" w:hAnsiTheme="majorHAnsi"/>
                <w:color w:val="000000"/>
              </w:rPr>
              <w:t> </w:t>
            </w:r>
          </w:p>
        </w:tc>
        <w:tc>
          <w:tcPr>
            <w:tcW w:w="1125" w:type="pct"/>
          </w:tcPr>
          <w:p w:rsidR="00BA609C" w:rsidRPr="00C81ACD" w:rsidRDefault="00BA609C" w:rsidP="00492627">
            <w:pPr>
              <w:jc w:val="center"/>
              <w:rPr>
                <w:rFonts w:asciiTheme="majorHAnsi" w:hAnsiTheme="majorHAnsi"/>
                <w:color w:val="000000"/>
              </w:rPr>
            </w:pPr>
          </w:p>
        </w:tc>
        <w:tc>
          <w:tcPr>
            <w:tcW w:w="1138" w:type="pct"/>
            <w:shd w:val="clear" w:color="auto" w:fill="auto"/>
            <w:noWrap/>
            <w:vAlign w:val="bottom"/>
            <w:hideMark/>
          </w:tcPr>
          <w:p w:rsidR="00BA609C" w:rsidRPr="00C81ACD" w:rsidRDefault="009257AF" w:rsidP="009257AF">
            <w:pPr>
              <w:rPr>
                <w:rFonts w:asciiTheme="majorHAnsi" w:hAnsiTheme="majorHAnsi"/>
                <w:color w:val="000000"/>
              </w:rPr>
            </w:pPr>
            <w:r w:rsidRPr="00C81ACD">
              <w:rPr>
                <w:rFonts w:asciiTheme="majorHAnsi" w:hAnsiTheme="majorHAnsi"/>
                <w:color w:val="000000"/>
              </w:rPr>
              <w:t>€…………</w:t>
            </w:r>
            <w:r w:rsidR="00BA609C" w:rsidRPr="00C81ACD">
              <w:rPr>
                <w:rFonts w:asciiTheme="majorHAnsi" w:hAnsiTheme="majorHAnsi"/>
                <w:color w:val="000000"/>
              </w:rPr>
              <w:t> </w:t>
            </w:r>
          </w:p>
        </w:tc>
      </w:tr>
    </w:tbl>
    <w:p w:rsidR="00BA609C" w:rsidRPr="00C81ACD" w:rsidRDefault="00BA609C" w:rsidP="0042474B">
      <w:pPr>
        <w:spacing w:before="120" w:line="360" w:lineRule="atLeast"/>
        <w:rPr>
          <w:rFonts w:asciiTheme="majorHAnsi" w:hAnsiTheme="majorHAnsi" w:cs="Tahoma"/>
          <w:i/>
        </w:rPr>
      </w:pP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31"/>
        <w:gridCol w:w="853"/>
        <w:gridCol w:w="2551"/>
        <w:gridCol w:w="3121"/>
        <w:gridCol w:w="3154"/>
      </w:tblGrid>
      <w:tr w:rsidR="00BA609C" w:rsidRPr="00C81ACD" w:rsidTr="00EA17B4">
        <w:trPr>
          <w:trHeight w:val="255"/>
        </w:trPr>
        <w:tc>
          <w:tcPr>
            <w:tcW w:w="1710" w:type="pct"/>
            <w:shd w:val="clear" w:color="auto" w:fill="auto"/>
            <w:noWrap/>
            <w:vAlign w:val="bottom"/>
            <w:hideMark/>
          </w:tcPr>
          <w:p w:rsidR="00BA609C" w:rsidRPr="00C81ACD" w:rsidRDefault="00BA609C" w:rsidP="00BA609C">
            <w:pPr>
              <w:rPr>
                <w:rFonts w:asciiTheme="majorHAnsi" w:hAnsiTheme="majorHAnsi"/>
                <w:b/>
                <w:color w:val="000000"/>
              </w:rPr>
            </w:pPr>
            <w:r w:rsidRPr="00C81ACD">
              <w:rPr>
                <w:rFonts w:asciiTheme="majorHAnsi" w:hAnsiTheme="majorHAnsi"/>
                <w:b/>
                <w:color w:val="000000"/>
              </w:rPr>
              <w:t>lotto 2</w:t>
            </w:r>
            <w:r w:rsidR="00EA17B4" w:rsidRPr="00C81ACD">
              <w:rPr>
                <w:rFonts w:asciiTheme="majorHAnsi" w:hAnsiTheme="majorHAnsi"/>
                <w:b/>
                <w:color w:val="000000"/>
              </w:rPr>
              <w:t xml:space="preserve"> (intensità di cura intermedia)</w:t>
            </w: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 </w:t>
            </w:r>
          </w:p>
        </w:tc>
        <w:tc>
          <w:tcPr>
            <w:tcW w:w="867" w:type="pct"/>
            <w:vAlign w:val="bottom"/>
          </w:tcPr>
          <w:p w:rsidR="00BA609C" w:rsidRPr="00C81ACD" w:rsidRDefault="00BA609C" w:rsidP="00BA609C">
            <w:pPr>
              <w:rPr>
                <w:rFonts w:asciiTheme="majorHAnsi" w:hAnsiTheme="majorHAnsi"/>
                <w:color w:val="000000"/>
              </w:rPr>
            </w:pPr>
            <w:r w:rsidRPr="00C81ACD">
              <w:rPr>
                <w:rFonts w:asciiTheme="majorHAnsi" w:hAnsiTheme="majorHAnsi"/>
                <w:color w:val="000000"/>
              </w:rPr>
              <w:t>Prezzo base non superabile</w:t>
            </w:r>
          </w:p>
        </w:tc>
        <w:tc>
          <w:tcPr>
            <w:tcW w:w="1061" w:type="pct"/>
            <w:shd w:val="clear" w:color="auto" w:fill="auto"/>
            <w:noWrap/>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Modello/codice offerto</w:t>
            </w:r>
          </w:p>
        </w:tc>
        <w:tc>
          <w:tcPr>
            <w:tcW w:w="1072" w:type="pct"/>
            <w:shd w:val="clear" w:color="auto" w:fill="auto"/>
            <w:noWrap/>
            <w:vAlign w:val="bottom"/>
            <w:hideMark/>
          </w:tcPr>
          <w:p w:rsidR="00BA609C" w:rsidRPr="00C81ACD" w:rsidRDefault="00EA17B4" w:rsidP="00BA609C">
            <w:pPr>
              <w:rPr>
                <w:rFonts w:asciiTheme="majorHAnsi" w:hAnsiTheme="majorHAnsi"/>
                <w:color w:val="000000"/>
              </w:rPr>
            </w:pPr>
            <w:r w:rsidRPr="00C81ACD">
              <w:rPr>
                <w:rFonts w:asciiTheme="majorHAnsi" w:hAnsiTheme="majorHAnsi"/>
                <w:color w:val="000000"/>
              </w:rPr>
              <w:t>Prezzo unitario offerto in cifre e lettere</w:t>
            </w:r>
          </w:p>
        </w:tc>
      </w:tr>
      <w:tr w:rsidR="00BA609C" w:rsidRPr="00C81ACD" w:rsidTr="00EA17B4">
        <w:trPr>
          <w:trHeight w:val="255"/>
        </w:trPr>
        <w:tc>
          <w:tcPr>
            <w:tcW w:w="1710"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Prezzo unitario dell'apparecchiatura offerta</w:t>
            </w: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Pa</w:t>
            </w:r>
          </w:p>
        </w:tc>
        <w:tc>
          <w:tcPr>
            <w:tcW w:w="867" w:type="pct"/>
          </w:tcPr>
          <w:p w:rsidR="00BA609C" w:rsidRPr="00C81ACD" w:rsidRDefault="00EA17B4" w:rsidP="00BA609C">
            <w:pPr>
              <w:rPr>
                <w:rFonts w:asciiTheme="majorHAnsi" w:hAnsiTheme="majorHAnsi"/>
                <w:color w:val="000000"/>
              </w:rPr>
            </w:pPr>
            <w:r w:rsidRPr="00C81ACD">
              <w:rPr>
                <w:rFonts w:asciiTheme="majorHAnsi" w:hAnsiTheme="majorHAnsi"/>
                <w:color w:val="000000"/>
              </w:rPr>
              <w:t>€ 22.000,00</w:t>
            </w: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10"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xml:space="preserve">Canone annuo contratto manutenzione full </w:t>
            </w:r>
            <w:proofErr w:type="spellStart"/>
            <w:r w:rsidRPr="00C81ACD">
              <w:rPr>
                <w:rFonts w:asciiTheme="majorHAnsi" w:hAnsiTheme="majorHAnsi"/>
                <w:color w:val="000000"/>
              </w:rPr>
              <w:t>risk</w:t>
            </w:r>
            <w:proofErr w:type="spellEnd"/>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Pm</w:t>
            </w:r>
          </w:p>
        </w:tc>
        <w:tc>
          <w:tcPr>
            <w:tcW w:w="867" w:type="pct"/>
          </w:tcPr>
          <w:p w:rsidR="00BA609C" w:rsidRPr="00C81ACD" w:rsidRDefault="00BA609C" w:rsidP="00BA609C">
            <w:pPr>
              <w:rPr>
                <w:rFonts w:asciiTheme="majorHAnsi" w:hAnsiTheme="majorHAnsi"/>
                <w:color w:val="000000"/>
              </w:rPr>
            </w:pP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10"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Anni di garanzia offerti</w:t>
            </w: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anni</w:t>
            </w:r>
          </w:p>
        </w:tc>
        <w:tc>
          <w:tcPr>
            <w:tcW w:w="867" w:type="pct"/>
          </w:tcPr>
          <w:p w:rsidR="00BA609C" w:rsidRPr="00C81ACD" w:rsidRDefault="00BA609C" w:rsidP="00BA609C">
            <w:pPr>
              <w:rPr>
                <w:rFonts w:asciiTheme="majorHAnsi" w:hAnsiTheme="majorHAnsi"/>
                <w:color w:val="000000"/>
              </w:rPr>
            </w:pP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10"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 </w:t>
            </w:r>
          </w:p>
        </w:tc>
        <w:tc>
          <w:tcPr>
            <w:tcW w:w="867" w:type="pct"/>
          </w:tcPr>
          <w:p w:rsidR="00BA609C" w:rsidRPr="00C81ACD" w:rsidRDefault="00BA609C" w:rsidP="00BA609C">
            <w:pPr>
              <w:rPr>
                <w:rFonts w:asciiTheme="majorHAnsi" w:hAnsiTheme="majorHAnsi"/>
                <w:color w:val="000000"/>
              </w:rPr>
            </w:pP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10" w:type="pct"/>
            <w:shd w:val="clear" w:color="auto" w:fill="auto"/>
            <w:noWrap/>
            <w:vAlign w:val="bottom"/>
            <w:hideMark/>
          </w:tcPr>
          <w:p w:rsidR="00BA609C" w:rsidRPr="00C81ACD" w:rsidRDefault="00467C89" w:rsidP="00BA609C">
            <w:pPr>
              <w:rPr>
                <w:rFonts w:asciiTheme="majorHAnsi" w:hAnsiTheme="majorHAnsi"/>
                <w:color w:val="000000"/>
              </w:rPr>
            </w:pPr>
            <w:r w:rsidRPr="00C81ACD">
              <w:rPr>
                <w:rFonts w:asciiTheme="majorHAnsi" w:hAnsiTheme="majorHAnsi"/>
                <w:color w:val="000000"/>
              </w:rPr>
              <w:t>Po (opzioni obbligatorie)</w:t>
            </w: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Lotto 2</w:t>
            </w:r>
          </w:p>
        </w:tc>
        <w:tc>
          <w:tcPr>
            <w:tcW w:w="867" w:type="pct"/>
          </w:tcPr>
          <w:p w:rsidR="00BA609C" w:rsidRPr="00C81ACD" w:rsidRDefault="00BA609C" w:rsidP="00BA609C">
            <w:pPr>
              <w:rPr>
                <w:rFonts w:asciiTheme="majorHAnsi" w:hAnsiTheme="majorHAnsi"/>
                <w:color w:val="000000"/>
              </w:rPr>
            </w:pP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10" w:type="pct"/>
            <w:shd w:val="clear" w:color="auto" w:fill="auto"/>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Carrello semplice</w:t>
            </w: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SI</w:t>
            </w:r>
          </w:p>
        </w:tc>
        <w:tc>
          <w:tcPr>
            <w:tcW w:w="867" w:type="pct"/>
          </w:tcPr>
          <w:p w:rsidR="00BA609C" w:rsidRPr="00C81ACD" w:rsidRDefault="00BA609C" w:rsidP="00BA609C">
            <w:pPr>
              <w:rPr>
                <w:rFonts w:asciiTheme="majorHAnsi" w:hAnsiTheme="majorHAnsi"/>
                <w:color w:val="000000"/>
              </w:rPr>
            </w:pP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10" w:type="pct"/>
            <w:shd w:val="clear" w:color="auto" w:fill="auto"/>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Supporto per attacco a pensile</w:t>
            </w: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SI</w:t>
            </w:r>
          </w:p>
        </w:tc>
        <w:tc>
          <w:tcPr>
            <w:tcW w:w="867" w:type="pct"/>
          </w:tcPr>
          <w:p w:rsidR="00BA609C" w:rsidRPr="00C81ACD" w:rsidRDefault="00BA609C" w:rsidP="00BA609C">
            <w:pPr>
              <w:rPr>
                <w:rFonts w:asciiTheme="majorHAnsi" w:hAnsiTheme="majorHAnsi"/>
                <w:color w:val="000000"/>
              </w:rPr>
            </w:pP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10" w:type="pct"/>
            <w:shd w:val="clear" w:color="auto" w:fill="auto"/>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Morsetto per barra universale</w:t>
            </w: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SI</w:t>
            </w:r>
          </w:p>
        </w:tc>
        <w:tc>
          <w:tcPr>
            <w:tcW w:w="867" w:type="pct"/>
          </w:tcPr>
          <w:p w:rsidR="00BA609C" w:rsidRPr="00C81ACD" w:rsidRDefault="00BA609C" w:rsidP="00BA609C">
            <w:pPr>
              <w:rPr>
                <w:rFonts w:asciiTheme="majorHAnsi" w:hAnsiTheme="majorHAnsi"/>
                <w:color w:val="000000"/>
              </w:rPr>
            </w:pP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10" w:type="pct"/>
            <w:shd w:val="clear" w:color="auto" w:fill="auto"/>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Set di batterie di riserva</w:t>
            </w: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SI</w:t>
            </w:r>
          </w:p>
        </w:tc>
        <w:tc>
          <w:tcPr>
            <w:tcW w:w="867" w:type="pct"/>
          </w:tcPr>
          <w:p w:rsidR="00BA609C" w:rsidRPr="00C81ACD" w:rsidRDefault="00BA609C" w:rsidP="00BA609C">
            <w:pPr>
              <w:rPr>
                <w:rFonts w:asciiTheme="majorHAnsi" w:hAnsiTheme="majorHAnsi"/>
                <w:color w:val="000000"/>
              </w:rPr>
            </w:pP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10" w:type="pct"/>
            <w:shd w:val="clear" w:color="auto" w:fill="auto"/>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 </w:t>
            </w:r>
          </w:p>
        </w:tc>
        <w:tc>
          <w:tcPr>
            <w:tcW w:w="867" w:type="pct"/>
          </w:tcPr>
          <w:p w:rsidR="00BA609C" w:rsidRPr="00C81ACD" w:rsidRDefault="00BA609C" w:rsidP="00BA609C">
            <w:pPr>
              <w:rPr>
                <w:rFonts w:asciiTheme="majorHAnsi" w:hAnsiTheme="majorHAnsi"/>
                <w:color w:val="000000"/>
              </w:rPr>
            </w:pP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 </w:t>
            </w:r>
          </w:p>
        </w:tc>
      </w:tr>
      <w:tr w:rsidR="00BA609C" w:rsidRPr="00C81ACD" w:rsidTr="00EA17B4">
        <w:trPr>
          <w:trHeight w:val="255"/>
        </w:trPr>
        <w:tc>
          <w:tcPr>
            <w:tcW w:w="1710" w:type="pct"/>
            <w:shd w:val="clear" w:color="auto" w:fill="auto"/>
            <w:vAlign w:val="bottom"/>
            <w:hideMark/>
          </w:tcPr>
          <w:p w:rsidR="00BA609C" w:rsidRPr="00C81ACD" w:rsidRDefault="00BA609C" w:rsidP="009257AF">
            <w:pPr>
              <w:spacing w:before="120"/>
              <w:jc w:val="both"/>
              <w:rPr>
                <w:rFonts w:asciiTheme="majorHAnsi" w:hAnsiTheme="majorHAnsi" w:cs="Calibri"/>
              </w:rPr>
            </w:pPr>
            <w:r w:rsidRPr="00C81ACD">
              <w:rPr>
                <w:rFonts w:asciiTheme="majorHAnsi" w:hAnsiTheme="majorHAnsi" w:cs="Calibri"/>
                <w:b/>
              </w:rPr>
              <w:t>Costi per le spese per la salute e sicurezza dei lavoratori</w:t>
            </w:r>
            <w:r w:rsidRPr="00C81ACD">
              <w:rPr>
                <w:rFonts w:asciiTheme="majorHAnsi" w:hAnsiTheme="majorHAnsi" w:cs="Calibri"/>
              </w:rPr>
              <w:t xml:space="preserve"> per il rischio specifico valutati dal datore di lavoro e loro dettaglio (già inclusi nel prezzo offerto);</w:t>
            </w: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r w:rsidRPr="00C81ACD">
              <w:rPr>
                <w:rFonts w:asciiTheme="majorHAnsi" w:hAnsiTheme="majorHAnsi"/>
                <w:color w:val="000000"/>
              </w:rPr>
              <w:t> </w:t>
            </w:r>
          </w:p>
        </w:tc>
        <w:tc>
          <w:tcPr>
            <w:tcW w:w="867" w:type="pct"/>
          </w:tcPr>
          <w:p w:rsidR="00BA609C" w:rsidRPr="00C81ACD" w:rsidRDefault="00BA609C" w:rsidP="00BA609C">
            <w:pPr>
              <w:rPr>
                <w:rFonts w:asciiTheme="majorHAnsi" w:hAnsiTheme="majorHAnsi"/>
                <w:color w:val="000000"/>
              </w:rPr>
            </w:pP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BA609C" w:rsidRPr="00C81ACD" w:rsidRDefault="009257AF" w:rsidP="009257AF">
            <w:pPr>
              <w:rPr>
                <w:rFonts w:asciiTheme="majorHAnsi" w:hAnsiTheme="majorHAnsi"/>
                <w:color w:val="000000"/>
              </w:rPr>
            </w:pPr>
            <w:r w:rsidRPr="00C81ACD">
              <w:rPr>
                <w:rFonts w:asciiTheme="majorHAnsi" w:hAnsiTheme="majorHAnsi"/>
                <w:color w:val="000000"/>
              </w:rPr>
              <w:t>€…………</w:t>
            </w:r>
            <w:r w:rsidR="00BA609C" w:rsidRPr="00C81ACD">
              <w:rPr>
                <w:rFonts w:asciiTheme="majorHAnsi" w:hAnsiTheme="majorHAnsi"/>
                <w:color w:val="000000"/>
              </w:rPr>
              <w:t> </w:t>
            </w:r>
          </w:p>
        </w:tc>
      </w:tr>
      <w:tr w:rsidR="00BA609C" w:rsidRPr="00C81ACD" w:rsidTr="00EA17B4">
        <w:trPr>
          <w:trHeight w:val="255"/>
        </w:trPr>
        <w:tc>
          <w:tcPr>
            <w:tcW w:w="1710" w:type="pct"/>
            <w:shd w:val="clear" w:color="auto" w:fill="auto"/>
            <w:noWrap/>
            <w:vAlign w:val="bottom"/>
            <w:hideMark/>
          </w:tcPr>
          <w:p w:rsidR="00BA609C" w:rsidRPr="00C81ACD" w:rsidRDefault="00BA609C" w:rsidP="00BA609C">
            <w:pPr>
              <w:rPr>
                <w:rFonts w:asciiTheme="majorHAnsi" w:hAnsiTheme="majorHAnsi"/>
                <w:color w:val="000000"/>
              </w:rPr>
            </w:pPr>
          </w:p>
        </w:tc>
        <w:tc>
          <w:tcPr>
            <w:tcW w:w="290" w:type="pct"/>
            <w:shd w:val="clear" w:color="auto" w:fill="auto"/>
            <w:noWrap/>
            <w:vAlign w:val="bottom"/>
            <w:hideMark/>
          </w:tcPr>
          <w:p w:rsidR="00BA609C" w:rsidRPr="00C81ACD" w:rsidRDefault="00BA609C" w:rsidP="00BA609C">
            <w:pPr>
              <w:jc w:val="center"/>
              <w:rPr>
                <w:rFonts w:asciiTheme="majorHAnsi" w:hAnsiTheme="majorHAnsi"/>
                <w:color w:val="000000"/>
              </w:rPr>
            </w:pPr>
          </w:p>
        </w:tc>
        <w:tc>
          <w:tcPr>
            <w:tcW w:w="867" w:type="pct"/>
          </w:tcPr>
          <w:p w:rsidR="00BA609C" w:rsidRPr="00C81ACD" w:rsidRDefault="00BA609C" w:rsidP="00BA609C">
            <w:pPr>
              <w:rPr>
                <w:rFonts w:asciiTheme="majorHAnsi" w:hAnsiTheme="majorHAnsi"/>
                <w:color w:val="000000"/>
              </w:rPr>
            </w:pPr>
          </w:p>
        </w:tc>
        <w:tc>
          <w:tcPr>
            <w:tcW w:w="1061" w:type="pct"/>
            <w:shd w:val="clear" w:color="auto" w:fill="auto"/>
            <w:noWrap/>
            <w:vAlign w:val="bottom"/>
            <w:hideMark/>
          </w:tcPr>
          <w:p w:rsidR="00BA609C" w:rsidRPr="00C81ACD" w:rsidRDefault="00BA609C" w:rsidP="00BA609C">
            <w:pPr>
              <w:rPr>
                <w:rFonts w:asciiTheme="majorHAnsi" w:hAnsiTheme="majorHAnsi"/>
                <w:color w:val="000000"/>
              </w:rPr>
            </w:pPr>
          </w:p>
        </w:tc>
        <w:tc>
          <w:tcPr>
            <w:tcW w:w="1072" w:type="pct"/>
            <w:shd w:val="clear" w:color="auto" w:fill="auto"/>
            <w:noWrap/>
            <w:vAlign w:val="bottom"/>
            <w:hideMark/>
          </w:tcPr>
          <w:p w:rsidR="00BA609C" w:rsidRPr="00C81ACD" w:rsidRDefault="00BA609C" w:rsidP="00BA609C">
            <w:pPr>
              <w:rPr>
                <w:rFonts w:asciiTheme="majorHAnsi" w:hAnsiTheme="majorHAnsi"/>
                <w:color w:val="000000"/>
              </w:rPr>
            </w:pPr>
          </w:p>
        </w:tc>
      </w:tr>
      <w:tr w:rsidR="00EA17B4" w:rsidRPr="00C81ACD" w:rsidTr="00EA17B4">
        <w:trPr>
          <w:trHeight w:val="255"/>
        </w:trPr>
        <w:tc>
          <w:tcPr>
            <w:tcW w:w="1710" w:type="pct"/>
            <w:shd w:val="clear" w:color="auto" w:fill="auto"/>
            <w:noWrap/>
            <w:vAlign w:val="bottom"/>
            <w:hideMark/>
          </w:tcPr>
          <w:p w:rsidR="00EA17B4" w:rsidRPr="00C81ACD" w:rsidRDefault="00EA17B4" w:rsidP="00BA609C">
            <w:pPr>
              <w:rPr>
                <w:rFonts w:asciiTheme="majorHAnsi" w:hAnsiTheme="majorHAnsi"/>
                <w:color w:val="000000"/>
              </w:rPr>
            </w:pPr>
          </w:p>
        </w:tc>
        <w:tc>
          <w:tcPr>
            <w:tcW w:w="290" w:type="pct"/>
            <w:shd w:val="clear" w:color="auto" w:fill="auto"/>
            <w:noWrap/>
            <w:vAlign w:val="bottom"/>
            <w:hideMark/>
          </w:tcPr>
          <w:p w:rsidR="00EA17B4" w:rsidRPr="00C81ACD" w:rsidRDefault="00EA17B4" w:rsidP="00BA609C">
            <w:pPr>
              <w:jc w:val="center"/>
              <w:rPr>
                <w:rFonts w:asciiTheme="majorHAnsi" w:hAnsiTheme="majorHAnsi"/>
                <w:color w:val="000000"/>
              </w:rPr>
            </w:pPr>
          </w:p>
        </w:tc>
        <w:tc>
          <w:tcPr>
            <w:tcW w:w="867" w:type="pct"/>
            <w:vAlign w:val="bottom"/>
          </w:tcPr>
          <w:p w:rsidR="00EA17B4" w:rsidRPr="00C81ACD" w:rsidRDefault="00EA17B4" w:rsidP="00030881">
            <w:pPr>
              <w:rPr>
                <w:rFonts w:asciiTheme="majorHAnsi" w:hAnsiTheme="majorHAnsi"/>
                <w:color w:val="000000"/>
              </w:rPr>
            </w:pPr>
          </w:p>
        </w:tc>
        <w:tc>
          <w:tcPr>
            <w:tcW w:w="1061" w:type="pct"/>
            <w:shd w:val="clear" w:color="auto" w:fill="auto"/>
            <w:noWrap/>
            <w:hideMark/>
          </w:tcPr>
          <w:p w:rsidR="00EA17B4" w:rsidRPr="00C81ACD" w:rsidRDefault="00EA17B4" w:rsidP="00030881">
            <w:pPr>
              <w:rPr>
                <w:rFonts w:asciiTheme="majorHAnsi" w:hAnsiTheme="majorHAnsi"/>
                <w:color w:val="000000"/>
              </w:rPr>
            </w:pP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p>
        </w:tc>
      </w:tr>
    </w:tbl>
    <w:p w:rsidR="00EA17B4" w:rsidRPr="00C81ACD" w:rsidRDefault="00EA17B4" w:rsidP="0042474B">
      <w:pPr>
        <w:spacing w:before="120" w:line="360" w:lineRule="atLeast"/>
        <w:rPr>
          <w:rFonts w:asciiTheme="majorHAnsi" w:hAnsiTheme="majorHAnsi" w:cs="Tahoma"/>
          <w:i/>
          <w:sz w:val="22"/>
          <w:szCs w:val="22"/>
        </w:rPr>
      </w:pP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31"/>
        <w:gridCol w:w="853"/>
        <w:gridCol w:w="2551"/>
        <w:gridCol w:w="3121"/>
        <w:gridCol w:w="3154"/>
      </w:tblGrid>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b/>
                <w:color w:val="000000"/>
              </w:rPr>
            </w:pPr>
            <w:r w:rsidRPr="00C81ACD">
              <w:rPr>
                <w:rFonts w:asciiTheme="majorHAnsi" w:hAnsiTheme="majorHAnsi"/>
                <w:b/>
                <w:color w:val="000000"/>
              </w:rPr>
              <w:t xml:space="preserve">lotto 3 (supporto </w:t>
            </w:r>
            <w:proofErr w:type="spellStart"/>
            <w:r w:rsidRPr="00C81ACD">
              <w:rPr>
                <w:rFonts w:asciiTheme="majorHAnsi" w:hAnsiTheme="majorHAnsi"/>
                <w:b/>
                <w:color w:val="000000"/>
              </w:rPr>
              <w:t>ventilatorio</w:t>
            </w:r>
            <w:proofErr w:type="spellEnd"/>
            <w:r w:rsidRPr="00C81ACD">
              <w:rPr>
                <w:rFonts w:asciiTheme="majorHAnsi" w:hAnsiTheme="majorHAnsi"/>
                <w:b/>
                <w:color w:val="000000"/>
              </w:rPr>
              <w:t xml:space="preserve"> di base)</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867" w:type="pct"/>
            <w:vAlign w:val="bottom"/>
          </w:tcPr>
          <w:p w:rsidR="00EA17B4" w:rsidRPr="00C81ACD" w:rsidRDefault="00EA17B4" w:rsidP="00030881">
            <w:pPr>
              <w:rPr>
                <w:rFonts w:asciiTheme="majorHAnsi" w:hAnsiTheme="majorHAnsi"/>
                <w:color w:val="000000"/>
              </w:rPr>
            </w:pPr>
            <w:r w:rsidRPr="00C81ACD">
              <w:rPr>
                <w:rFonts w:asciiTheme="majorHAnsi" w:hAnsiTheme="majorHAnsi"/>
                <w:color w:val="000000"/>
              </w:rPr>
              <w:t>Prezzo base non superabile</w:t>
            </w:r>
          </w:p>
        </w:tc>
        <w:tc>
          <w:tcPr>
            <w:tcW w:w="1061" w:type="pct"/>
            <w:shd w:val="clear" w:color="auto" w:fill="auto"/>
            <w:noWrap/>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Modello/codice offerto</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Prezzo unitario offerto in cifre e lettere</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Prezzo unitario dell'apparecchiatura offerta</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Pa</w:t>
            </w:r>
          </w:p>
        </w:tc>
        <w:tc>
          <w:tcPr>
            <w:tcW w:w="867" w:type="pct"/>
          </w:tcPr>
          <w:p w:rsidR="00EA17B4" w:rsidRPr="00C81ACD" w:rsidRDefault="00EA17B4" w:rsidP="00030881">
            <w:pPr>
              <w:rPr>
                <w:rFonts w:asciiTheme="majorHAnsi" w:hAnsiTheme="majorHAnsi"/>
                <w:color w:val="000000"/>
              </w:rPr>
            </w:pPr>
            <w:r w:rsidRPr="00C81ACD">
              <w:rPr>
                <w:rFonts w:asciiTheme="majorHAnsi" w:hAnsiTheme="majorHAnsi"/>
                <w:color w:val="000000"/>
              </w:rPr>
              <w:t>€ 13.000,00</w:t>
            </w: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xml:space="preserve">Canone annuo contratto manutenzione full </w:t>
            </w:r>
            <w:proofErr w:type="spellStart"/>
            <w:r w:rsidRPr="00C81ACD">
              <w:rPr>
                <w:rFonts w:asciiTheme="majorHAnsi" w:hAnsiTheme="majorHAnsi"/>
                <w:color w:val="000000"/>
              </w:rPr>
              <w:t>risk</w:t>
            </w:r>
            <w:proofErr w:type="spellEnd"/>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Pm</w:t>
            </w: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Anni di garanzia offerti</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anni</w:t>
            </w: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467C89" w:rsidP="00030881">
            <w:pPr>
              <w:rPr>
                <w:rFonts w:asciiTheme="majorHAnsi" w:hAnsiTheme="majorHAnsi"/>
                <w:color w:val="000000"/>
              </w:rPr>
            </w:pPr>
            <w:r w:rsidRPr="00C81ACD">
              <w:rPr>
                <w:rFonts w:asciiTheme="majorHAnsi" w:hAnsiTheme="majorHAnsi"/>
                <w:color w:val="000000"/>
              </w:rPr>
              <w:t>Po (opzioni obbligatorie)</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Lotto 3</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Carrello semplice</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SI</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Morsetto per barra universale</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SI</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Set di batterie di riserva</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SI</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spacing w:before="120"/>
              <w:jc w:val="both"/>
              <w:rPr>
                <w:rFonts w:asciiTheme="majorHAnsi" w:hAnsiTheme="majorHAnsi" w:cs="Calibri"/>
              </w:rPr>
            </w:pPr>
            <w:r w:rsidRPr="00C81ACD">
              <w:rPr>
                <w:rFonts w:asciiTheme="majorHAnsi" w:hAnsiTheme="majorHAnsi" w:cs="Calibri"/>
                <w:b/>
              </w:rPr>
              <w:t xml:space="preserve">Costi per le spese per la salute e sicurezza dei </w:t>
            </w:r>
            <w:r w:rsidRPr="00C81ACD">
              <w:rPr>
                <w:rFonts w:asciiTheme="majorHAnsi" w:hAnsiTheme="majorHAnsi" w:cs="Calibri"/>
                <w:b/>
              </w:rPr>
              <w:lastRenderedPageBreak/>
              <w:t>lavoratori</w:t>
            </w:r>
            <w:r w:rsidRPr="00C81ACD">
              <w:rPr>
                <w:rFonts w:asciiTheme="majorHAnsi" w:hAnsiTheme="majorHAnsi" w:cs="Calibri"/>
              </w:rPr>
              <w:t xml:space="preserve"> per il rischio specifico valutati dal datore di lavoro e loro dettaglio (già inclusi nel prezzo offerto);</w:t>
            </w:r>
          </w:p>
          <w:p w:rsidR="00EA17B4" w:rsidRPr="00C81ACD" w:rsidRDefault="00EA17B4" w:rsidP="00030881">
            <w:pPr>
              <w:rPr>
                <w:rFonts w:asciiTheme="majorHAnsi" w:hAnsiTheme="majorHAnsi"/>
                <w:color w:val="000000"/>
              </w:rPr>
            </w:pP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p>
        </w:tc>
        <w:tc>
          <w:tcPr>
            <w:tcW w:w="1072" w:type="pct"/>
            <w:shd w:val="clear" w:color="auto" w:fill="auto"/>
            <w:noWrap/>
            <w:vAlign w:val="bottom"/>
            <w:hideMark/>
          </w:tcPr>
          <w:p w:rsidR="00EA17B4" w:rsidRPr="00C81ACD" w:rsidRDefault="009257AF" w:rsidP="00030881">
            <w:pPr>
              <w:rPr>
                <w:rFonts w:asciiTheme="majorHAnsi" w:hAnsiTheme="majorHAnsi"/>
                <w:color w:val="000000"/>
              </w:rPr>
            </w:pPr>
            <w:r w:rsidRPr="00C81ACD">
              <w:rPr>
                <w:rFonts w:asciiTheme="majorHAnsi" w:hAnsiTheme="majorHAnsi"/>
                <w:color w:val="000000"/>
              </w:rPr>
              <w:t>€…………</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p>
        </w:tc>
        <w:tc>
          <w:tcPr>
            <w:tcW w:w="867" w:type="pct"/>
            <w:vAlign w:val="bottom"/>
          </w:tcPr>
          <w:p w:rsidR="00EA17B4" w:rsidRPr="00C81ACD" w:rsidRDefault="00EA17B4" w:rsidP="00030881">
            <w:pPr>
              <w:rPr>
                <w:rFonts w:asciiTheme="majorHAnsi" w:hAnsiTheme="majorHAnsi"/>
                <w:color w:val="000000"/>
              </w:rPr>
            </w:pPr>
          </w:p>
        </w:tc>
        <w:tc>
          <w:tcPr>
            <w:tcW w:w="1061" w:type="pct"/>
            <w:shd w:val="clear" w:color="auto" w:fill="auto"/>
            <w:noWrap/>
            <w:hideMark/>
          </w:tcPr>
          <w:p w:rsidR="00EA17B4" w:rsidRPr="00C81ACD" w:rsidRDefault="00EA17B4" w:rsidP="00030881">
            <w:pPr>
              <w:rPr>
                <w:rFonts w:asciiTheme="majorHAnsi" w:hAnsiTheme="majorHAnsi"/>
                <w:color w:val="000000"/>
              </w:rPr>
            </w:pP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p>
        </w:tc>
      </w:tr>
    </w:tbl>
    <w:p w:rsidR="00EA17B4" w:rsidRPr="00C81ACD" w:rsidRDefault="00EA17B4" w:rsidP="0042474B">
      <w:pPr>
        <w:spacing w:before="120" w:line="360" w:lineRule="atLeast"/>
        <w:rPr>
          <w:rFonts w:asciiTheme="majorHAnsi" w:hAnsiTheme="majorHAnsi" w:cs="Tahoma"/>
          <w:i/>
          <w:sz w:val="22"/>
          <w:szCs w:val="22"/>
        </w:rPr>
      </w:pP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31"/>
        <w:gridCol w:w="853"/>
        <w:gridCol w:w="2551"/>
        <w:gridCol w:w="3121"/>
        <w:gridCol w:w="3154"/>
      </w:tblGrid>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b/>
                <w:color w:val="000000"/>
              </w:rPr>
            </w:pPr>
            <w:r w:rsidRPr="00C81ACD">
              <w:rPr>
                <w:rFonts w:asciiTheme="majorHAnsi" w:hAnsiTheme="majorHAnsi"/>
                <w:b/>
                <w:color w:val="000000"/>
              </w:rPr>
              <w:t>lotto 4 (trasporto)</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867" w:type="pct"/>
            <w:vAlign w:val="bottom"/>
          </w:tcPr>
          <w:p w:rsidR="00EA17B4" w:rsidRPr="00C81ACD" w:rsidRDefault="00EA17B4" w:rsidP="00030881">
            <w:pPr>
              <w:rPr>
                <w:rFonts w:asciiTheme="majorHAnsi" w:hAnsiTheme="majorHAnsi"/>
                <w:color w:val="000000"/>
              </w:rPr>
            </w:pPr>
            <w:r w:rsidRPr="00C81ACD">
              <w:rPr>
                <w:rFonts w:asciiTheme="majorHAnsi" w:hAnsiTheme="majorHAnsi"/>
                <w:color w:val="000000"/>
              </w:rPr>
              <w:t>Prezzo base non superabile</w:t>
            </w:r>
          </w:p>
        </w:tc>
        <w:tc>
          <w:tcPr>
            <w:tcW w:w="1061" w:type="pct"/>
            <w:shd w:val="clear" w:color="auto" w:fill="auto"/>
            <w:noWrap/>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Modello/codice offerto</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Prezzo unitario offerto in cifre e lettere</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Prezzo unitario dell'apparecchiatura offerta</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Pa</w:t>
            </w:r>
          </w:p>
        </w:tc>
        <w:tc>
          <w:tcPr>
            <w:tcW w:w="867" w:type="pct"/>
          </w:tcPr>
          <w:p w:rsidR="00EA17B4" w:rsidRPr="00C81ACD" w:rsidRDefault="00EA17B4" w:rsidP="00030881">
            <w:pPr>
              <w:rPr>
                <w:rFonts w:asciiTheme="majorHAnsi" w:hAnsiTheme="majorHAnsi"/>
                <w:color w:val="000000"/>
              </w:rPr>
            </w:pPr>
            <w:r w:rsidRPr="00C81ACD">
              <w:rPr>
                <w:rFonts w:asciiTheme="majorHAnsi" w:hAnsiTheme="majorHAnsi"/>
                <w:color w:val="000000"/>
              </w:rPr>
              <w:t>€ 12.000,00</w:t>
            </w: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xml:space="preserve">Canone annuo contratto manutenzione full </w:t>
            </w:r>
            <w:proofErr w:type="spellStart"/>
            <w:r w:rsidRPr="00C81ACD">
              <w:rPr>
                <w:rFonts w:asciiTheme="majorHAnsi" w:hAnsiTheme="majorHAnsi"/>
                <w:color w:val="000000"/>
              </w:rPr>
              <w:t>risk</w:t>
            </w:r>
            <w:proofErr w:type="spellEnd"/>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Pm</w:t>
            </w: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Anni di garanzia offerti</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anni</w:t>
            </w: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p>
        </w:tc>
      </w:tr>
      <w:tr w:rsidR="00EA17B4" w:rsidRPr="00C81ACD" w:rsidTr="00030881">
        <w:trPr>
          <w:trHeight w:val="255"/>
        </w:trPr>
        <w:tc>
          <w:tcPr>
            <w:tcW w:w="1710" w:type="pct"/>
            <w:shd w:val="clear" w:color="auto" w:fill="auto"/>
            <w:vAlign w:val="bottom"/>
            <w:hideMark/>
          </w:tcPr>
          <w:p w:rsidR="00EA17B4" w:rsidRPr="00C81ACD" w:rsidRDefault="00467C89" w:rsidP="00030881">
            <w:pPr>
              <w:rPr>
                <w:rFonts w:asciiTheme="majorHAnsi" w:hAnsiTheme="majorHAnsi"/>
                <w:color w:val="000000"/>
              </w:rPr>
            </w:pPr>
            <w:r w:rsidRPr="00C81ACD">
              <w:rPr>
                <w:rFonts w:asciiTheme="majorHAnsi" w:hAnsiTheme="majorHAnsi"/>
                <w:color w:val="000000"/>
              </w:rPr>
              <w:t>Po (opzioni obbligatorie)</w:t>
            </w:r>
          </w:p>
        </w:tc>
        <w:tc>
          <w:tcPr>
            <w:tcW w:w="290" w:type="pct"/>
            <w:shd w:val="clear" w:color="auto" w:fill="auto"/>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Lotto 4</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Morsetto per barra universale</w:t>
            </w:r>
          </w:p>
        </w:tc>
        <w:tc>
          <w:tcPr>
            <w:tcW w:w="290" w:type="pct"/>
            <w:shd w:val="clear" w:color="auto" w:fill="auto"/>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SI</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Set di batterie di riserva</w:t>
            </w:r>
          </w:p>
        </w:tc>
        <w:tc>
          <w:tcPr>
            <w:tcW w:w="290" w:type="pct"/>
            <w:shd w:val="clear" w:color="auto" w:fill="auto"/>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SI</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Caricabatterie esterno</w:t>
            </w:r>
          </w:p>
        </w:tc>
        <w:tc>
          <w:tcPr>
            <w:tcW w:w="290" w:type="pct"/>
            <w:shd w:val="clear" w:color="auto" w:fill="auto"/>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SI</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borsa</w:t>
            </w:r>
          </w:p>
        </w:tc>
        <w:tc>
          <w:tcPr>
            <w:tcW w:w="290" w:type="pct"/>
            <w:shd w:val="clear" w:color="auto" w:fill="auto"/>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SI</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spacing w:before="120"/>
              <w:jc w:val="both"/>
              <w:rPr>
                <w:rFonts w:asciiTheme="majorHAnsi" w:hAnsiTheme="majorHAnsi" w:cs="Calibri"/>
              </w:rPr>
            </w:pPr>
            <w:r w:rsidRPr="00C81ACD">
              <w:rPr>
                <w:rFonts w:asciiTheme="majorHAnsi" w:hAnsiTheme="majorHAnsi" w:cs="Calibri"/>
                <w:b/>
              </w:rPr>
              <w:t>Costi per le spese per la salute e sicurezza dei lavoratori</w:t>
            </w:r>
            <w:r w:rsidRPr="00C81ACD">
              <w:rPr>
                <w:rFonts w:asciiTheme="majorHAnsi" w:hAnsiTheme="majorHAnsi" w:cs="Calibri"/>
              </w:rPr>
              <w:t xml:space="preserve"> per il rischio specifico valutati dal datore di lavoro e loro dettaglio (già inclusi nel prezzo offerto);</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p>
        </w:tc>
        <w:tc>
          <w:tcPr>
            <w:tcW w:w="1072" w:type="pct"/>
            <w:shd w:val="clear" w:color="auto" w:fill="auto"/>
            <w:noWrap/>
            <w:vAlign w:val="bottom"/>
            <w:hideMark/>
          </w:tcPr>
          <w:p w:rsidR="00EA17B4" w:rsidRPr="00C81ACD" w:rsidRDefault="009257AF" w:rsidP="00030881">
            <w:pPr>
              <w:rPr>
                <w:rFonts w:asciiTheme="majorHAnsi" w:hAnsiTheme="majorHAnsi"/>
                <w:color w:val="000000"/>
              </w:rPr>
            </w:pPr>
            <w:r w:rsidRPr="00C81ACD">
              <w:rPr>
                <w:rFonts w:asciiTheme="majorHAnsi" w:hAnsiTheme="majorHAnsi"/>
                <w:color w:val="000000"/>
              </w:rPr>
              <w:t>€…………</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p>
        </w:tc>
      </w:tr>
    </w:tbl>
    <w:p w:rsidR="00EA17B4" w:rsidRPr="00C81ACD" w:rsidRDefault="00EA17B4" w:rsidP="0042474B">
      <w:pPr>
        <w:spacing w:before="120" w:line="360" w:lineRule="atLeast"/>
        <w:rPr>
          <w:rFonts w:asciiTheme="majorHAnsi" w:hAnsiTheme="majorHAnsi" w:cs="Tahoma"/>
          <w:i/>
          <w:sz w:val="22"/>
          <w:szCs w:val="22"/>
        </w:rPr>
      </w:pP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31"/>
        <w:gridCol w:w="853"/>
        <w:gridCol w:w="2551"/>
        <w:gridCol w:w="3121"/>
        <w:gridCol w:w="3154"/>
      </w:tblGrid>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b/>
                <w:color w:val="000000"/>
              </w:rPr>
            </w:pPr>
            <w:r w:rsidRPr="00C81ACD">
              <w:rPr>
                <w:rFonts w:asciiTheme="majorHAnsi" w:hAnsiTheme="majorHAnsi"/>
                <w:b/>
                <w:color w:val="000000"/>
              </w:rPr>
              <w:t>lotto 5 (camera iperbarica)</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867" w:type="pct"/>
            <w:vAlign w:val="bottom"/>
          </w:tcPr>
          <w:p w:rsidR="00EA17B4" w:rsidRPr="00C81ACD" w:rsidRDefault="00EA17B4" w:rsidP="00030881">
            <w:pPr>
              <w:rPr>
                <w:rFonts w:asciiTheme="majorHAnsi" w:hAnsiTheme="majorHAnsi"/>
                <w:color w:val="000000"/>
              </w:rPr>
            </w:pPr>
            <w:r w:rsidRPr="00C81ACD">
              <w:rPr>
                <w:rFonts w:asciiTheme="majorHAnsi" w:hAnsiTheme="majorHAnsi"/>
                <w:color w:val="000000"/>
              </w:rPr>
              <w:t>Prezzo base non superabile</w:t>
            </w:r>
          </w:p>
        </w:tc>
        <w:tc>
          <w:tcPr>
            <w:tcW w:w="1061" w:type="pct"/>
            <w:shd w:val="clear" w:color="auto" w:fill="auto"/>
            <w:noWrap/>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Modello/codice offerto</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Prezzo unitario offerto in cifre e lettere</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Prezzo unitario dell'apparecchiatura offerta</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Pa</w:t>
            </w:r>
          </w:p>
        </w:tc>
        <w:tc>
          <w:tcPr>
            <w:tcW w:w="867" w:type="pct"/>
          </w:tcPr>
          <w:p w:rsidR="00EA17B4" w:rsidRPr="00C81ACD" w:rsidRDefault="00EA17B4" w:rsidP="00030881">
            <w:pPr>
              <w:rPr>
                <w:rFonts w:asciiTheme="majorHAnsi" w:hAnsiTheme="majorHAnsi"/>
                <w:color w:val="000000"/>
              </w:rPr>
            </w:pPr>
            <w:r w:rsidRPr="00C81ACD">
              <w:rPr>
                <w:rFonts w:asciiTheme="majorHAnsi" w:hAnsiTheme="majorHAnsi"/>
                <w:color w:val="000000"/>
              </w:rPr>
              <w:t>€ 55.000,00</w:t>
            </w: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xml:space="preserve">Canone annuo contratto manutenzione full </w:t>
            </w:r>
            <w:proofErr w:type="spellStart"/>
            <w:r w:rsidRPr="00C81ACD">
              <w:rPr>
                <w:rFonts w:asciiTheme="majorHAnsi" w:hAnsiTheme="majorHAnsi"/>
                <w:color w:val="000000"/>
              </w:rPr>
              <w:t>risk</w:t>
            </w:r>
            <w:proofErr w:type="spellEnd"/>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Pm</w:t>
            </w: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Anni di garanzia offerti</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anni</w:t>
            </w: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290"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867" w:type="pct"/>
          </w:tcPr>
          <w:p w:rsidR="00EA17B4" w:rsidRPr="00C81ACD" w:rsidRDefault="00EA17B4" w:rsidP="00030881">
            <w:pP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 </w:t>
            </w:r>
            <w:r w:rsidR="00467C89" w:rsidRPr="00C81ACD">
              <w:rPr>
                <w:rFonts w:asciiTheme="majorHAnsi" w:hAnsiTheme="majorHAnsi"/>
                <w:color w:val="000000"/>
              </w:rPr>
              <w:t>Po (opzioni obbligatorie)</w:t>
            </w:r>
          </w:p>
        </w:tc>
        <w:tc>
          <w:tcPr>
            <w:tcW w:w="290" w:type="pct"/>
            <w:shd w:val="clear" w:color="auto" w:fill="auto"/>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Lotto 5</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Morsetto per barra universale</w:t>
            </w:r>
          </w:p>
        </w:tc>
        <w:tc>
          <w:tcPr>
            <w:tcW w:w="290" w:type="pct"/>
            <w:shd w:val="clear" w:color="auto" w:fill="auto"/>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SI</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Set di batterie di riserva</w:t>
            </w:r>
          </w:p>
        </w:tc>
        <w:tc>
          <w:tcPr>
            <w:tcW w:w="290" w:type="pct"/>
            <w:shd w:val="clear" w:color="auto" w:fill="auto"/>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SI</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hideMark/>
          </w:tcPr>
          <w:p w:rsidR="00EA17B4" w:rsidRPr="00C81ACD" w:rsidRDefault="00EA17B4" w:rsidP="00030881">
            <w:pPr>
              <w:rPr>
                <w:rFonts w:asciiTheme="majorHAnsi" w:hAnsiTheme="majorHAnsi"/>
                <w:color w:val="000000"/>
              </w:rPr>
            </w:pPr>
            <w:r w:rsidRPr="00C81ACD">
              <w:rPr>
                <w:rFonts w:asciiTheme="majorHAnsi" w:hAnsiTheme="majorHAnsi"/>
                <w:color w:val="000000"/>
              </w:rPr>
              <w:t>Caricabatterie esterno</w:t>
            </w:r>
          </w:p>
        </w:tc>
        <w:tc>
          <w:tcPr>
            <w:tcW w:w="290" w:type="pct"/>
            <w:shd w:val="clear" w:color="auto" w:fill="auto"/>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SI</w:t>
            </w: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c>
          <w:tcPr>
            <w:tcW w:w="1072" w:type="pct"/>
            <w:shd w:val="clear" w:color="auto" w:fill="auto"/>
            <w:noWrap/>
            <w:vAlign w:val="bottom"/>
            <w:hideMark/>
          </w:tcPr>
          <w:p w:rsidR="00EA17B4" w:rsidRPr="00C81ACD" w:rsidRDefault="00EA17B4" w:rsidP="00030881">
            <w:pPr>
              <w:jc w:val="center"/>
              <w:rPr>
                <w:rFonts w:asciiTheme="majorHAnsi" w:hAnsiTheme="majorHAnsi"/>
                <w:color w:val="000000"/>
              </w:rPr>
            </w:pPr>
            <w:r w:rsidRPr="00C81ACD">
              <w:rPr>
                <w:rFonts w:asciiTheme="majorHAnsi" w:hAnsiTheme="majorHAnsi"/>
                <w:color w:val="000000"/>
              </w:rPr>
              <w:t> </w:t>
            </w:r>
          </w:p>
        </w:tc>
      </w:tr>
      <w:tr w:rsidR="00EA17B4" w:rsidRPr="00C81ACD" w:rsidTr="00030881">
        <w:trPr>
          <w:trHeight w:val="255"/>
        </w:trPr>
        <w:tc>
          <w:tcPr>
            <w:tcW w:w="1710" w:type="pct"/>
            <w:shd w:val="clear" w:color="auto" w:fill="auto"/>
            <w:vAlign w:val="bottom"/>
          </w:tcPr>
          <w:p w:rsidR="00EA17B4" w:rsidRPr="00C81ACD" w:rsidRDefault="00EA17B4" w:rsidP="00030881">
            <w:pPr>
              <w:spacing w:before="120"/>
              <w:jc w:val="both"/>
              <w:rPr>
                <w:rFonts w:asciiTheme="majorHAnsi" w:hAnsiTheme="majorHAnsi" w:cs="Calibri"/>
              </w:rPr>
            </w:pPr>
            <w:r w:rsidRPr="00C81ACD">
              <w:rPr>
                <w:rFonts w:asciiTheme="majorHAnsi" w:hAnsiTheme="majorHAnsi" w:cs="Calibri"/>
                <w:b/>
              </w:rPr>
              <w:lastRenderedPageBreak/>
              <w:t>Costi per le spese per la salute e sicurezza dei lavoratori</w:t>
            </w:r>
            <w:r w:rsidRPr="00C81ACD">
              <w:rPr>
                <w:rFonts w:asciiTheme="majorHAnsi" w:hAnsiTheme="majorHAnsi" w:cs="Calibri"/>
              </w:rPr>
              <w:t xml:space="preserve"> per il rischio specifico valutati dal datore di lavoro e loro dettaglio (già inclusi nel prezzo offerto);</w:t>
            </w:r>
          </w:p>
          <w:p w:rsidR="00EA17B4" w:rsidRPr="00C81ACD" w:rsidRDefault="00EA17B4" w:rsidP="00030881">
            <w:pPr>
              <w:rPr>
                <w:rFonts w:asciiTheme="majorHAnsi" w:hAnsiTheme="majorHAnsi"/>
                <w:color w:val="000000"/>
              </w:rPr>
            </w:pPr>
          </w:p>
        </w:tc>
        <w:tc>
          <w:tcPr>
            <w:tcW w:w="290" w:type="pct"/>
            <w:shd w:val="clear" w:color="auto" w:fill="auto"/>
            <w:vAlign w:val="bottom"/>
          </w:tcPr>
          <w:p w:rsidR="00EA17B4" w:rsidRPr="00C81ACD" w:rsidRDefault="00EA17B4" w:rsidP="00030881">
            <w:pPr>
              <w:jc w:val="center"/>
              <w:rPr>
                <w:rFonts w:asciiTheme="majorHAnsi" w:hAnsiTheme="majorHAnsi"/>
                <w:color w:val="000000"/>
              </w:rPr>
            </w:pPr>
          </w:p>
        </w:tc>
        <w:tc>
          <w:tcPr>
            <w:tcW w:w="867" w:type="pct"/>
          </w:tcPr>
          <w:p w:rsidR="00EA17B4" w:rsidRPr="00C81ACD" w:rsidRDefault="00EA17B4" w:rsidP="00030881">
            <w:pPr>
              <w:jc w:val="center"/>
              <w:rPr>
                <w:rFonts w:asciiTheme="majorHAnsi" w:hAnsiTheme="majorHAnsi"/>
                <w:color w:val="000000"/>
              </w:rPr>
            </w:pPr>
          </w:p>
        </w:tc>
        <w:tc>
          <w:tcPr>
            <w:tcW w:w="1061" w:type="pct"/>
            <w:shd w:val="clear" w:color="auto" w:fill="auto"/>
            <w:noWrap/>
            <w:vAlign w:val="bottom"/>
          </w:tcPr>
          <w:p w:rsidR="00EA17B4" w:rsidRPr="00C81ACD" w:rsidRDefault="00EA17B4" w:rsidP="00030881">
            <w:pPr>
              <w:jc w:val="center"/>
              <w:rPr>
                <w:rFonts w:asciiTheme="majorHAnsi" w:hAnsiTheme="majorHAnsi"/>
                <w:color w:val="000000"/>
              </w:rPr>
            </w:pPr>
          </w:p>
        </w:tc>
        <w:tc>
          <w:tcPr>
            <w:tcW w:w="1072" w:type="pct"/>
            <w:shd w:val="clear" w:color="auto" w:fill="auto"/>
            <w:noWrap/>
            <w:vAlign w:val="bottom"/>
          </w:tcPr>
          <w:p w:rsidR="00EA17B4" w:rsidRPr="00C81ACD" w:rsidRDefault="009257AF" w:rsidP="009257AF">
            <w:pPr>
              <w:rPr>
                <w:rFonts w:asciiTheme="majorHAnsi" w:hAnsiTheme="majorHAnsi"/>
                <w:color w:val="000000"/>
              </w:rPr>
            </w:pPr>
            <w:r w:rsidRPr="00C81ACD">
              <w:rPr>
                <w:rFonts w:asciiTheme="majorHAnsi" w:hAnsiTheme="majorHAnsi"/>
                <w:color w:val="000000"/>
              </w:rPr>
              <w:t>€…………</w:t>
            </w:r>
          </w:p>
        </w:tc>
      </w:tr>
    </w:tbl>
    <w:p w:rsidR="0042474B" w:rsidRPr="00C81ACD" w:rsidRDefault="00EA17B4" w:rsidP="0042474B">
      <w:pPr>
        <w:spacing w:before="120" w:line="360" w:lineRule="atLeast"/>
        <w:rPr>
          <w:rFonts w:asciiTheme="majorHAnsi" w:hAnsiTheme="majorHAnsi" w:cs="Calibri"/>
          <w:sz w:val="22"/>
          <w:szCs w:val="22"/>
        </w:rPr>
      </w:pPr>
      <w:r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697601" w:rsidRPr="00C81ACD">
        <w:rPr>
          <w:rFonts w:asciiTheme="majorHAnsi" w:hAnsiTheme="majorHAnsi" w:cs="Tahoma"/>
          <w:i/>
          <w:sz w:val="22"/>
          <w:szCs w:val="22"/>
        </w:rPr>
        <w:tab/>
      </w:r>
      <w:r w:rsidR="0042474B" w:rsidRPr="00C81ACD">
        <w:rPr>
          <w:rFonts w:asciiTheme="majorHAnsi" w:hAnsiTheme="majorHAnsi" w:cs="Calibri"/>
          <w:sz w:val="22"/>
          <w:szCs w:val="22"/>
        </w:rPr>
        <w:t>L’offerta e</w:t>
      </w:r>
      <w:r w:rsidR="00492627" w:rsidRPr="00C81ACD">
        <w:rPr>
          <w:rFonts w:asciiTheme="majorHAnsi" w:hAnsiTheme="majorHAnsi" w:cs="Calibri"/>
          <w:sz w:val="22"/>
          <w:szCs w:val="22"/>
        </w:rPr>
        <w:t>conomica, per ciascun lotto, dovrà</w:t>
      </w:r>
      <w:r w:rsidR="0042474B" w:rsidRPr="00C81ACD">
        <w:rPr>
          <w:rFonts w:asciiTheme="majorHAnsi" w:hAnsiTheme="majorHAnsi" w:cs="Calibri"/>
          <w:sz w:val="22"/>
          <w:szCs w:val="22"/>
        </w:rPr>
        <w:t xml:space="preserve"> </w:t>
      </w:r>
      <w:r w:rsidR="00492627" w:rsidRPr="00C81ACD">
        <w:rPr>
          <w:rFonts w:asciiTheme="majorHAnsi" w:hAnsiTheme="majorHAnsi" w:cs="Calibri"/>
          <w:sz w:val="22"/>
          <w:szCs w:val="22"/>
        </w:rPr>
        <w:t xml:space="preserve">inoltre </w:t>
      </w:r>
      <w:r w:rsidR="0042474B" w:rsidRPr="00C81ACD">
        <w:rPr>
          <w:rFonts w:asciiTheme="majorHAnsi" w:hAnsiTheme="majorHAnsi" w:cs="Calibri"/>
          <w:sz w:val="22"/>
          <w:szCs w:val="22"/>
        </w:rPr>
        <w:t>specificare quanto di seguito:</w:t>
      </w:r>
    </w:p>
    <w:p w:rsidR="0042474B" w:rsidRPr="00C81ACD" w:rsidRDefault="0042474B" w:rsidP="00492627">
      <w:pPr>
        <w:numPr>
          <w:ilvl w:val="0"/>
          <w:numId w:val="60"/>
        </w:numPr>
        <w:spacing w:before="120"/>
        <w:jc w:val="both"/>
        <w:rPr>
          <w:rFonts w:asciiTheme="majorHAnsi" w:hAnsiTheme="majorHAnsi" w:cs="Calibri"/>
          <w:sz w:val="22"/>
          <w:szCs w:val="22"/>
        </w:rPr>
      </w:pPr>
      <w:r w:rsidRPr="00C81ACD">
        <w:rPr>
          <w:rFonts w:asciiTheme="majorHAnsi" w:hAnsiTheme="majorHAnsi" w:cs="Calibri"/>
          <w:b/>
          <w:sz w:val="22"/>
          <w:szCs w:val="22"/>
        </w:rPr>
        <w:t>Pa</w:t>
      </w:r>
      <w:r w:rsidRPr="00C81ACD">
        <w:rPr>
          <w:rFonts w:asciiTheme="majorHAnsi" w:hAnsiTheme="majorHAnsi" w:cs="Calibri"/>
          <w:sz w:val="22"/>
          <w:szCs w:val="22"/>
        </w:rPr>
        <w:t xml:space="preserve"> = Prezzo unitario della singola apparecchiatura nella configurazione offerta </w:t>
      </w:r>
    </w:p>
    <w:p w:rsidR="00492627" w:rsidRPr="00C81ACD" w:rsidRDefault="00492627" w:rsidP="00492627">
      <w:pPr>
        <w:numPr>
          <w:ilvl w:val="0"/>
          <w:numId w:val="60"/>
        </w:numPr>
        <w:spacing w:before="120"/>
        <w:jc w:val="both"/>
        <w:rPr>
          <w:rFonts w:asciiTheme="majorHAnsi" w:hAnsiTheme="majorHAnsi" w:cs="Calibri"/>
          <w:sz w:val="22"/>
          <w:szCs w:val="22"/>
        </w:rPr>
      </w:pPr>
      <w:r w:rsidRPr="00C81ACD">
        <w:rPr>
          <w:rFonts w:asciiTheme="majorHAnsi" w:hAnsiTheme="majorHAnsi" w:cs="Calibri"/>
          <w:sz w:val="22"/>
          <w:szCs w:val="22"/>
        </w:rPr>
        <w:t xml:space="preserve">Il dettaglio dei prezzi di tutti i moduli, accessori e pacchetti software componenti l’offerta </w:t>
      </w:r>
      <w:r w:rsidRPr="00C81ACD">
        <w:rPr>
          <w:rFonts w:asciiTheme="majorHAnsi" w:hAnsiTheme="majorHAnsi" w:cs="Calibri"/>
          <w:b/>
          <w:sz w:val="22"/>
          <w:szCs w:val="22"/>
        </w:rPr>
        <w:t>Pa</w:t>
      </w:r>
      <w:r w:rsidRPr="00C81ACD">
        <w:rPr>
          <w:rFonts w:asciiTheme="majorHAnsi" w:hAnsiTheme="majorHAnsi" w:cs="Calibri"/>
          <w:sz w:val="22"/>
          <w:szCs w:val="22"/>
        </w:rPr>
        <w:t xml:space="preserve">, anche se integrati nell’apparecchiatura nella configurazione offerta (incluso in particolare il modulo di monitoraggio della CO2). </w:t>
      </w:r>
    </w:p>
    <w:p w:rsidR="0042474B" w:rsidRPr="00C81ACD" w:rsidRDefault="0042474B" w:rsidP="00492627">
      <w:pPr>
        <w:numPr>
          <w:ilvl w:val="0"/>
          <w:numId w:val="60"/>
        </w:numPr>
        <w:spacing w:before="120"/>
        <w:jc w:val="both"/>
        <w:rPr>
          <w:rFonts w:asciiTheme="majorHAnsi" w:hAnsiTheme="majorHAnsi" w:cs="Calibri"/>
          <w:sz w:val="22"/>
          <w:szCs w:val="22"/>
        </w:rPr>
      </w:pPr>
      <w:r w:rsidRPr="00C81ACD">
        <w:rPr>
          <w:rFonts w:asciiTheme="majorHAnsi" w:hAnsiTheme="majorHAnsi" w:cs="Calibri"/>
          <w:sz w:val="22"/>
          <w:szCs w:val="22"/>
        </w:rPr>
        <w:t xml:space="preserve">Il prezzo delle </w:t>
      </w:r>
      <w:r w:rsidRPr="00C81ACD">
        <w:rPr>
          <w:rFonts w:asciiTheme="majorHAnsi" w:hAnsiTheme="majorHAnsi" w:cs="Calibri"/>
          <w:sz w:val="22"/>
          <w:szCs w:val="22"/>
          <w:u w:val="single"/>
        </w:rPr>
        <w:t xml:space="preserve">opzioni </w:t>
      </w:r>
      <w:r w:rsidR="00BA609C" w:rsidRPr="00C81ACD">
        <w:rPr>
          <w:rFonts w:asciiTheme="majorHAnsi" w:hAnsiTheme="majorHAnsi" w:cs="Calibri"/>
          <w:sz w:val="22"/>
          <w:szCs w:val="22"/>
          <w:u w:val="single"/>
        </w:rPr>
        <w:t>obbligatorie</w:t>
      </w:r>
      <w:r w:rsidR="00BA609C" w:rsidRPr="00C81ACD">
        <w:rPr>
          <w:rFonts w:asciiTheme="majorHAnsi" w:hAnsiTheme="majorHAnsi" w:cs="Calibri"/>
          <w:sz w:val="22"/>
          <w:szCs w:val="22"/>
        </w:rPr>
        <w:t xml:space="preserve"> </w:t>
      </w:r>
      <w:r w:rsidRPr="00C81ACD">
        <w:rPr>
          <w:rFonts w:asciiTheme="majorHAnsi" w:hAnsiTheme="majorHAnsi" w:cs="Calibri"/>
          <w:sz w:val="22"/>
          <w:szCs w:val="22"/>
        </w:rPr>
        <w:t>richieste ma non comprese in offerta base con dettaglio dei relativi codici e nomi commerciali</w:t>
      </w:r>
    </w:p>
    <w:p w:rsidR="0042474B" w:rsidRPr="00C81ACD" w:rsidRDefault="0042474B" w:rsidP="00492627">
      <w:pPr>
        <w:numPr>
          <w:ilvl w:val="0"/>
          <w:numId w:val="60"/>
        </w:numPr>
        <w:spacing w:before="120"/>
        <w:jc w:val="both"/>
        <w:rPr>
          <w:rFonts w:asciiTheme="majorHAnsi" w:hAnsiTheme="majorHAnsi" w:cs="Calibri"/>
          <w:sz w:val="22"/>
          <w:szCs w:val="22"/>
        </w:rPr>
      </w:pPr>
      <w:r w:rsidRPr="00C81ACD">
        <w:rPr>
          <w:rFonts w:asciiTheme="majorHAnsi" w:hAnsiTheme="majorHAnsi" w:cs="Calibri"/>
          <w:sz w:val="22"/>
          <w:szCs w:val="22"/>
        </w:rPr>
        <w:t xml:space="preserve">L’indicazione in dettaglio dei singoli prezzi di </w:t>
      </w:r>
      <w:r w:rsidRPr="00C81ACD">
        <w:rPr>
          <w:rFonts w:asciiTheme="majorHAnsi" w:hAnsiTheme="majorHAnsi" w:cs="Calibri"/>
          <w:b/>
          <w:sz w:val="22"/>
          <w:szCs w:val="22"/>
        </w:rPr>
        <w:t>tutti gli ulteriori</w:t>
      </w:r>
      <w:r w:rsidRPr="00C81ACD">
        <w:rPr>
          <w:rFonts w:asciiTheme="majorHAnsi" w:hAnsiTheme="majorHAnsi" w:cs="Calibri"/>
          <w:sz w:val="22"/>
          <w:szCs w:val="22"/>
        </w:rPr>
        <w:t xml:space="preserve"> moduli, pacchetti software, accessori e quant’altro</w:t>
      </w:r>
      <w:r w:rsidRPr="00C81ACD">
        <w:rPr>
          <w:rFonts w:asciiTheme="majorHAnsi" w:hAnsiTheme="majorHAnsi" w:cs="Calibri"/>
          <w:b/>
          <w:sz w:val="22"/>
          <w:szCs w:val="22"/>
        </w:rPr>
        <w:t xml:space="preserve"> implementabile sull’apparecchiatura offerta ma non presenti in configurazione offerta</w:t>
      </w:r>
      <w:r w:rsidRPr="00C81ACD">
        <w:rPr>
          <w:rFonts w:asciiTheme="majorHAnsi" w:eastAsia="Arial Unicode MS" w:hAnsiTheme="majorHAnsi" w:cs="Calibri"/>
          <w:sz w:val="22"/>
          <w:szCs w:val="22"/>
        </w:rPr>
        <w:t xml:space="preserve">; </w:t>
      </w:r>
    </w:p>
    <w:p w:rsidR="0042474B" w:rsidRPr="00C81ACD" w:rsidRDefault="0042474B" w:rsidP="00492627">
      <w:pPr>
        <w:numPr>
          <w:ilvl w:val="0"/>
          <w:numId w:val="60"/>
        </w:numPr>
        <w:spacing w:before="120" w:after="60"/>
        <w:jc w:val="both"/>
        <w:rPr>
          <w:rFonts w:asciiTheme="majorHAnsi" w:hAnsiTheme="majorHAnsi" w:cs="Calibri"/>
          <w:sz w:val="22"/>
          <w:szCs w:val="22"/>
        </w:rPr>
      </w:pPr>
      <w:r w:rsidRPr="00C81ACD">
        <w:rPr>
          <w:rFonts w:asciiTheme="majorHAnsi" w:hAnsiTheme="majorHAnsi" w:cs="Calibri"/>
          <w:sz w:val="22"/>
          <w:szCs w:val="22"/>
        </w:rPr>
        <w:t>L’indicazione</w:t>
      </w:r>
      <w:r w:rsidRPr="00C81ACD">
        <w:rPr>
          <w:rFonts w:asciiTheme="majorHAnsi" w:eastAsia="Arial Unicode MS" w:hAnsiTheme="majorHAnsi" w:cs="Calibri"/>
          <w:color w:val="000000"/>
          <w:sz w:val="22"/>
          <w:szCs w:val="22"/>
        </w:rPr>
        <w:t xml:space="preserve"> dei canoni annuali per ciascuno dei seguenti</w:t>
      </w:r>
      <w:r w:rsidRPr="00C81ACD">
        <w:rPr>
          <w:rFonts w:asciiTheme="majorHAnsi" w:hAnsiTheme="majorHAnsi" w:cs="Calibri"/>
          <w:sz w:val="22"/>
          <w:szCs w:val="22"/>
        </w:rPr>
        <w:t>:</w:t>
      </w:r>
    </w:p>
    <w:p w:rsidR="0042474B" w:rsidRPr="00C81ACD" w:rsidRDefault="0042474B" w:rsidP="00BA609C">
      <w:pPr>
        <w:numPr>
          <w:ilvl w:val="1"/>
          <w:numId w:val="60"/>
        </w:numPr>
        <w:spacing w:after="60"/>
        <w:jc w:val="both"/>
        <w:rPr>
          <w:rFonts w:asciiTheme="majorHAnsi" w:eastAsia="Arial Unicode MS" w:hAnsiTheme="majorHAnsi" w:cs="Calibri"/>
          <w:color w:val="000000"/>
          <w:sz w:val="22"/>
          <w:szCs w:val="22"/>
        </w:rPr>
      </w:pPr>
      <w:r w:rsidRPr="00C81ACD">
        <w:rPr>
          <w:rFonts w:asciiTheme="majorHAnsi" w:eastAsia="Arial Unicode MS" w:hAnsiTheme="majorHAnsi" w:cs="Calibri"/>
          <w:color w:val="000000"/>
          <w:sz w:val="22"/>
          <w:szCs w:val="22"/>
        </w:rPr>
        <w:t xml:space="preserve">Pm = “Contratto di Manutenzione Full </w:t>
      </w:r>
      <w:proofErr w:type="spellStart"/>
      <w:r w:rsidRPr="00C81ACD">
        <w:rPr>
          <w:rFonts w:asciiTheme="majorHAnsi" w:eastAsia="Arial Unicode MS" w:hAnsiTheme="majorHAnsi" w:cs="Calibri"/>
          <w:color w:val="000000"/>
          <w:sz w:val="22"/>
          <w:szCs w:val="22"/>
        </w:rPr>
        <w:t>Risk</w:t>
      </w:r>
      <w:proofErr w:type="spellEnd"/>
      <w:r w:rsidRPr="00C81ACD">
        <w:rPr>
          <w:rFonts w:asciiTheme="majorHAnsi" w:eastAsia="Arial Unicode MS" w:hAnsiTheme="majorHAnsi" w:cs="Calibri"/>
          <w:color w:val="000000"/>
          <w:sz w:val="22"/>
          <w:szCs w:val="22"/>
        </w:rPr>
        <w:t>”;</w:t>
      </w:r>
    </w:p>
    <w:p w:rsidR="0042474B" w:rsidRPr="00C81ACD" w:rsidRDefault="0042474B" w:rsidP="00BA609C">
      <w:pPr>
        <w:numPr>
          <w:ilvl w:val="1"/>
          <w:numId w:val="60"/>
        </w:numPr>
        <w:spacing w:after="60"/>
        <w:jc w:val="both"/>
        <w:rPr>
          <w:rFonts w:asciiTheme="majorHAnsi" w:eastAsia="Arial Unicode MS" w:hAnsiTheme="majorHAnsi" w:cs="Calibri"/>
          <w:color w:val="000000"/>
          <w:sz w:val="22"/>
          <w:szCs w:val="22"/>
        </w:rPr>
      </w:pPr>
      <w:r w:rsidRPr="00C81ACD">
        <w:rPr>
          <w:rFonts w:asciiTheme="majorHAnsi" w:eastAsia="Arial Unicode MS" w:hAnsiTheme="majorHAnsi" w:cs="Calibri"/>
          <w:color w:val="000000"/>
          <w:sz w:val="22"/>
          <w:szCs w:val="22"/>
        </w:rPr>
        <w:t>P2m = “Contratto di Manutenzione di Secondo Livello”;</w:t>
      </w:r>
    </w:p>
    <w:p w:rsidR="0042474B" w:rsidRPr="00C81ACD" w:rsidRDefault="0042474B" w:rsidP="00492627">
      <w:pPr>
        <w:numPr>
          <w:ilvl w:val="0"/>
          <w:numId w:val="60"/>
        </w:numPr>
        <w:spacing w:before="120" w:after="60"/>
        <w:jc w:val="both"/>
        <w:rPr>
          <w:rFonts w:asciiTheme="majorHAnsi" w:hAnsiTheme="majorHAnsi" w:cs="Calibri"/>
          <w:sz w:val="22"/>
          <w:szCs w:val="22"/>
        </w:rPr>
      </w:pPr>
      <w:r w:rsidRPr="00C81ACD">
        <w:rPr>
          <w:rFonts w:asciiTheme="majorHAnsi" w:eastAsia="Arial Unicode MS" w:hAnsiTheme="majorHAnsi" w:cs="Calibri"/>
          <w:sz w:val="22"/>
          <w:szCs w:val="22"/>
        </w:rPr>
        <w:t xml:space="preserve">L’indicazione delle </w:t>
      </w:r>
      <w:r w:rsidRPr="00C81ACD">
        <w:rPr>
          <w:rFonts w:asciiTheme="majorHAnsi" w:eastAsia="Arial Unicode MS" w:hAnsiTheme="majorHAnsi" w:cs="Calibri"/>
          <w:sz w:val="22"/>
          <w:szCs w:val="22"/>
          <w:u w:val="single"/>
        </w:rPr>
        <w:t>tariffe di listino</w:t>
      </w:r>
      <w:r w:rsidRPr="00C81ACD">
        <w:rPr>
          <w:rFonts w:asciiTheme="majorHAnsi" w:eastAsia="Arial Unicode MS" w:hAnsiTheme="majorHAnsi" w:cs="Calibri"/>
          <w:sz w:val="22"/>
          <w:szCs w:val="22"/>
        </w:rPr>
        <w:t xml:space="preserve"> dell’”</w:t>
      </w:r>
      <w:r w:rsidRPr="00C81ACD">
        <w:rPr>
          <w:rFonts w:asciiTheme="majorHAnsi" w:eastAsia="Arial Unicode MS" w:hAnsiTheme="majorHAnsi" w:cs="Calibri"/>
          <w:b/>
          <w:sz w:val="22"/>
          <w:szCs w:val="22"/>
        </w:rPr>
        <w:t>Assistenza Tecnica su Chiamata”</w:t>
      </w:r>
      <w:r w:rsidRPr="00C81ACD">
        <w:rPr>
          <w:rFonts w:asciiTheme="majorHAnsi" w:eastAsia="Arial Unicode MS" w:hAnsiTheme="majorHAnsi" w:cs="Calibri"/>
          <w:sz w:val="22"/>
          <w:szCs w:val="22"/>
        </w:rPr>
        <w:t xml:space="preserve"> relativa alle seguenti voci</w:t>
      </w:r>
      <w:r w:rsidRPr="00C81ACD">
        <w:rPr>
          <w:rFonts w:asciiTheme="majorHAnsi" w:hAnsiTheme="majorHAnsi" w:cs="Calibri"/>
          <w:sz w:val="22"/>
          <w:szCs w:val="22"/>
        </w:rPr>
        <w:t>:</w:t>
      </w:r>
    </w:p>
    <w:p w:rsidR="0042474B" w:rsidRPr="00C81ACD" w:rsidRDefault="0042474B" w:rsidP="00492627">
      <w:pPr>
        <w:numPr>
          <w:ilvl w:val="1"/>
          <w:numId w:val="60"/>
        </w:numPr>
        <w:spacing w:after="60"/>
        <w:jc w:val="both"/>
        <w:rPr>
          <w:rFonts w:asciiTheme="majorHAnsi" w:hAnsiTheme="majorHAnsi" w:cs="Calibri"/>
          <w:sz w:val="22"/>
          <w:szCs w:val="22"/>
        </w:rPr>
      </w:pPr>
      <w:r w:rsidRPr="00C81ACD">
        <w:rPr>
          <w:rFonts w:asciiTheme="majorHAnsi" w:hAnsiTheme="majorHAnsi" w:cs="Calibri"/>
          <w:sz w:val="22"/>
          <w:szCs w:val="22"/>
        </w:rPr>
        <w:t>diritto di chiamata;</w:t>
      </w:r>
    </w:p>
    <w:p w:rsidR="0042474B" w:rsidRPr="00C81ACD" w:rsidRDefault="0042474B" w:rsidP="00492627">
      <w:pPr>
        <w:numPr>
          <w:ilvl w:val="1"/>
          <w:numId w:val="60"/>
        </w:numPr>
        <w:spacing w:after="60"/>
        <w:jc w:val="both"/>
        <w:rPr>
          <w:rFonts w:asciiTheme="majorHAnsi" w:hAnsiTheme="majorHAnsi" w:cs="Calibri"/>
          <w:sz w:val="22"/>
          <w:szCs w:val="22"/>
        </w:rPr>
      </w:pPr>
      <w:r w:rsidRPr="00C81ACD">
        <w:rPr>
          <w:rFonts w:asciiTheme="majorHAnsi" w:hAnsiTheme="majorHAnsi" w:cs="Calibri"/>
          <w:sz w:val="22"/>
          <w:szCs w:val="22"/>
        </w:rPr>
        <w:t>costo orario di viaggio;</w:t>
      </w:r>
    </w:p>
    <w:p w:rsidR="0042474B" w:rsidRPr="00C81ACD" w:rsidRDefault="0042474B" w:rsidP="00492627">
      <w:pPr>
        <w:numPr>
          <w:ilvl w:val="1"/>
          <w:numId w:val="60"/>
        </w:numPr>
        <w:spacing w:after="60"/>
        <w:jc w:val="both"/>
        <w:rPr>
          <w:rFonts w:asciiTheme="majorHAnsi" w:hAnsiTheme="majorHAnsi" w:cs="Calibri"/>
          <w:sz w:val="22"/>
          <w:szCs w:val="22"/>
        </w:rPr>
      </w:pPr>
      <w:r w:rsidRPr="00C81ACD">
        <w:rPr>
          <w:rFonts w:asciiTheme="majorHAnsi" w:hAnsiTheme="majorHAnsi" w:cs="Calibri"/>
          <w:sz w:val="22"/>
          <w:szCs w:val="22"/>
        </w:rPr>
        <w:t>costo orario manodopera;</w:t>
      </w:r>
    </w:p>
    <w:p w:rsidR="0042474B" w:rsidRPr="00C81ACD" w:rsidRDefault="0042474B" w:rsidP="00492627">
      <w:pPr>
        <w:numPr>
          <w:ilvl w:val="1"/>
          <w:numId w:val="60"/>
        </w:numPr>
        <w:spacing w:after="60"/>
        <w:jc w:val="both"/>
        <w:rPr>
          <w:rFonts w:asciiTheme="majorHAnsi" w:hAnsiTheme="majorHAnsi" w:cs="Calibri"/>
          <w:sz w:val="22"/>
          <w:szCs w:val="22"/>
        </w:rPr>
      </w:pPr>
      <w:r w:rsidRPr="00C81ACD">
        <w:rPr>
          <w:rFonts w:asciiTheme="majorHAnsi" w:hAnsiTheme="majorHAnsi" w:cs="Calibri"/>
          <w:sz w:val="22"/>
          <w:szCs w:val="22"/>
        </w:rPr>
        <w:t>costo chilometrico;</w:t>
      </w:r>
    </w:p>
    <w:p w:rsidR="0042474B" w:rsidRPr="00C81ACD" w:rsidRDefault="0042474B" w:rsidP="00492627">
      <w:pPr>
        <w:numPr>
          <w:ilvl w:val="1"/>
          <w:numId w:val="60"/>
        </w:numPr>
        <w:spacing w:after="60"/>
        <w:jc w:val="both"/>
        <w:rPr>
          <w:rFonts w:asciiTheme="majorHAnsi" w:hAnsiTheme="majorHAnsi" w:cs="Calibri"/>
          <w:sz w:val="22"/>
          <w:szCs w:val="22"/>
        </w:rPr>
      </w:pPr>
      <w:r w:rsidRPr="00C81ACD">
        <w:rPr>
          <w:rFonts w:asciiTheme="majorHAnsi" w:hAnsiTheme="majorHAnsi" w:cs="Calibri"/>
          <w:sz w:val="22"/>
          <w:szCs w:val="22"/>
        </w:rPr>
        <w:t>costo trasferta;</w:t>
      </w:r>
    </w:p>
    <w:p w:rsidR="0042474B" w:rsidRPr="00C81ACD" w:rsidRDefault="0042474B" w:rsidP="00492627">
      <w:pPr>
        <w:numPr>
          <w:ilvl w:val="1"/>
          <w:numId w:val="60"/>
        </w:numPr>
        <w:spacing w:after="60"/>
        <w:jc w:val="both"/>
        <w:rPr>
          <w:rFonts w:asciiTheme="majorHAnsi" w:hAnsiTheme="majorHAnsi" w:cs="Calibri"/>
          <w:sz w:val="22"/>
          <w:szCs w:val="22"/>
        </w:rPr>
      </w:pPr>
      <w:r w:rsidRPr="00C81ACD">
        <w:rPr>
          <w:rFonts w:asciiTheme="majorHAnsi" w:hAnsiTheme="majorHAnsi" w:cs="Calibri"/>
          <w:sz w:val="22"/>
          <w:szCs w:val="22"/>
        </w:rPr>
        <w:t>altro.</w:t>
      </w:r>
    </w:p>
    <w:p w:rsidR="0042474B" w:rsidRPr="00C81ACD" w:rsidRDefault="0042474B" w:rsidP="00492627">
      <w:pPr>
        <w:numPr>
          <w:ilvl w:val="0"/>
          <w:numId w:val="60"/>
        </w:numPr>
        <w:spacing w:before="120"/>
        <w:jc w:val="both"/>
        <w:rPr>
          <w:rFonts w:asciiTheme="majorHAnsi" w:hAnsiTheme="majorHAnsi" w:cs="Calibri"/>
          <w:color w:val="000000"/>
          <w:sz w:val="22"/>
          <w:szCs w:val="22"/>
        </w:rPr>
      </w:pPr>
      <w:r w:rsidRPr="00C81ACD">
        <w:rPr>
          <w:rFonts w:asciiTheme="majorHAnsi" w:eastAsia="Arial Unicode MS" w:hAnsiTheme="majorHAnsi" w:cs="Calibri"/>
          <w:b/>
          <w:sz w:val="22"/>
          <w:szCs w:val="22"/>
        </w:rPr>
        <w:t>Sconto</w:t>
      </w:r>
      <w:r w:rsidRPr="00C81ACD">
        <w:rPr>
          <w:rFonts w:asciiTheme="majorHAnsi" w:eastAsia="Arial Unicode MS" w:hAnsiTheme="majorHAnsi" w:cs="Calibri"/>
          <w:sz w:val="22"/>
          <w:szCs w:val="22"/>
        </w:rPr>
        <w:t xml:space="preserve">, espresso </w:t>
      </w:r>
      <w:r w:rsidRPr="00C81ACD">
        <w:rPr>
          <w:rFonts w:asciiTheme="majorHAnsi" w:eastAsia="Arial Unicode MS" w:hAnsiTheme="majorHAnsi" w:cs="Calibri"/>
          <w:color w:val="000000"/>
          <w:sz w:val="22"/>
          <w:szCs w:val="22"/>
        </w:rPr>
        <w:t xml:space="preserve">in percentuale, </w:t>
      </w:r>
      <w:r w:rsidRPr="00C81ACD">
        <w:rPr>
          <w:rFonts w:asciiTheme="majorHAnsi" w:eastAsia="Arial Unicode MS" w:hAnsiTheme="majorHAnsi" w:cs="Calibri"/>
          <w:color w:val="000000"/>
          <w:sz w:val="22"/>
          <w:szCs w:val="22"/>
          <w:u w:val="single"/>
        </w:rPr>
        <w:t xml:space="preserve">che sarà applicato alle tariffe </w:t>
      </w:r>
      <w:r w:rsidRPr="00C81ACD">
        <w:rPr>
          <w:rFonts w:asciiTheme="majorHAnsi" w:eastAsia="Arial Unicode MS" w:hAnsiTheme="majorHAnsi" w:cs="Calibri"/>
          <w:sz w:val="22"/>
          <w:szCs w:val="22"/>
          <w:u w:val="single"/>
        </w:rPr>
        <w:t>dell’assistenza tecnica</w:t>
      </w:r>
      <w:r w:rsidRPr="00C81ACD">
        <w:rPr>
          <w:rFonts w:asciiTheme="majorHAnsi" w:eastAsia="Arial Unicode MS" w:hAnsiTheme="majorHAnsi" w:cs="Calibri"/>
          <w:sz w:val="22"/>
          <w:szCs w:val="22"/>
        </w:rPr>
        <w:t xml:space="preserve"> su chiamata relativa alle voci di cui al punto precedente</w:t>
      </w:r>
      <w:r w:rsidRPr="00C81ACD">
        <w:rPr>
          <w:rFonts w:asciiTheme="majorHAnsi" w:eastAsia="Arial Unicode MS" w:hAnsiTheme="majorHAnsi" w:cs="Calibri"/>
          <w:color w:val="000000"/>
          <w:sz w:val="22"/>
          <w:szCs w:val="22"/>
        </w:rPr>
        <w:t>;</w:t>
      </w:r>
    </w:p>
    <w:p w:rsidR="0042474B" w:rsidRPr="00C81ACD" w:rsidRDefault="0042474B" w:rsidP="00492627">
      <w:pPr>
        <w:numPr>
          <w:ilvl w:val="0"/>
          <w:numId w:val="60"/>
        </w:numPr>
        <w:spacing w:before="120" w:line="360" w:lineRule="atLeast"/>
        <w:jc w:val="both"/>
        <w:rPr>
          <w:rFonts w:asciiTheme="majorHAnsi" w:hAnsiTheme="majorHAnsi" w:cs="Calibri"/>
          <w:color w:val="000000"/>
          <w:sz w:val="22"/>
          <w:szCs w:val="22"/>
        </w:rPr>
      </w:pPr>
      <w:r w:rsidRPr="00C81ACD">
        <w:rPr>
          <w:rFonts w:asciiTheme="majorHAnsi" w:eastAsia="Arial Unicode MS" w:hAnsiTheme="majorHAnsi" w:cs="Calibri"/>
          <w:b/>
          <w:sz w:val="22"/>
          <w:szCs w:val="22"/>
        </w:rPr>
        <w:t>Listino ricambi</w:t>
      </w:r>
      <w:r w:rsidRPr="00C81ACD">
        <w:rPr>
          <w:rFonts w:asciiTheme="majorHAnsi" w:eastAsia="Arial Unicode MS" w:hAnsiTheme="majorHAnsi" w:cs="Calibri"/>
          <w:sz w:val="22"/>
          <w:szCs w:val="22"/>
        </w:rPr>
        <w:t>, con il massimo livello di dettaglio possibile</w:t>
      </w:r>
      <w:r w:rsidR="00BA609C" w:rsidRPr="00C81ACD">
        <w:rPr>
          <w:rFonts w:asciiTheme="majorHAnsi" w:eastAsia="Arial Unicode MS" w:hAnsiTheme="majorHAnsi" w:cs="Calibri"/>
          <w:sz w:val="22"/>
          <w:szCs w:val="22"/>
        </w:rPr>
        <w:t xml:space="preserve"> (su CD da inserire nella busta dell’offerta economica)</w:t>
      </w:r>
    </w:p>
    <w:p w:rsidR="0042474B" w:rsidRPr="00C81ACD" w:rsidRDefault="0042474B" w:rsidP="00492627">
      <w:pPr>
        <w:numPr>
          <w:ilvl w:val="0"/>
          <w:numId w:val="60"/>
        </w:numPr>
        <w:spacing w:before="120"/>
        <w:jc w:val="both"/>
        <w:rPr>
          <w:rFonts w:asciiTheme="majorHAnsi" w:hAnsiTheme="majorHAnsi" w:cs="Calibri"/>
          <w:color w:val="000000"/>
          <w:sz w:val="22"/>
          <w:szCs w:val="22"/>
        </w:rPr>
      </w:pPr>
      <w:r w:rsidRPr="00C81ACD">
        <w:rPr>
          <w:rFonts w:asciiTheme="majorHAnsi" w:hAnsiTheme="majorHAnsi" w:cs="Calibri"/>
          <w:b/>
          <w:sz w:val="22"/>
          <w:szCs w:val="22"/>
        </w:rPr>
        <w:t>S</w:t>
      </w:r>
      <w:r w:rsidRPr="00C81ACD">
        <w:rPr>
          <w:rFonts w:asciiTheme="majorHAnsi" w:hAnsiTheme="majorHAnsi" w:cs="Calibri"/>
          <w:b/>
          <w:color w:val="000000"/>
          <w:sz w:val="22"/>
          <w:szCs w:val="22"/>
        </w:rPr>
        <w:t>conto</w:t>
      </w:r>
      <w:r w:rsidRPr="00C81ACD">
        <w:rPr>
          <w:rFonts w:asciiTheme="majorHAnsi" w:hAnsiTheme="majorHAnsi" w:cs="Calibri"/>
          <w:color w:val="000000"/>
          <w:sz w:val="22"/>
          <w:szCs w:val="22"/>
        </w:rPr>
        <w:t xml:space="preserve">, espresso in percentuale, applicato al </w:t>
      </w:r>
      <w:r w:rsidRPr="00C81ACD">
        <w:rPr>
          <w:rFonts w:asciiTheme="majorHAnsi" w:hAnsiTheme="majorHAnsi" w:cs="Calibri"/>
          <w:b/>
          <w:color w:val="000000"/>
          <w:sz w:val="22"/>
          <w:szCs w:val="22"/>
        </w:rPr>
        <w:t>listino dei ricambi</w:t>
      </w:r>
      <w:r w:rsidRPr="00C81ACD">
        <w:rPr>
          <w:rFonts w:asciiTheme="majorHAnsi" w:hAnsiTheme="majorHAnsi" w:cs="Calibri"/>
          <w:color w:val="000000"/>
          <w:sz w:val="22"/>
          <w:szCs w:val="22"/>
        </w:rPr>
        <w:t>;</w:t>
      </w:r>
    </w:p>
    <w:p w:rsidR="0042474B" w:rsidRPr="00C81ACD" w:rsidRDefault="0042474B" w:rsidP="00492627">
      <w:pPr>
        <w:numPr>
          <w:ilvl w:val="0"/>
          <w:numId w:val="60"/>
        </w:numPr>
        <w:spacing w:before="120"/>
        <w:jc w:val="both"/>
        <w:rPr>
          <w:rFonts w:asciiTheme="majorHAnsi" w:hAnsiTheme="majorHAnsi" w:cs="Calibri"/>
          <w:sz w:val="22"/>
          <w:szCs w:val="22"/>
        </w:rPr>
      </w:pPr>
      <w:r w:rsidRPr="00C81ACD">
        <w:rPr>
          <w:rFonts w:asciiTheme="majorHAnsi" w:hAnsiTheme="majorHAnsi" w:cs="Calibri"/>
          <w:b/>
          <w:sz w:val="22"/>
          <w:szCs w:val="22"/>
        </w:rPr>
        <w:t>Costi per le spese per la salute e sicurezza dei lavoratori</w:t>
      </w:r>
      <w:r w:rsidRPr="00C81ACD">
        <w:rPr>
          <w:rFonts w:asciiTheme="majorHAnsi" w:hAnsiTheme="majorHAnsi" w:cs="Calibri"/>
          <w:sz w:val="22"/>
          <w:szCs w:val="22"/>
        </w:rPr>
        <w:t xml:space="preserve"> per il rischio specifico valutati dal datore di lavoro e loro dettaglio (già inclusi nel prezzo offerto);</w:t>
      </w:r>
    </w:p>
    <w:p w:rsidR="00697601" w:rsidRPr="00C81ACD" w:rsidRDefault="00697601" w:rsidP="00113C2C">
      <w:pPr>
        <w:pStyle w:val="Corpodeltesto22"/>
        <w:pBdr>
          <w:bottom w:val="none" w:sz="0" w:space="0" w:color="auto"/>
        </w:pBdr>
        <w:rPr>
          <w:rFonts w:asciiTheme="majorHAnsi" w:hAnsiTheme="majorHAnsi" w:cs="Tahoma"/>
          <w:i/>
          <w:sz w:val="22"/>
          <w:szCs w:val="22"/>
        </w:rPr>
      </w:pPr>
      <w:r w:rsidRPr="00C81ACD">
        <w:rPr>
          <w:rFonts w:asciiTheme="majorHAnsi" w:hAnsiTheme="majorHAnsi" w:cs="Tahoma"/>
          <w:i/>
          <w:sz w:val="22"/>
          <w:szCs w:val="22"/>
        </w:rPr>
        <w:tab/>
      </w:r>
    </w:p>
    <w:p w:rsidR="00697601" w:rsidRPr="00C81ACD" w:rsidRDefault="00697601" w:rsidP="00697601">
      <w:pPr>
        <w:jc w:val="both"/>
        <w:rPr>
          <w:rFonts w:asciiTheme="majorHAnsi" w:hAnsiTheme="majorHAnsi" w:cs="Tahoma"/>
          <w:b/>
          <w:sz w:val="22"/>
          <w:szCs w:val="22"/>
          <w:u w:val="single"/>
        </w:rPr>
      </w:pPr>
    </w:p>
    <w:p w:rsidR="00697601" w:rsidRPr="00C81ACD" w:rsidRDefault="00697601" w:rsidP="00697601">
      <w:pPr>
        <w:jc w:val="both"/>
        <w:rPr>
          <w:rFonts w:asciiTheme="majorHAnsi" w:hAnsiTheme="majorHAnsi" w:cs="Tahoma"/>
          <w:sz w:val="22"/>
          <w:szCs w:val="22"/>
        </w:rPr>
      </w:pPr>
      <w:r w:rsidRPr="00C81ACD">
        <w:rPr>
          <w:rFonts w:asciiTheme="majorHAnsi" w:hAnsiTheme="majorHAnsi" w:cs="Tahoma"/>
          <w:sz w:val="22"/>
          <w:szCs w:val="22"/>
        </w:rPr>
        <w:t xml:space="preserve">In caso di aggiudicazione </w:t>
      </w:r>
      <w:smartTag w:uri="urn:schemas-microsoft-com:office:smarttags" w:element="PersonName">
        <w:smartTagPr>
          <w:attr w:name="ProductID" w:val="la sottoscritta Ditta"/>
        </w:smartTagPr>
        <w:r w:rsidRPr="00C81ACD">
          <w:rPr>
            <w:rFonts w:asciiTheme="majorHAnsi" w:hAnsiTheme="majorHAnsi" w:cs="Tahoma"/>
            <w:sz w:val="22"/>
            <w:szCs w:val="22"/>
          </w:rPr>
          <w:t>la sottoscritta Ditta</w:t>
        </w:r>
      </w:smartTag>
      <w:r w:rsidRPr="00C81ACD">
        <w:rPr>
          <w:rFonts w:asciiTheme="majorHAnsi" w:hAnsiTheme="majorHAnsi" w:cs="Tahoma"/>
          <w:sz w:val="22"/>
          <w:szCs w:val="22"/>
        </w:rPr>
        <w:t>/Società________________si impegna ad eseguire il deposito cauzionale definitivo nella seguente forma: __________________________________________________</w:t>
      </w:r>
    </w:p>
    <w:p w:rsidR="00697601" w:rsidRPr="00C81ACD" w:rsidRDefault="00697601" w:rsidP="00697601">
      <w:pPr>
        <w:jc w:val="both"/>
        <w:rPr>
          <w:rFonts w:asciiTheme="majorHAnsi" w:hAnsiTheme="majorHAnsi" w:cs="Tahoma"/>
          <w:sz w:val="22"/>
          <w:szCs w:val="22"/>
        </w:rPr>
      </w:pPr>
    </w:p>
    <w:p w:rsidR="00697601" w:rsidRPr="00C81ACD" w:rsidRDefault="00697601" w:rsidP="00697601">
      <w:pPr>
        <w:jc w:val="both"/>
        <w:rPr>
          <w:rFonts w:asciiTheme="majorHAnsi" w:hAnsiTheme="majorHAnsi" w:cs="Tahoma"/>
          <w:sz w:val="22"/>
          <w:szCs w:val="22"/>
        </w:rPr>
      </w:pPr>
      <w:r w:rsidRPr="00C81ACD">
        <w:rPr>
          <w:rFonts w:asciiTheme="majorHAnsi" w:hAnsiTheme="majorHAnsi" w:cs="Tahoma"/>
          <w:sz w:val="22"/>
          <w:szCs w:val="22"/>
        </w:rPr>
        <w:t>Luogo_______________ data____________________firma________________________________</w:t>
      </w:r>
    </w:p>
    <w:p w:rsidR="00697601" w:rsidRPr="00C81ACD" w:rsidRDefault="00697601" w:rsidP="00697601">
      <w:pPr>
        <w:jc w:val="right"/>
        <w:rPr>
          <w:rFonts w:asciiTheme="majorHAnsi" w:hAnsiTheme="majorHAnsi" w:cs="Tahoma"/>
          <w:sz w:val="22"/>
          <w:szCs w:val="22"/>
        </w:rPr>
      </w:pPr>
      <w:r w:rsidRPr="00C81ACD">
        <w:rPr>
          <w:rFonts w:asciiTheme="majorHAnsi" w:hAnsiTheme="majorHAnsi" w:cs="Tahoma"/>
          <w:sz w:val="22"/>
          <w:szCs w:val="22"/>
        </w:rPr>
        <w:t>(titolare,rappresentante legale,procuratore,ecc.)</w:t>
      </w:r>
    </w:p>
    <w:p w:rsidR="00697601" w:rsidRPr="00C81ACD" w:rsidRDefault="00697601" w:rsidP="00697601">
      <w:pPr>
        <w:jc w:val="right"/>
        <w:rPr>
          <w:rFonts w:asciiTheme="majorHAnsi" w:hAnsiTheme="majorHAnsi" w:cs="Tahoma"/>
          <w:sz w:val="22"/>
          <w:szCs w:val="22"/>
        </w:rPr>
      </w:pPr>
    </w:p>
    <w:p w:rsidR="00697601" w:rsidRPr="00C81ACD" w:rsidRDefault="00697601" w:rsidP="00697601">
      <w:pPr>
        <w:jc w:val="right"/>
        <w:rPr>
          <w:rFonts w:asciiTheme="majorHAnsi" w:hAnsiTheme="majorHAnsi" w:cs="Tahoma"/>
          <w:sz w:val="22"/>
          <w:szCs w:val="22"/>
        </w:rPr>
      </w:pPr>
    </w:p>
    <w:p w:rsidR="00697601" w:rsidRPr="00C81ACD" w:rsidRDefault="00697601" w:rsidP="00697601">
      <w:pPr>
        <w:autoSpaceDE w:val="0"/>
        <w:autoSpaceDN w:val="0"/>
        <w:adjustRightInd w:val="0"/>
        <w:jc w:val="both"/>
        <w:rPr>
          <w:rFonts w:asciiTheme="majorHAnsi" w:hAnsiTheme="majorHAnsi" w:cs="Tahoma"/>
          <w:sz w:val="22"/>
          <w:szCs w:val="22"/>
        </w:rPr>
      </w:pPr>
      <w:r w:rsidRPr="00C81ACD">
        <w:rPr>
          <w:rFonts w:asciiTheme="majorHAnsi" w:hAnsiTheme="majorHAnsi" w:cs="Tahoma"/>
          <w:b/>
          <w:sz w:val="22"/>
          <w:szCs w:val="22"/>
          <w:u w:val="single"/>
        </w:rPr>
        <w:t>Struttura economica dell’offerta</w:t>
      </w:r>
      <w:r w:rsidRPr="00C81ACD">
        <w:rPr>
          <w:rFonts w:asciiTheme="majorHAnsi" w:hAnsiTheme="majorHAnsi" w:cs="Tahoma"/>
          <w:sz w:val="22"/>
          <w:szCs w:val="22"/>
        </w:rPr>
        <w:t xml:space="preserve">, con particolare riferimento alle voci di prezzo indicate nell’art. </w:t>
      </w:r>
      <w:r w:rsidR="00FA355A" w:rsidRPr="00C81ACD">
        <w:rPr>
          <w:rFonts w:asciiTheme="majorHAnsi" w:hAnsiTheme="majorHAnsi" w:cs="Tahoma"/>
          <w:sz w:val="22"/>
          <w:szCs w:val="22"/>
        </w:rPr>
        <w:t>97</w:t>
      </w:r>
      <w:r w:rsidRPr="00C81ACD">
        <w:rPr>
          <w:rFonts w:asciiTheme="majorHAnsi" w:hAnsiTheme="majorHAnsi" w:cs="Tahoma"/>
          <w:sz w:val="22"/>
          <w:szCs w:val="22"/>
        </w:rPr>
        <w:t xml:space="preserve"> del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w:t>
      </w:r>
      <w:r w:rsidR="00FA355A" w:rsidRPr="00C81ACD">
        <w:rPr>
          <w:rFonts w:asciiTheme="majorHAnsi" w:hAnsiTheme="majorHAnsi" w:cs="Tahoma"/>
          <w:sz w:val="22"/>
          <w:szCs w:val="22"/>
        </w:rPr>
        <w:t>50</w:t>
      </w:r>
      <w:r w:rsidRPr="00C81ACD">
        <w:rPr>
          <w:rFonts w:asciiTheme="majorHAnsi" w:hAnsiTheme="majorHAnsi" w:cs="Tahoma"/>
          <w:sz w:val="22"/>
          <w:szCs w:val="22"/>
        </w:rPr>
        <w:t>/20</w:t>
      </w:r>
      <w:r w:rsidR="00FA355A" w:rsidRPr="00C81ACD">
        <w:rPr>
          <w:rFonts w:asciiTheme="majorHAnsi" w:hAnsiTheme="majorHAnsi" w:cs="Tahoma"/>
          <w:sz w:val="22"/>
          <w:szCs w:val="22"/>
        </w:rPr>
        <w:t>1</w:t>
      </w:r>
      <w:r w:rsidRPr="00C81ACD">
        <w:rPr>
          <w:rFonts w:asciiTheme="majorHAnsi" w:hAnsiTheme="majorHAnsi" w:cs="Tahoma"/>
          <w:sz w:val="22"/>
          <w:szCs w:val="22"/>
        </w:rPr>
        <w:t>6.</w:t>
      </w:r>
    </w:p>
    <w:p w:rsidR="00697601" w:rsidRPr="00C81ACD" w:rsidRDefault="00697601" w:rsidP="00697601">
      <w:pPr>
        <w:autoSpaceDE w:val="0"/>
        <w:autoSpaceDN w:val="0"/>
        <w:adjustRightInd w:val="0"/>
        <w:jc w:val="both"/>
        <w:rPr>
          <w:rFonts w:asciiTheme="majorHAnsi" w:hAnsiTheme="majorHAnsi" w:cs="Tahoma"/>
          <w:sz w:val="22"/>
          <w:szCs w:val="22"/>
        </w:rPr>
      </w:pPr>
      <w:r w:rsidRPr="00C81ACD">
        <w:rPr>
          <w:rFonts w:asciiTheme="majorHAnsi" w:hAnsiTheme="majorHAnsi" w:cs="Tahoma"/>
          <w:sz w:val="22"/>
          <w:szCs w:val="22"/>
        </w:rPr>
        <w:t>Si chiede di compilare, ove pertinente, il seguente fac-simile di schema di dettaglio:</w:t>
      </w:r>
    </w:p>
    <w:p w:rsidR="00697601" w:rsidRPr="00C81ACD" w:rsidRDefault="00697601" w:rsidP="00697601">
      <w:pPr>
        <w:pStyle w:val="Corpodeltesto2"/>
        <w:spacing w:after="0" w:line="240" w:lineRule="auto"/>
        <w:rPr>
          <w:rFonts w:asciiTheme="majorHAnsi" w:hAnsiTheme="majorHAnsi"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C81ACD" w:rsidTr="00FA355A">
        <w:tc>
          <w:tcPr>
            <w:tcW w:w="3328" w:type="pct"/>
          </w:tcPr>
          <w:p w:rsidR="00697601" w:rsidRPr="00C81ACD" w:rsidRDefault="00697601" w:rsidP="00FA355A">
            <w:pPr>
              <w:jc w:val="center"/>
              <w:rPr>
                <w:rFonts w:asciiTheme="majorHAnsi" w:hAnsiTheme="majorHAnsi" w:cs="Tahoma"/>
                <w:color w:val="000000"/>
                <w:sz w:val="22"/>
                <w:szCs w:val="22"/>
                <w:u w:val="single"/>
              </w:rPr>
            </w:pPr>
            <w:r w:rsidRPr="00C81ACD">
              <w:rPr>
                <w:rFonts w:asciiTheme="majorHAnsi" w:hAnsiTheme="majorHAnsi" w:cs="Tahoma"/>
                <w:color w:val="000000"/>
                <w:sz w:val="22"/>
                <w:szCs w:val="22"/>
                <w:u w:val="single"/>
              </w:rPr>
              <w:t>Voci di prezzo:</w:t>
            </w:r>
          </w:p>
        </w:tc>
        <w:tc>
          <w:tcPr>
            <w:tcW w:w="1672" w:type="pct"/>
          </w:tcPr>
          <w:p w:rsidR="00697601" w:rsidRPr="00C81ACD" w:rsidRDefault="00697601" w:rsidP="00FA355A">
            <w:pPr>
              <w:pStyle w:val="Corpodeltesto2"/>
              <w:spacing w:after="0" w:line="240" w:lineRule="auto"/>
              <w:jc w:val="center"/>
              <w:rPr>
                <w:rFonts w:asciiTheme="majorHAnsi" w:hAnsiTheme="majorHAnsi" w:cs="Tahoma"/>
                <w:sz w:val="22"/>
                <w:szCs w:val="22"/>
                <w:u w:val="single"/>
              </w:rPr>
            </w:pPr>
            <w:r w:rsidRPr="00C81ACD">
              <w:rPr>
                <w:rFonts w:asciiTheme="majorHAnsi" w:hAnsiTheme="majorHAnsi" w:cs="Tahoma"/>
                <w:sz w:val="22"/>
                <w:szCs w:val="22"/>
                <w:u w:val="single"/>
              </w:rPr>
              <w:t>Costo o percentuale:</w:t>
            </w:r>
          </w:p>
        </w:tc>
      </w:tr>
      <w:tr w:rsidR="00697601" w:rsidRPr="00C81ACD" w:rsidTr="00F60941">
        <w:tc>
          <w:tcPr>
            <w:tcW w:w="3328" w:type="pct"/>
          </w:tcPr>
          <w:p w:rsidR="00697601" w:rsidRPr="00C81ACD" w:rsidRDefault="00697601" w:rsidP="00FA355A">
            <w:pPr>
              <w:jc w:val="both"/>
              <w:rPr>
                <w:rFonts w:asciiTheme="majorHAnsi" w:hAnsiTheme="majorHAnsi" w:cs="Tahoma"/>
                <w:color w:val="000000"/>
                <w:sz w:val="22"/>
                <w:szCs w:val="22"/>
              </w:rPr>
            </w:pPr>
            <w:r w:rsidRPr="00C81ACD">
              <w:rPr>
                <w:rFonts w:asciiTheme="majorHAnsi" w:hAnsiTheme="majorHAnsi" w:cs="Tahoma"/>
                <w:color w:val="000000"/>
                <w:sz w:val="22"/>
                <w:szCs w:val="22"/>
              </w:rPr>
              <w:t>costi industriali</w:t>
            </w:r>
          </w:p>
        </w:tc>
        <w:tc>
          <w:tcPr>
            <w:tcW w:w="1672" w:type="pct"/>
            <w:vAlign w:val="center"/>
          </w:tcPr>
          <w:p w:rsidR="00697601" w:rsidRPr="00C81ACD"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C81ACD" w:rsidTr="00F60941">
        <w:tc>
          <w:tcPr>
            <w:tcW w:w="3328" w:type="pct"/>
          </w:tcPr>
          <w:p w:rsidR="00697601" w:rsidRPr="00C81ACD" w:rsidRDefault="00697601" w:rsidP="00FA355A">
            <w:pPr>
              <w:jc w:val="both"/>
              <w:rPr>
                <w:rFonts w:asciiTheme="majorHAnsi" w:hAnsiTheme="majorHAnsi" w:cs="Tahoma"/>
                <w:color w:val="000000"/>
                <w:sz w:val="22"/>
                <w:szCs w:val="22"/>
              </w:rPr>
            </w:pPr>
            <w:r w:rsidRPr="00C81ACD">
              <w:rPr>
                <w:rFonts w:asciiTheme="majorHAnsi" w:hAnsiTheme="majorHAnsi" w:cs="Tahoma"/>
                <w:color w:val="000000"/>
                <w:sz w:val="22"/>
                <w:szCs w:val="22"/>
              </w:rPr>
              <w:t>costi generali</w:t>
            </w:r>
          </w:p>
        </w:tc>
        <w:tc>
          <w:tcPr>
            <w:tcW w:w="1672" w:type="pct"/>
            <w:vAlign w:val="center"/>
          </w:tcPr>
          <w:p w:rsidR="00697601" w:rsidRPr="00C81ACD"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C81ACD" w:rsidTr="00F60941">
        <w:tc>
          <w:tcPr>
            <w:tcW w:w="3328" w:type="pct"/>
          </w:tcPr>
          <w:p w:rsidR="00697601" w:rsidRPr="00C81ACD" w:rsidRDefault="00697601" w:rsidP="00FA355A">
            <w:pPr>
              <w:jc w:val="both"/>
              <w:rPr>
                <w:rFonts w:asciiTheme="majorHAnsi" w:hAnsiTheme="majorHAnsi" w:cs="Tahoma"/>
                <w:color w:val="000000"/>
                <w:sz w:val="22"/>
                <w:szCs w:val="22"/>
              </w:rPr>
            </w:pPr>
            <w:r w:rsidRPr="00C81ACD">
              <w:rPr>
                <w:rFonts w:asciiTheme="majorHAnsi" w:hAnsiTheme="majorHAnsi" w:cs="Tahoma"/>
                <w:color w:val="000000"/>
                <w:sz w:val="22"/>
                <w:szCs w:val="22"/>
              </w:rPr>
              <w:t>costi della manodopera</w:t>
            </w:r>
          </w:p>
        </w:tc>
        <w:tc>
          <w:tcPr>
            <w:tcW w:w="1672" w:type="pct"/>
            <w:vAlign w:val="center"/>
          </w:tcPr>
          <w:p w:rsidR="00697601" w:rsidRPr="00C81ACD"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C81ACD" w:rsidTr="00F60941">
        <w:tc>
          <w:tcPr>
            <w:tcW w:w="3328" w:type="pct"/>
          </w:tcPr>
          <w:p w:rsidR="00697601" w:rsidRPr="00C81ACD" w:rsidRDefault="00697601" w:rsidP="00FA355A">
            <w:pPr>
              <w:jc w:val="both"/>
              <w:rPr>
                <w:rFonts w:asciiTheme="majorHAnsi" w:hAnsiTheme="majorHAnsi" w:cs="Tahoma"/>
                <w:b/>
                <w:color w:val="000000"/>
                <w:sz w:val="22"/>
                <w:szCs w:val="22"/>
              </w:rPr>
            </w:pPr>
            <w:r w:rsidRPr="00C81ACD">
              <w:rPr>
                <w:rFonts w:asciiTheme="majorHAnsi" w:hAnsiTheme="majorHAnsi" w:cs="Tahoma"/>
                <w:b/>
                <w:color w:val="000000"/>
                <w:sz w:val="22"/>
                <w:szCs w:val="22"/>
              </w:rPr>
              <w:t>costi per le spese per la salute e sicurezza dei lavoratori per il rischio</w:t>
            </w:r>
            <w:r w:rsidRPr="00C81ACD">
              <w:rPr>
                <w:rFonts w:asciiTheme="majorHAnsi" w:hAnsiTheme="majorHAnsi" w:cs="Tahoma"/>
                <w:b/>
                <w:sz w:val="22"/>
                <w:szCs w:val="22"/>
              </w:rPr>
              <w:t xml:space="preserve"> specifico, valutati dal datore di lavoro (ditta partecipante)</w:t>
            </w:r>
            <w:r w:rsidR="007542E4" w:rsidRPr="00C81ACD">
              <w:rPr>
                <w:rFonts w:asciiTheme="majorHAnsi" w:hAnsiTheme="majorHAnsi" w:cs="Tahoma"/>
                <w:b/>
                <w:sz w:val="22"/>
                <w:szCs w:val="22"/>
              </w:rPr>
              <w:t>, diversi da zero</w:t>
            </w:r>
          </w:p>
        </w:tc>
        <w:tc>
          <w:tcPr>
            <w:tcW w:w="1672" w:type="pct"/>
            <w:vAlign w:val="center"/>
          </w:tcPr>
          <w:p w:rsidR="00697601" w:rsidRPr="00C81ACD"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C81ACD" w:rsidTr="00F60941">
        <w:tc>
          <w:tcPr>
            <w:tcW w:w="3328" w:type="pct"/>
          </w:tcPr>
          <w:p w:rsidR="00697601" w:rsidRPr="00C81ACD" w:rsidRDefault="00697601" w:rsidP="00FA355A">
            <w:pPr>
              <w:jc w:val="both"/>
              <w:rPr>
                <w:rFonts w:asciiTheme="majorHAnsi" w:hAnsiTheme="majorHAnsi" w:cs="Tahoma"/>
                <w:color w:val="000000"/>
                <w:sz w:val="22"/>
                <w:szCs w:val="22"/>
              </w:rPr>
            </w:pPr>
            <w:r w:rsidRPr="00C81ACD">
              <w:rPr>
                <w:rFonts w:asciiTheme="majorHAnsi" w:hAnsiTheme="majorHAnsi" w:cs="Tahoma"/>
                <w:color w:val="000000"/>
                <w:sz w:val="22"/>
                <w:szCs w:val="22"/>
              </w:rPr>
              <w:t>costi per la formazione del personale</w:t>
            </w:r>
          </w:p>
        </w:tc>
        <w:tc>
          <w:tcPr>
            <w:tcW w:w="1672" w:type="pct"/>
            <w:vAlign w:val="center"/>
          </w:tcPr>
          <w:p w:rsidR="00697601" w:rsidRPr="00C81ACD"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C81ACD" w:rsidTr="00F60941">
        <w:tc>
          <w:tcPr>
            <w:tcW w:w="3328" w:type="pct"/>
          </w:tcPr>
          <w:p w:rsidR="00697601" w:rsidRPr="00C81ACD" w:rsidRDefault="00697601" w:rsidP="00FA355A">
            <w:pPr>
              <w:jc w:val="both"/>
              <w:rPr>
                <w:rFonts w:asciiTheme="majorHAnsi" w:hAnsiTheme="majorHAnsi" w:cs="Tahoma"/>
                <w:color w:val="000000"/>
                <w:sz w:val="22"/>
                <w:szCs w:val="22"/>
              </w:rPr>
            </w:pPr>
            <w:r w:rsidRPr="00C81ACD">
              <w:rPr>
                <w:rFonts w:asciiTheme="majorHAnsi" w:hAnsiTheme="majorHAnsi" w:cs="Tahoma"/>
                <w:color w:val="000000"/>
                <w:sz w:val="22"/>
                <w:szCs w:val="22"/>
              </w:rPr>
              <w:t>… (eventuali altri costi)</w:t>
            </w:r>
          </w:p>
        </w:tc>
        <w:tc>
          <w:tcPr>
            <w:tcW w:w="1672" w:type="pct"/>
            <w:vAlign w:val="center"/>
          </w:tcPr>
          <w:p w:rsidR="00697601" w:rsidRPr="00C81ACD"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C81ACD" w:rsidTr="00F60941">
        <w:tc>
          <w:tcPr>
            <w:tcW w:w="3328" w:type="pct"/>
          </w:tcPr>
          <w:p w:rsidR="00697601" w:rsidRPr="00C81ACD" w:rsidRDefault="00697601" w:rsidP="00FA355A">
            <w:pPr>
              <w:jc w:val="both"/>
              <w:rPr>
                <w:rFonts w:asciiTheme="majorHAnsi" w:hAnsiTheme="majorHAnsi" w:cs="Tahoma"/>
                <w:color w:val="000000"/>
                <w:sz w:val="22"/>
                <w:szCs w:val="22"/>
              </w:rPr>
            </w:pPr>
            <w:r w:rsidRPr="00C81ACD">
              <w:rPr>
                <w:rFonts w:asciiTheme="majorHAnsi" w:hAnsiTheme="majorHAnsi" w:cs="Tahoma"/>
                <w:color w:val="000000"/>
                <w:sz w:val="22"/>
                <w:szCs w:val="22"/>
              </w:rPr>
              <w:t>utili di impresa</w:t>
            </w:r>
          </w:p>
        </w:tc>
        <w:tc>
          <w:tcPr>
            <w:tcW w:w="1672" w:type="pct"/>
            <w:vAlign w:val="center"/>
          </w:tcPr>
          <w:p w:rsidR="00697601" w:rsidRPr="00C81ACD"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C81ACD" w:rsidTr="00F60941">
        <w:tc>
          <w:tcPr>
            <w:tcW w:w="3328" w:type="pct"/>
          </w:tcPr>
          <w:p w:rsidR="00697601" w:rsidRPr="00C81ACD" w:rsidRDefault="00113C2C" w:rsidP="00FA355A">
            <w:pPr>
              <w:rPr>
                <w:rFonts w:asciiTheme="majorHAnsi" w:hAnsiTheme="majorHAnsi" w:cs="Tahoma"/>
                <w:color w:val="000000"/>
                <w:sz w:val="22"/>
                <w:szCs w:val="22"/>
              </w:rPr>
            </w:pPr>
            <w:r w:rsidRPr="00C81ACD">
              <w:rPr>
                <w:rFonts w:asciiTheme="majorHAnsi" w:hAnsiTheme="majorHAnsi"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C81ACD" w:rsidRDefault="00F60941" w:rsidP="00F60941">
            <w:pPr>
              <w:pStyle w:val="Corpodeltesto2"/>
              <w:spacing w:after="0" w:line="240" w:lineRule="auto"/>
              <w:jc w:val="center"/>
              <w:rPr>
                <w:rFonts w:asciiTheme="majorHAnsi" w:hAnsiTheme="majorHAnsi" w:cs="Tahoma"/>
                <w:sz w:val="22"/>
                <w:szCs w:val="22"/>
              </w:rPr>
            </w:pPr>
            <w:r w:rsidRPr="00C81ACD">
              <w:rPr>
                <w:rFonts w:asciiTheme="majorHAnsi" w:hAnsiTheme="majorHAnsi" w:cs="Tahoma"/>
                <w:sz w:val="22"/>
                <w:szCs w:val="22"/>
              </w:rPr>
              <w:t>0,00</w:t>
            </w:r>
          </w:p>
        </w:tc>
      </w:tr>
    </w:tbl>
    <w:p w:rsidR="00697601" w:rsidRPr="00C81ACD" w:rsidRDefault="00697601" w:rsidP="00697601">
      <w:pPr>
        <w:jc w:val="both"/>
        <w:rPr>
          <w:rFonts w:asciiTheme="majorHAnsi" w:hAnsiTheme="majorHAnsi" w:cs="Tahoma"/>
          <w:sz w:val="22"/>
          <w:szCs w:val="22"/>
        </w:rPr>
      </w:pPr>
    </w:p>
    <w:p w:rsidR="001B6D1C" w:rsidRPr="00C81ACD" w:rsidRDefault="001B6D1C" w:rsidP="00697601">
      <w:pPr>
        <w:jc w:val="both"/>
        <w:rPr>
          <w:rFonts w:asciiTheme="majorHAnsi" w:hAnsiTheme="majorHAnsi" w:cs="Tahoma"/>
          <w:sz w:val="22"/>
          <w:szCs w:val="22"/>
        </w:rPr>
      </w:pPr>
    </w:p>
    <w:p w:rsidR="00697601" w:rsidRPr="00C81ACD" w:rsidRDefault="00697601" w:rsidP="00697601">
      <w:pPr>
        <w:jc w:val="both"/>
        <w:rPr>
          <w:rFonts w:asciiTheme="majorHAnsi" w:hAnsiTheme="majorHAnsi" w:cs="Tahoma"/>
          <w:sz w:val="22"/>
          <w:szCs w:val="22"/>
        </w:rPr>
      </w:pPr>
      <w:r w:rsidRPr="00C81ACD">
        <w:rPr>
          <w:rFonts w:asciiTheme="majorHAnsi" w:hAnsiTheme="majorHAnsi" w:cs="Tahoma"/>
          <w:sz w:val="22"/>
          <w:szCs w:val="22"/>
        </w:rPr>
        <w:t>Luogo_______________ data____________________firma________________________________</w:t>
      </w:r>
    </w:p>
    <w:p w:rsidR="00697601" w:rsidRPr="00C81ACD" w:rsidRDefault="00697601" w:rsidP="00113C2C">
      <w:pPr>
        <w:jc w:val="right"/>
        <w:rPr>
          <w:rFonts w:asciiTheme="majorHAnsi" w:hAnsiTheme="majorHAnsi" w:cs="Tahoma"/>
          <w:sz w:val="22"/>
          <w:szCs w:val="22"/>
        </w:rPr>
      </w:pPr>
      <w:r w:rsidRPr="00C81ACD">
        <w:rPr>
          <w:rFonts w:asciiTheme="majorHAnsi" w:hAnsiTheme="majorHAnsi" w:cs="Tahoma"/>
          <w:sz w:val="22"/>
          <w:szCs w:val="22"/>
        </w:rPr>
        <w:t>(titolare,rappresentante legale,procuratore,ecc.)</w:t>
      </w:r>
    </w:p>
    <w:p w:rsidR="00087C8F" w:rsidRPr="00C81ACD" w:rsidRDefault="00087C8F" w:rsidP="00087C8F">
      <w:pPr>
        <w:rPr>
          <w:rFonts w:asciiTheme="majorHAnsi" w:hAnsiTheme="majorHAnsi"/>
        </w:rPr>
        <w:sectPr w:rsidR="00087C8F" w:rsidRPr="00C81ACD" w:rsidSect="00697601">
          <w:pgSz w:w="16838" w:h="11906" w:orient="landscape"/>
          <w:pgMar w:top="1134" w:right="1417" w:bottom="1134" w:left="1134" w:header="708" w:footer="708" w:gutter="0"/>
          <w:cols w:space="708"/>
          <w:docGrid w:linePitch="360"/>
        </w:sectPr>
      </w:pPr>
    </w:p>
    <w:p w:rsidR="00F15858" w:rsidRPr="00C81ACD" w:rsidRDefault="00F15858" w:rsidP="005D5727">
      <w:pPr>
        <w:spacing w:after="200"/>
        <w:contextualSpacing/>
        <w:rPr>
          <w:rFonts w:asciiTheme="majorHAnsi" w:hAnsiTheme="majorHAnsi" w:cs="Tahoma"/>
          <w:sz w:val="22"/>
          <w:szCs w:val="22"/>
        </w:rPr>
      </w:pPr>
    </w:p>
    <w:p w:rsidR="00F15858" w:rsidRPr="00C81ACD"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C81ACD">
        <w:rPr>
          <w:rFonts w:asciiTheme="majorHAnsi" w:hAnsiTheme="majorHAnsi" w:cs="Tahoma"/>
          <w:b/>
          <w:sz w:val="40"/>
          <w:szCs w:val="40"/>
        </w:rPr>
        <w:t xml:space="preserve"> ID</w:t>
      </w:r>
      <w:r w:rsidR="004E5265" w:rsidRPr="00C81ACD">
        <w:rPr>
          <w:rFonts w:asciiTheme="majorHAnsi" w:hAnsiTheme="majorHAnsi" w:cs="Tahoma"/>
          <w:b/>
          <w:sz w:val="40"/>
          <w:szCs w:val="40"/>
        </w:rPr>
        <w:t>16APB012</w:t>
      </w:r>
    </w:p>
    <w:p w:rsidR="00F15858" w:rsidRPr="00C81ACD"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aps/>
          <w:sz w:val="40"/>
          <w:szCs w:val="40"/>
        </w:rPr>
      </w:pPr>
      <w:r w:rsidRPr="00C81ACD">
        <w:rPr>
          <w:rFonts w:asciiTheme="majorHAnsi" w:hAnsiTheme="majorHAnsi" w:cs="Tahoma"/>
          <w:sz w:val="40"/>
          <w:szCs w:val="40"/>
        </w:rPr>
        <w:t xml:space="preserve">SCHEMA DI </w:t>
      </w:r>
      <w:r w:rsidRPr="00C81ACD">
        <w:rPr>
          <w:rFonts w:asciiTheme="majorHAnsi" w:hAnsiTheme="majorHAnsi" w:cs="Tahoma"/>
          <w:caps/>
          <w:sz w:val="40"/>
          <w:szCs w:val="40"/>
        </w:rPr>
        <w:t xml:space="preserve">CONVENZIONE PER L’AFFIDAMENTO DELLA FORNITURA DI </w:t>
      </w:r>
      <w:r w:rsidR="004E5265" w:rsidRPr="00C81ACD">
        <w:rPr>
          <w:rFonts w:asciiTheme="majorHAnsi" w:hAnsiTheme="majorHAnsi" w:cs="Tahoma"/>
          <w:caps/>
          <w:sz w:val="40"/>
          <w:szCs w:val="40"/>
        </w:rPr>
        <w:t>ventilatori polmonari di varie tipologie</w:t>
      </w:r>
    </w:p>
    <w:p w:rsidR="00F15858" w:rsidRPr="00C81ACD" w:rsidRDefault="00F15858" w:rsidP="005D5727">
      <w:pPr>
        <w:contextualSpacing/>
        <w:jc w:val="both"/>
        <w:rPr>
          <w:rFonts w:asciiTheme="majorHAnsi" w:hAnsiTheme="majorHAnsi" w:cs="Tahoma"/>
          <w:sz w:val="22"/>
          <w:szCs w:val="22"/>
        </w:rPr>
      </w:pPr>
    </w:p>
    <w:p w:rsidR="00F15858" w:rsidRPr="00C81ACD" w:rsidRDefault="00F15858" w:rsidP="005D5727">
      <w:pPr>
        <w:contextualSpacing/>
        <w:jc w:val="both"/>
        <w:rPr>
          <w:rFonts w:asciiTheme="majorHAnsi" w:hAnsiTheme="majorHAnsi" w:cs="Tahoma"/>
          <w:sz w:val="22"/>
          <w:szCs w:val="22"/>
        </w:rPr>
      </w:pPr>
    </w:p>
    <w:p w:rsidR="00F15858" w:rsidRPr="00C81ACD" w:rsidRDefault="00F15858" w:rsidP="005D5727">
      <w:pPr>
        <w:contextualSpacing/>
        <w:jc w:val="both"/>
        <w:rPr>
          <w:rFonts w:asciiTheme="majorHAnsi" w:hAnsiTheme="majorHAnsi" w:cs="Tahoma"/>
          <w:sz w:val="22"/>
          <w:szCs w:val="22"/>
        </w:rPr>
      </w:pP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art.   1 Oggetto </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2 Titolare della procedura e soggetti contraenti</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3 Variazioni nell’esecuzione contrattuale</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4 Cauzione definitiva</w:t>
      </w:r>
    </w:p>
    <w:p w:rsidR="00F15858" w:rsidRPr="00C81ACD" w:rsidRDefault="00236F17" w:rsidP="005D5727">
      <w:pPr>
        <w:contextualSpacing/>
        <w:jc w:val="both"/>
        <w:rPr>
          <w:rFonts w:asciiTheme="majorHAnsi" w:hAnsiTheme="majorHAnsi" w:cs="Tahoma"/>
          <w:sz w:val="22"/>
          <w:szCs w:val="22"/>
        </w:rPr>
      </w:pPr>
      <w:r w:rsidRPr="00C81ACD">
        <w:rPr>
          <w:rFonts w:asciiTheme="majorHAnsi" w:hAnsiTheme="majorHAnsi" w:cs="Tahoma"/>
          <w:sz w:val="22"/>
          <w:szCs w:val="22"/>
        </w:rPr>
        <w:t>art.   5 Durata della fornitura</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6 Determinazione del prezzo</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7 Modalità di esecuzione del servizio e obblighi dell’appaltatore</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8 Clausola risolutiva espressa</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art. </w:t>
      </w:r>
      <w:r w:rsidR="00F96622" w:rsidRPr="00C81ACD">
        <w:rPr>
          <w:rFonts w:asciiTheme="majorHAnsi" w:hAnsiTheme="majorHAnsi" w:cs="Tahoma"/>
          <w:sz w:val="22"/>
          <w:szCs w:val="22"/>
        </w:rPr>
        <w:t xml:space="preserve">  </w:t>
      </w:r>
      <w:r w:rsidRPr="00C81ACD">
        <w:rPr>
          <w:rFonts w:asciiTheme="majorHAnsi" w:hAnsiTheme="majorHAnsi" w:cs="Tahoma"/>
          <w:sz w:val="22"/>
          <w:szCs w:val="22"/>
        </w:rPr>
        <w:t>9 Clausola penale</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10 Garanzia e responsabilità del servizio</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11 Controllo di quantità e qualità</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art. 12 Cessione del contratto, cessione dei crediti e subappalto </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13 Fallimento, liquidazione, procedure concorsuali, risoluzione</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art. 14 Fatturazione e pagamenti </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15 Tracciabilità dei flussi finanziari</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16 Riservatezza</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art. 17 Controversie</w:t>
      </w:r>
    </w:p>
    <w:p w:rsidR="00F15858" w:rsidRPr="00C81ACD" w:rsidRDefault="00D078CA" w:rsidP="005D5727">
      <w:pPr>
        <w:contextualSpacing/>
        <w:jc w:val="both"/>
        <w:rPr>
          <w:rFonts w:asciiTheme="majorHAnsi" w:hAnsiTheme="majorHAnsi" w:cs="Tahoma"/>
          <w:sz w:val="22"/>
          <w:szCs w:val="22"/>
        </w:rPr>
      </w:pPr>
      <w:r w:rsidRPr="00C81ACD">
        <w:rPr>
          <w:rFonts w:asciiTheme="majorHAnsi" w:hAnsiTheme="majorHAnsi" w:cs="Tahoma"/>
          <w:sz w:val="22"/>
          <w:szCs w:val="22"/>
        </w:rPr>
        <w:t>art. 18</w:t>
      </w:r>
      <w:r w:rsidR="00F15858" w:rsidRPr="00C81ACD">
        <w:rPr>
          <w:rFonts w:asciiTheme="majorHAnsi" w:hAnsiTheme="majorHAnsi" w:cs="Tahoma"/>
          <w:sz w:val="22"/>
          <w:szCs w:val="22"/>
        </w:rPr>
        <w:t xml:space="preserve"> Clausola sociale</w:t>
      </w:r>
    </w:p>
    <w:p w:rsidR="00F15858" w:rsidRPr="00C81ACD" w:rsidRDefault="00D078CA" w:rsidP="005D5727">
      <w:pPr>
        <w:contextualSpacing/>
        <w:jc w:val="both"/>
        <w:rPr>
          <w:rFonts w:asciiTheme="majorHAnsi" w:hAnsiTheme="majorHAnsi" w:cs="Tahoma"/>
          <w:sz w:val="22"/>
          <w:szCs w:val="22"/>
        </w:rPr>
      </w:pPr>
      <w:r w:rsidRPr="00C81ACD">
        <w:rPr>
          <w:rFonts w:asciiTheme="majorHAnsi" w:hAnsiTheme="majorHAnsi" w:cs="Tahoma"/>
          <w:sz w:val="22"/>
          <w:szCs w:val="22"/>
        </w:rPr>
        <w:t>art. 19</w:t>
      </w:r>
      <w:r w:rsidR="00F15858" w:rsidRPr="00C81ACD">
        <w:rPr>
          <w:rFonts w:asciiTheme="majorHAnsi" w:hAnsiTheme="majorHAnsi" w:cs="Tahoma"/>
          <w:sz w:val="22"/>
          <w:szCs w:val="22"/>
        </w:rPr>
        <w:t xml:space="preserve"> Informativa sul trattamento dei dati</w:t>
      </w:r>
    </w:p>
    <w:p w:rsidR="00F15858" w:rsidRPr="00C81ACD" w:rsidRDefault="00D078CA" w:rsidP="005D5727">
      <w:pPr>
        <w:contextualSpacing/>
        <w:jc w:val="both"/>
        <w:rPr>
          <w:rFonts w:asciiTheme="majorHAnsi" w:hAnsiTheme="majorHAnsi" w:cs="Tahoma"/>
          <w:sz w:val="22"/>
          <w:szCs w:val="22"/>
        </w:rPr>
      </w:pPr>
      <w:r w:rsidRPr="00C81ACD">
        <w:rPr>
          <w:rFonts w:asciiTheme="majorHAnsi" w:hAnsiTheme="majorHAnsi" w:cs="Tahoma"/>
          <w:sz w:val="22"/>
          <w:szCs w:val="22"/>
        </w:rPr>
        <w:t>art. 20</w:t>
      </w:r>
      <w:r w:rsidR="00F15858" w:rsidRPr="00C81ACD">
        <w:rPr>
          <w:rFonts w:asciiTheme="majorHAnsi" w:hAnsiTheme="majorHAnsi" w:cs="Tahoma"/>
          <w:sz w:val="22"/>
          <w:szCs w:val="22"/>
        </w:rPr>
        <w:t xml:space="preserve"> Spese contrattuali</w:t>
      </w:r>
    </w:p>
    <w:p w:rsidR="00F15858" w:rsidRPr="00C81ACD" w:rsidRDefault="00D078CA" w:rsidP="005D5727">
      <w:pPr>
        <w:contextualSpacing/>
        <w:jc w:val="both"/>
        <w:rPr>
          <w:rFonts w:asciiTheme="majorHAnsi" w:hAnsiTheme="majorHAnsi" w:cs="Tahoma"/>
          <w:sz w:val="22"/>
          <w:szCs w:val="22"/>
        </w:rPr>
      </w:pPr>
      <w:r w:rsidRPr="00C81ACD">
        <w:rPr>
          <w:rFonts w:asciiTheme="majorHAnsi" w:hAnsiTheme="majorHAnsi" w:cs="Tahoma"/>
          <w:sz w:val="22"/>
          <w:szCs w:val="22"/>
        </w:rPr>
        <w:t>art. 21</w:t>
      </w:r>
      <w:r w:rsidR="00F15858" w:rsidRPr="00C81ACD">
        <w:rPr>
          <w:rFonts w:asciiTheme="majorHAnsi" w:hAnsiTheme="majorHAnsi" w:cs="Tahoma"/>
          <w:sz w:val="22"/>
          <w:szCs w:val="22"/>
        </w:rPr>
        <w:t xml:space="preserve"> Rinvio ad altre norme</w:t>
      </w:r>
    </w:p>
    <w:p w:rsidR="00F15858" w:rsidRPr="00C81ACD" w:rsidRDefault="00D078CA" w:rsidP="005D5727">
      <w:pPr>
        <w:contextualSpacing/>
        <w:jc w:val="both"/>
        <w:rPr>
          <w:rFonts w:asciiTheme="majorHAnsi" w:hAnsiTheme="majorHAnsi" w:cs="Tahoma"/>
          <w:sz w:val="22"/>
          <w:szCs w:val="22"/>
        </w:rPr>
      </w:pPr>
      <w:r w:rsidRPr="00C81ACD">
        <w:rPr>
          <w:rFonts w:asciiTheme="majorHAnsi" w:hAnsiTheme="majorHAnsi" w:cs="Tahoma"/>
          <w:sz w:val="22"/>
          <w:szCs w:val="22"/>
        </w:rPr>
        <w:t>art. 22</w:t>
      </w:r>
      <w:r w:rsidR="00F15858" w:rsidRPr="00C81ACD">
        <w:rPr>
          <w:rFonts w:asciiTheme="majorHAnsi" w:hAnsiTheme="majorHAnsi" w:cs="Tahoma"/>
          <w:sz w:val="22"/>
          <w:szCs w:val="22"/>
        </w:rPr>
        <w:t xml:space="preserve"> Stipula della Convenzione</w:t>
      </w:r>
    </w:p>
    <w:p w:rsidR="00F15858" w:rsidRPr="00C81ACD" w:rsidRDefault="00D078CA" w:rsidP="005D5727">
      <w:pPr>
        <w:contextualSpacing/>
        <w:jc w:val="both"/>
        <w:rPr>
          <w:rFonts w:asciiTheme="majorHAnsi" w:hAnsiTheme="majorHAnsi" w:cs="Tahoma"/>
          <w:sz w:val="22"/>
          <w:szCs w:val="22"/>
        </w:rPr>
      </w:pPr>
      <w:r w:rsidRPr="00C81ACD">
        <w:rPr>
          <w:rFonts w:asciiTheme="majorHAnsi" w:hAnsiTheme="majorHAnsi" w:cs="Tahoma"/>
          <w:sz w:val="22"/>
          <w:szCs w:val="22"/>
        </w:rPr>
        <w:t>art. 23</w:t>
      </w:r>
      <w:r w:rsidR="00F15858" w:rsidRPr="00C81ACD">
        <w:rPr>
          <w:rFonts w:asciiTheme="majorHAnsi" w:hAnsiTheme="majorHAnsi" w:cs="Tahoma"/>
          <w:sz w:val="22"/>
          <w:szCs w:val="22"/>
        </w:rPr>
        <w:t xml:space="preserve"> Reportistica e monitoraggio della Convenzione</w:t>
      </w:r>
    </w:p>
    <w:p w:rsidR="00F15858" w:rsidRPr="00C81ACD" w:rsidRDefault="00D078CA" w:rsidP="005D5727">
      <w:pPr>
        <w:contextualSpacing/>
        <w:jc w:val="both"/>
        <w:rPr>
          <w:rFonts w:asciiTheme="majorHAnsi" w:hAnsiTheme="majorHAnsi" w:cs="Tahoma"/>
          <w:sz w:val="22"/>
          <w:szCs w:val="22"/>
        </w:rPr>
      </w:pPr>
      <w:r w:rsidRPr="00C81ACD">
        <w:rPr>
          <w:rFonts w:asciiTheme="majorHAnsi" w:hAnsiTheme="majorHAnsi" w:cs="Tahoma"/>
          <w:sz w:val="22"/>
          <w:szCs w:val="22"/>
        </w:rPr>
        <w:t>art. 24</w:t>
      </w:r>
      <w:r w:rsidR="00F15858" w:rsidRPr="00C81ACD">
        <w:rPr>
          <w:rFonts w:asciiTheme="majorHAnsi" w:hAnsiTheme="majorHAnsi" w:cs="Tahoma"/>
          <w:sz w:val="22"/>
          <w:szCs w:val="22"/>
        </w:rPr>
        <w:t xml:space="preserve"> Clausola finale</w:t>
      </w:r>
    </w:p>
    <w:p w:rsidR="00F15858" w:rsidRPr="00C81ACD" w:rsidRDefault="00F15858" w:rsidP="005D5727">
      <w:pPr>
        <w:contextualSpacing/>
        <w:rPr>
          <w:rFonts w:asciiTheme="majorHAnsi" w:hAnsiTheme="majorHAnsi" w:cs="Tahoma"/>
          <w:sz w:val="22"/>
          <w:szCs w:val="22"/>
        </w:rPr>
      </w:pPr>
    </w:p>
    <w:p w:rsidR="005833E4"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br w:type="page"/>
      </w:r>
    </w:p>
    <w:p w:rsidR="005833E4" w:rsidRPr="00C81ACD" w:rsidRDefault="005833E4" w:rsidP="005833E4">
      <w:pPr>
        <w:jc w:val="both"/>
        <w:rPr>
          <w:rFonts w:asciiTheme="majorHAnsi" w:hAnsiTheme="majorHAnsi" w:cs="Tahoma"/>
          <w:b/>
          <w:sz w:val="22"/>
          <w:szCs w:val="22"/>
          <w:u w:val="single"/>
        </w:rPr>
      </w:pPr>
      <w:r w:rsidRPr="00C81ACD">
        <w:rPr>
          <w:rFonts w:asciiTheme="majorHAnsi" w:hAnsiTheme="majorHAnsi" w:cs="Tahoma"/>
          <w:b/>
          <w:sz w:val="22"/>
          <w:szCs w:val="22"/>
          <w:u w:val="single"/>
        </w:rPr>
        <w:lastRenderedPageBreak/>
        <w:t>Definizioni</w:t>
      </w:r>
    </w:p>
    <w:p w:rsidR="005833E4" w:rsidRPr="00C81ACD" w:rsidRDefault="005833E4" w:rsidP="005833E4">
      <w:pPr>
        <w:autoSpaceDE w:val="0"/>
        <w:autoSpaceDN w:val="0"/>
        <w:adjustRightInd w:val="0"/>
        <w:jc w:val="both"/>
        <w:rPr>
          <w:rFonts w:asciiTheme="majorHAnsi" w:hAnsiTheme="majorHAnsi" w:cs="Tahoma"/>
          <w:sz w:val="22"/>
          <w:szCs w:val="22"/>
        </w:rPr>
      </w:pPr>
      <w:r w:rsidRPr="00C81ACD">
        <w:rPr>
          <w:rFonts w:asciiTheme="majorHAnsi" w:hAnsiTheme="majorHAnsi" w:cs="Tahoma"/>
          <w:sz w:val="22"/>
          <w:szCs w:val="22"/>
        </w:rPr>
        <w:t>Nel quadro del presente Capitolato, della Convenzione e del Contratto s’intendono per:</w:t>
      </w:r>
    </w:p>
    <w:p w:rsidR="005833E4" w:rsidRPr="00C81ACD" w:rsidRDefault="005833E4" w:rsidP="005833E4">
      <w:pPr>
        <w:autoSpaceDE w:val="0"/>
        <w:autoSpaceDN w:val="0"/>
        <w:adjustRightInd w:val="0"/>
        <w:jc w:val="both"/>
        <w:rPr>
          <w:rFonts w:asciiTheme="majorHAnsi" w:hAnsiTheme="majorHAnsi" w:cs="Tahoma"/>
          <w:sz w:val="22"/>
          <w:szCs w:val="22"/>
        </w:rPr>
      </w:pPr>
      <w:r w:rsidRPr="00C81ACD">
        <w:rPr>
          <w:rFonts w:asciiTheme="majorHAnsi" w:hAnsiTheme="majorHAnsi" w:cs="Tahoma"/>
          <w:sz w:val="22"/>
          <w:szCs w:val="22"/>
        </w:rPr>
        <w:t xml:space="preserve">&gt;EGAS: l’Ente per la gestione accentrata dei servizi condivisi, così come istituito dalla </w:t>
      </w:r>
      <w:r w:rsidRPr="00C81ACD">
        <w:rPr>
          <w:rFonts w:asciiTheme="majorHAnsi" w:hAnsiTheme="majorHAnsi"/>
          <w:sz w:val="22"/>
          <w:szCs w:val="22"/>
        </w:rPr>
        <w:t xml:space="preserve">L.R. n. 17 dd. 16.10.2014, è la </w:t>
      </w:r>
      <w:r w:rsidRPr="00C81ACD">
        <w:rPr>
          <w:rFonts w:asciiTheme="majorHAnsi" w:hAnsiTheme="majorHAnsi" w:cs="Tahoma"/>
          <w:sz w:val="22"/>
          <w:szCs w:val="22"/>
        </w:rPr>
        <w:t>Stazione appaltante, cui è stata affidata, fra l’altro, la funzione di approvvigionamento degli Enti del SSR.</w:t>
      </w:r>
    </w:p>
    <w:p w:rsidR="005833E4" w:rsidRPr="00C81ACD" w:rsidRDefault="005833E4" w:rsidP="005833E4">
      <w:pPr>
        <w:autoSpaceDE w:val="0"/>
        <w:autoSpaceDN w:val="0"/>
        <w:adjustRightInd w:val="0"/>
        <w:jc w:val="both"/>
        <w:rPr>
          <w:rFonts w:asciiTheme="majorHAnsi" w:hAnsiTheme="majorHAnsi" w:cs="Tahoma"/>
          <w:sz w:val="22"/>
          <w:szCs w:val="22"/>
        </w:rPr>
      </w:pPr>
      <w:r w:rsidRPr="00C81ACD">
        <w:rPr>
          <w:rFonts w:asciiTheme="majorHAnsi" w:hAnsiTheme="majorHAnsi" w:cs="Tahoma"/>
          <w:sz w:val="22"/>
          <w:szCs w:val="22"/>
        </w:rPr>
        <w:t>&gt;Ente</w:t>
      </w:r>
      <w:r w:rsidR="00203B02" w:rsidRPr="00C81ACD">
        <w:rPr>
          <w:rFonts w:asciiTheme="majorHAnsi" w:hAnsiTheme="majorHAnsi" w:cs="Tahoma"/>
          <w:sz w:val="22"/>
          <w:szCs w:val="22"/>
        </w:rPr>
        <w:t>/Azienda</w:t>
      </w:r>
      <w:r w:rsidRPr="00C81ACD">
        <w:rPr>
          <w:rFonts w:asciiTheme="majorHAnsi" w:hAnsiTheme="majorHAnsi" w:cs="Tahoma"/>
          <w:sz w:val="22"/>
          <w:szCs w:val="22"/>
        </w:rPr>
        <w:t xml:space="preserve"> del SSR: chi acquisirà i beni in appalto.</w:t>
      </w:r>
    </w:p>
    <w:p w:rsidR="005833E4" w:rsidRPr="00C81ACD" w:rsidRDefault="005833E4" w:rsidP="005833E4">
      <w:pPr>
        <w:ind w:right="-1"/>
        <w:jc w:val="both"/>
        <w:rPr>
          <w:rFonts w:asciiTheme="majorHAnsi" w:hAnsiTheme="majorHAnsi" w:cs="Tahoma"/>
          <w:color w:val="FF0000"/>
          <w:sz w:val="22"/>
          <w:szCs w:val="22"/>
        </w:rPr>
      </w:pPr>
      <w:r w:rsidRPr="00C81ACD">
        <w:rPr>
          <w:rFonts w:asciiTheme="majorHAnsi" w:hAnsiTheme="majorHAnsi" w:cs="Tahoma"/>
          <w:sz w:val="22"/>
          <w:szCs w:val="22"/>
        </w:rPr>
        <w:t>Gli Enti</w:t>
      </w:r>
      <w:r w:rsidR="00203B02" w:rsidRPr="00C81ACD">
        <w:rPr>
          <w:rFonts w:asciiTheme="majorHAnsi" w:hAnsiTheme="majorHAnsi" w:cs="Tahoma"/>
          <w:sz w:val="22"/>
          <w:szCs w:val="22"/>
        </w:rPr>
        <w:t>/Aziende</w:t>
      </w:r>
      <w:r w:rsidRPr="00C81ACD">
        <w:rPr>
          <w:rFonts w:asciiTheme="majorHAnsi" w:hAnsiTheme="majorHAnsi" w:cs="Tahoma"/>
          <w:sz w:val="22"/>
          <w:szCs w:val="22"/>
        </w:rPr>
        <w:t xml:space="preserve"> del SSR che potranno aderire alla presente convenzione sono:</w:t>
      </w:r>
    </w:p>
    <w:p w:rsidR="005833E4" w:rsidRPr="00C81ACD" w:rsidRDefault="005833E4" w:rsidP="00334EF3">
      <w:pPr>
        <w:numPr>
          <w:ilvl w:val="0"/>
          <w:numId w:val="26"/>
        </w:numPr>
        <w:ind w:right="-1"/>
        <w:jc w:val="both"/>
        <w:rPr>
          <w:rFonts w:asciiTheme="majorHAnsi" w:hAnsiTheme="majorHAnsi" w:cs="Tahoma"/>
          <w:sz w:val="22"/>
          <w:szCs w:val="22"/>
        </w:rPr>
      </w:pPr>
      <w:r w:rsidRPr="00C81ACD">
        <w:rPr>
          <w:rFonts w:asciiTheme="majorHAnsi" w:hAnsiTheme="majorHAnsi" w:cs="Tahoma"/>
          <w:sz w:val="22"/>
          <w:szCs w:val="22"/>
        </w:rPr>
        <w:t>Azienda per l’Assistenza Sanitaria n 2 “Bassa Friulana-</w:t>
      </w:r>
      <w:proofErr w:type="spellStart"/>
      <w:r w:rsidRPr="00C81ACD">
        <w:rPr>
          <w:rFonts w:asciiTheme="majorHAnsi" w:hAnsiTheme="majorHAnsi" w:cs="Tahoma"/>
          <w:sz w:val="22"/>
          <w:szCs w:val="22"/>
        </w:rPr>
        <w:t>Isontina</w:t>
      </w:r>
      <w:proofErr w:type="spellEnd"/>
      <w:r w:rsidRPr="00C81ACD">
        <w:rPr>
          <w:rFonts w:asciiTheme="majorHAnsi" w:hAnsiTheme="majorHAnsi" w:cs="Tahoma"/>
          <w:sz w:val="22"/>
          <w:szCs w:val="22"/>
        </w:rPr>
        <w:t>” (AAS2)</w:t>
      </w:r>
    </w:p>
    <w:p w:rsidR="005833E4" w:rsidRPr="00C81ACD" w:rsidRDefault="005833E4" w:rsidP="00334EF3">
      <w:pPr>
        <w:numPr>
          <w:ilvl w:val="0"/>
          <w:numId w:val="26"/>
        </w:numPr>
        <w:ind w:right="-1"/>
        <w:jc w:val="both"/>
        <w:rPr>
          <w:rFonts w:asciiTheme="majorHAnsi" w:hAnsiTheme="majorHAnsi" w:cs="Tahoma"/>
          <w:sz w:val="22"/>
          <w:szCs w:val="22"/>
        </w:rPr>
      </w:pPr>
      <w:r w:rsidRPr="00C81ACD">
        <w:rPr>
          <w:rFonts w:asciiTheme="majorHAnsi" w:hAnsiTheme="majorHAnsi" w:cs="Tahoma"/>
          <w:sz w:val="22"/>
          <w:szCs w:val="22"/>
        </w:rPr>
        <w:t>Azienda per l’Assistenza Sanitaria n 3 “Alto Friuli-Collinare-Medio Friuli” (AAS3)</w:t>
      </w:r>
    </w:p>
    <w:p w:rsidR="005833E4" w:rsidRPr="00C81ACD" w:rsidRDefault="005833E4" w:rsidP="00334EF3">
      <w:pPr>
        <w:numPr>
          <w:ilvl w:val="0"/>
          <w:numId w:val="26"/>
        </w:numPr>
        <w:ind w:right="-1"/>
        <w:jc w:val="both"/>
        <w:rPr>
          <w:rFonts w:asciiTheme="majorHAnsi" w:hAnsiTheme="majorHAnsi" w:cs="Tahoma"/>
          <w:sz w:val="22"/>
          <w:szCs w:val="22"/>
        </w:rPr>
      </w:pPr>
      <w:r w:rsidRPr="00C81ACD">
        <w:rPr>
          <w:rFonts w:asciiTheme="majorHAnsi" w:hAnsiTheme="majorHAnsi" w:cs="Tahoma"/>
          <w:sz w:val="22"/>
          <w:szCs w:val="22"/>
        </w:rPr>
        <w:t>Azienda per l’Assistenza Sanitaria n 5 “Friuli Occidentale” (AAS5)</w:t>
      </w:r>
    </w:p>
    <w:p w:rsidR="005833E4" w:rsidRPr="00C81ACD" w:rsidRDefault="005833E4" w:rsidP="00334EF3">
      <w:pPr>
        <w:numPr>
          <w:ilvl w:val="0"/>
          <w:numId w:val="26"/>
        </w:numPr>
        <w:ind w:right="-1"/>
        <w:jc w:val="both"/>
        <w:rPr>
          <w:rFonts w:asciiTheme="majorHAnsi" w:hAnsiTheme="majorHAnsi" w:cs="Tahoma"/>
          <w:sz w:val="22"/>
          <w:szCs w:val="22"/>
        </w:rPr>
      </w:pPr>
      <w:r w:rsidRPr="00C81ACD">
        <w:rPr>
          <w:rFonts w:asciiTheme="majorHAnsi" w:hAnsiTheme="majorHAnsi" w:cs="Tahoma"/>
          <w:sz w:val="22"/>
          <w:szCs w:val="22"/>
        </w:rPr>
        <w:t>Azienda Sanitaria Universitaria Integrata di Trieste (ASUI.TS)</w:t>
      </w:r>
    </w:p>
    <w:p w:rsidR="005833E4" w:rsidRPr="00C81ACD" w:rsidRDefault="005833E4" w:rsidP="00334EF3">
      <w:pPr>
        <w:numPr>
          <w:ilvl w:val="0"/>
          <w:numId w:val="26"/>
        </w:numPr>
        <w:ind w:right="-1"/>
        <w:jc w:val="both"/>
        <w:rPr>
          <w:rFonts w:asciiTheme="majorHAnsi" w:hAnsiTheme="majorHAnsi" w:cs="Tahoma"/>
          <w:sz w:val="22"/>
          <w:szCs w:val="22"/>
        </w:rPr>
      </w:pPr>
      <w:r w:rsidRPr="00C81ACD">
        <w:rPr>
          <w:rFonts w:asciiTheme="majorHAnsi" w:hAnsiTheme="majorHAnsi" w:cs="Tahoma"/>
          <w:sz w:val="22"/>
          <w:szCs w:val="22"/>
        </w:rPr>
        <w:t>Azienda Sanitaria Universitaria Integrata di Udine (ASUI.UD)</w:t>
      </w:r>
    </w:p>
    <w:p w:rsidR="005833E4" w:rsidRPr="00C81ACD" w:rsidRDefault="005833E4" w:rsidP="00334EF3">
      <w:pPr>
        <w:numPr>
          <w:ilvl w:val="0"/>
          <w:numId w:val="26"/>
        </w:numPr>
        <w:ind w:right="-1"/>
        <w:jc w:val="both"/>
        <w:rPr>
          <w:rFonts w:asciiTheme="majorHAnsi" w:hAnsiTheme="majorHAnsi" w:cs="Tahoma"/>
          <w:sz w:val="22"/>
          <w:szCs w:val="22"/>
        </w:rPr>
      </w:pPr>
      <w:r w:rsidRPr="00C81ACD">
        <w:rPr>
          <w:rFonts w:asciiTheme="majorHAnsi" w:hAnsiTheme="majorHAnsi" w:cs="Tahoma"/>
          <w:sz w:val="22"/>
          <w:szCs w:val="22"/>
        </w:rPr>
        <w:t>IRCCS “Burlo Garofolo” di Trieste (BURLO)</w:t>
      </w:r>
    </w:p>
    <w:p w:rsidR="005833E4" w:rsidRPr="00C81ACD" w:rsidRDefault="005833E4" w:rsidP="00334EF3">
      <w:pPr>
        <w:numPr>
          <w:ilvl w:val="0"/>
          <w:numId w:val="26"/>
        </w:numPr>
        <w:ind w:right="-1"/>
        <w:jc w:val="both"/>
        <w:rPr>
          <w:rFonts w:asciiTheme="majorHAnsi" w:hAnsiTheme="majorHAnsi" w:cs="Tahoma"/>
          <w:sz w:val="22"/>
          <w:szCs w:val="22"/>
        </w:rPr>
      </w:pPr>
      <w:r w:rsidRPr="00C81ACD">
        <w:rPr>
          <w:rFonts w:asciiTheme="majorHAnsi" w:hAnsiTheme="majorHAnsi" w:cs="Tahoma"/>
          <w:sz w:val="22"/>
          <w:szCs w:val="22"/>
        </w:rPr>
        <w:t>IRCCS “Centro di riferimento oncologico” di Aviano (CRO)</w:t>
      </w:r>
    </w:p>
    <w:p w:rsidR="005833E4" w:rsidRPr="00C81ACD" w:rsidRDefault="005833E4" w:rsidP="005833E4">
      <w:pPr>
        <w:autoSpaceDE w:val="0"/>
        <w:autoSpaceDN w:val="0"/>
        <w:adjustRightInd w:val="0"/>
        <w:jc w:val="both"/>
        <w:rPr>
          <w:rFonts w:asciiTheme="majorHAnsi" w:hAnsiTheme="majorHAnsi" w:cs="Tahoma"/>
          <w:sz w:val="22"/>
          <w:szCs w:val="22"/>
        </w:rPr>
      </w:pPr>
      <w:r w:rsidRPr="00C81ACD">
        <w:rPr>
          <w:rFonts w:asciiTheme="majorHAnsi" w:hAnsiTheme="majorHAnsi" w:cs="Tahoma"/>
          <w:sz w:val="22"/>
          <w:szCs w:val="22"/>
        </w:rPr>
        <w:t>&gt;Fornitore: l’offerente scelto dopo la procedura di gara</w:t>
      </w:r>
    </w:p>
    <w:p w:rsidR="005833E4" w:rsidRPr="00C81ACD" w:rsidRDefault="005833E4" w:rsidP="005833E4">
      <w:pPr>
        <w:autoSpaceDE w:val="0"/>
        <w:autoSpaceDN w:val="0"/>
        <w:adjustRightInd w:val="0"/>
        <w:jc w:val="both"/>
        <w:rPr>
          <w:rFonts w:asciiTheme="majorHAnsi" w:hAnsiTheme="majorHAnsi" w:cs="Tahoma"/>
          <w:sz w:val="22"/>
          <w:szCs w:val="22"/>
        </w:rPr>
      </w:pPr>
      <w:r w:rsidRPr="00C81ACD">
        <w:rPr>
          <w:rFonts w:asciiTheme="majorHAnsi" w:hAnsiTheme="majorHAnsi" w:cs="Tahoma"/>
          <w:sz w:val="22"/>
          <w:szCs w:val="22"/>
        </w:rPr>
        <w:t>&gt;Convenzione: accordo stipulato dalle parti per la fornitura in parola, compresi tutti gli allegati ed i documenti che ne fanno parte integrante;</w:t>
      </w:r>
    </w:p>
    <w:p w:rsidR="005833E4" w:rsidRPr="00C81ACD" w:rsidRDefault="005833E4" w:rsidP="005833E4">
      <w:pPr>
        <w:contextualSpacing/>
        <w:jc w:val="both"/>
        <w:rPr>
          <w:rFonts w:asciiTheme="majorHAnsi" w:hAnsiTheme="majorHAnsi" w:cs="Tahoma"/>
          <w:sz w:val="22"/>
          <w:szCs w:val="22"/>
        </w:rPr>
      </w:pPr>
      <w:r w:rsidRPr="00C81ACD">
        <w:rPr>
          <w:rFonts w:asciiTheme="majorHAnsi" w:hAnsiTheme="majorHAnsi"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Pr="00C81ACD" w:rsidRDefault="005833E4" w:rsidP="005D5727">
      <w:pPr>
        <w:contextualSpacing/>
        <w:jc w:val="center"/>
        <w:rPr>
          <w:rFonts w:asciiTheme="majorHAnsi" w:hAnsiTheme="majorHAnsi" w:cs="Tahoma"/>
          <w:sz w:val="22"/>
          <w:szCs w:val="22"/>
        </w:rPr>
      </w:pPr>
    </w:p>
    <w:p w:rsidR="005833E4" w:rsidRPr="00C81ACD" w:rsidRDefault="005833E4" w:rsidP="005D5727">
      <w:pPr>
        <w:contextualSpacing/>
        <w:jc w:val="center"/>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 1</w:t>
      </w:r>
    </w:p>
    <w:p w:rsidR="00F15858" w:rsidRPr="00C81ACD" w:rsidRDefault="00F15858" w:rsidP="005D5727">
      <w:pPr>
        <w:ind w:right="-1"/>
        <w:contextualSpacing/>
        <w:jc w:val="center"/>
        <w:rPr>
          <w:rFonts w:asciiTheme="majorHAnsi" w:hAnsiTheme="majorHAnsi" w:cs="Tahoma"/>
          <w:sz w:val="22"/>
          <w:szCs w:val="22"/>
        </w:rPr>
      </w:pPr>
      <w:r w:rsidRPr="00C81ACD">
        <w:rPr>
          <w:rFonts w:asciiTheme="majorHAnsi" w:hAnsiTheme="majorHAnsi" w:cs="Tahoma"/>
          <w:sz w:val="22"/>
          <w:szCs w:val="22"/>
        </w:rPr>
        <w:t>(Oggetto)</w:t>
      </w:r>
    </w:p>
    <w:p w:rsidR="00F15858" w:rsidRPr="00C81ACD" w:rsidRDefault="00F15858" w:rsidP="005D5727">
      <w:pPr>
        <w:ind w:right="-1"/>
        <w:contextualSpacing/>
        <w:jc w:val="center"/>
        <w:rPr>
          <w:rFonts w:asciiTheme="majorHAnsi" w:hAnsiTheme="majorHAnsi" w:cs="Tahoma"/>
          <w:sz w:val="22"/>
          <w:szCs w:val="22"/>
        </w:rPr>
      </w:pPr>
    </w:p>
    <w:p w:rsidR="00B7201A" w:rsidRPr="00C81ACD" w:rsidRDefault="00B7201A" w:rsidP="00B7201A">
      <w:pPr>
        <w:ind w:right="-1"/>
        <w:jc w:val="both"/>
        <w:rPr>
          <w:rFonts w:asciiTheme="majorHAnsi" w:hAnsiTheme="majorHAnsi" w:cs="Tahoma"/>
          <w:sz w:val="22"/>
          <w:szCs w:val="22"/>
        </w:rPr>
      </w:pPr>
      <w:r w:rsidRPr="00C81ACD">
        <w:rPr>
          <w:rFonts w:asciiTheme="majorHAnsi" w:hAnsiTheme="majorHAnsi" w:cs="Tahoma"/>
          <w:sz w:val="22"/>
          <w:szCs w:val="22"/>
        </w:rPr>
        <w:t xml:space="preserve">Il presente Schema di Convenzione disciplina la stipula di una convenzione per l’affidamento della fornitura di </w:t>
      </w:r>
      <w:r w:rsidR="004E5265" w:rsidRPr="00C81ACD">
        <w:rPr>
          <w:rFonts w:asciiTheme="majorHAnsi" w:hAnsiTheme="majorHAnsi" w:cs="Tahoma"/>
          <w:sz w:val="22"/>
          <w:szCs w:val="22"/>
        </w:rPr>
        <w:t xml:space="preserve">ventilatori polmonari di varie tipologie </w:t>
      </w:r>
      <w:r w:rsidRPr="00C81ACD">
        <w:rPr>
          <w:rFonts w:asciiTheme="majorHAnsi" w:hAnsiTheme="majorHAnsi" w:cs="Tahoma"/>
          <w:sz w:val="22"/>
          <w:szCs w:val="22"/>
        </w:rPr>
        <w:t>occorrente agli Enti del Servizio sanitario regionale del Friuli Venezia Giulia.</w:t>
      </w:r>
    </w:p>
    <w:p w:rsidR="00B7201A" w:rsidRPr="00C81ACD" w:rsidRDefault="00B7201A" w:rsidP="00B7201A">
      <w:pPr>
        <w:pStyle w:val="Corpodeltesto2"/>
        <w:spacing w:after="0" w:line="240" w:lineRule="auto"/>
        <w:jc w:val="both"/>
        <w:rPr>
          <w:rFonts w:asciiTheme="majorHAnsi" w:hAnsiTheme="majorHAnsi" w:cs="Tahoma"/>
          <w:sz w:val="22"/>
          <w:szCs w:val="22"/>
        </w:rPr>
      </w:pPr>
      <w:r w:rsidRPr="00C81ACD">
        <w:rPr>
          <w:rFonts w:asciiTheme="majorHAnsi" w:hAnsiTheme="majorHAnsi" w:cs="Tahoma"/>
          <w:sz w:val="22"/>
          <w:szCs w:val="22"/>
        </w:rPr>
        <w:t>La denominazione dei singoli Enti e i fabbisogni presunti sono specificati nel Capitolato Speciale.</w:t>
      </w:r>
    </w:p>
    <w:p w:rsidR="00B7201A" w:rsidRPr="00C81ACD" w:rsidRDefault="00B7201A" w:rsidP="00B7201A">
      <w:pPr>
        <w:ind w:right="-1"/>
        <w:jc w:val="both"/>
        <w:rPr>
          <w:rFonts w:asciiTheme="majorHAnsi" w:hAnsiTheme="majorHAnsi" w:cs="Tahoma"/>
          <w:sz w:val="22"/>
          <w:szCs w:val="22"/>
        </w:rPr>
      </w:pPr>
      <w:r w:rsidRPr="00C81ACD">
        <w:rPr>
          <w:rFonts w:asciiTheme="majorHAnsi" w:hAnsiTheme="majorHAnsi" w:cs="Tahoma"/>
          <w:sz w:val="22"/>
          <w:szCs w:val="22"/>
        </w:rPr>
        <w:t xml:space="preserve">La fornitura di che trattasi è articolata in LOTTI, specificati nel Capitolato Speciale, corrispondenti ai prodotti posti in gara nelle quantità e con i requisiti prescritti. </w:t>
      </w:r>
    </w:p>
    <w:p w:rsidR="00B7201A" w:rsidRPr="00C81ACD" w:rsidRDefault="00B7201A" w:rsidP="00B7201A">
      <w:pPr>
        <w:ind w:right="-1"/>
        <w:jc w:val="both"/>
        <w:rPr>
          <w:rFonts w:asciiTheme="majorHAnsi" w:hAnsiTheme="majorHAnsi" w:cs="Tahoma"/>
          <w:sz w:val="22"/>
          <w:szCs w:val="22"/>
        </w:rPr>
      </w:pPr>
      <w:r w:rsidRPr="00C81ACD">
        <w:rPr>
          <w:rFonts w:asciiTheme="majorHAnsi" w:hAnsiTheme="majorHAnsi" w:cs="Tahoma"/>
          <w:sz w:val="22"/>
          <w:szCs w:val="22"/>
        </w:rPr>
        <w:t>Nel medesimo Capitolato Speciale sono altresì indicati i prezzi base fissati, pena esclusione, quale soglia massima per ciascun lotto.</w:t>
      </w:r>
    </w:p>
    <w:p w:rsidR="00E77156" w:rsidRPr="00C81ACD" w:rsidRDefault="00E77156" w:rsidP="005D5727">
      <w:pPr>
        <w:ind w:right="-1"/>
        <w:contextualSpacing/>
        <w:jc w:val="both"/>
        <w:rPr>
          <w:rFonts w:asciiTheme="majorHAnsi" w:hAnsiTheme="majorHAnsi" w:cs="Tahoma"/>
          <w:sz w:val="22"/>
          <w:szCs w:val="22"/>
        </w:rPr>
      </w:pPr>
    </w:p>
    <w:p w:rsidR="00E77156" w:rsidRPr="00C81ACD" w:rsidRDefault="00E77156" w:rsidP="005D5727">
      <w:pPr>
        <w:ind w:right="-1"/>
        <w:contextualSpacing/>
        <w:jc w:val="both"/>
        <w:rPr>
          <w:rFonts w:asciiTheme="majorHAnsi" w:hAnsiTheme="majorHAnsi" w:cs="Tahoma"/>
          <w:sz w:val="22"/>
          <w:szCs w:val="22"/>
        </w:rPr>
      </w:pPr>
    </w:p>
    <w:p w:rsidR="00F15858" w:rsidRPr="00C81ACD" w:rsidRDefault="00F15858" w:rsidP="005D5727">
      <w:pPr>
        <w:ind w:right="-1"/>
        <w:contextualSpacing/>
        <w:jc w:val="center"/>
        <w:rPr>
          <w:rFonts w:asciiTheme="majorHAnsi" w:hAnsiTheme="majorHAnsi" w:cs="Tahoma"/>
          <w:sz w:val="22"/>
          <w:szCs w:val="22"/>
        </w:rPr>
      </w:pPr>
      <w:r w:rsidRPr="00C81ACD">
        <w:rPr>
          <w:rFonts w:asciiTheme="majorHAnsi" w:hAnsiTheme="majorHAnsi" w:cs="Tahoma"/>
          <w:sz w:val="22"/>
          <w:szCs w:val="22"/>
        </w:rPr>
        <w:t>art. 2</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 xml:space="preserve">(Titolare della procedura e soggetti contraenti) </w:t>
      </w:r>
    </w:p>
    <w:p w:rsidR="00F15858" w:rsidRPr="00C81ACD" w:rsidRDefault="00F15858" w:rsidP="005D5727">
      <w:pPr>
        <w:contextualSpacing/>
        <w:jc w:val="center"/>
        <w:rPr>
          <w:rFonts w:asciiTheme="majorHAnsi" w:hAnsiTheme="majorHAnsi" w:cs="Tahoma"/>
          <w:sz w:val="22"/>
          <w:szCs w:val="22"/>
        </w:rPr>
      </w:pPr>
    </w:p>
    <w:p w:rsidR="00F15858" w:rsidRPr="00C81ACD" w:rsidRDefault="00203B02" w:rsidP="005D5727">
      <w:pPr>
        <w:pStyle w:val="CM17"/>
        <w:spacing w:after="0"/>
        <w:contextualSpacing/>
        <w:jc w:val="both"/>
        <w:rPr>
          <w:rFonts w:asciiTheme="majorHAnsi" w:hAnsiTheme="majorHAnsi" w:cs="Tahoma"/>
          <w:sz w:val="22"/>
          <w:szCs w:val="22"/>
        </w:rPr>
      </w:pPr>
      <w:r w:rsidRPr="00C81ACD">
        <w:rPr>
          <w:rFonts w:asciiTheme="majorHAnsi" w:hAnsiTheme="majorHAnsi" w:cs="Tahoma"/>
          <w:sz w:val="22"/>
          <w:szCs w:val="22"/>
        </w:rPr>
        <w:t>Con l’aggiudicatario di ciascun singolo Lotto, l’Ente per la gestione accentrata dei servizi condivisi (EGAS), per conto degli Enti del servizio sanitario del Friuli Venezia Giulia, stipulerà una Convenzione, con la quale verrà regolamentata la fornitura oggetto della presente gara, nei limiti dell’importo massimo complessivo stabilito per ciascun singolo Lotto.</w:t>
      </w:r>
      <w:r w:rsidR="00F15858" w:rsidRPr="00C81ACD">
        <w:rPr>
          <w:rFonts w:asciiTheme="majorHAnsi" w:hAnsiTheme="majorHAnsi" w:cs="Tahoma"/>
          <w:sz w:val="22"/>
          <w:szCs w:val="22"/>
        </w:rPr>
        <w:t xml:space="preserve"> </w:t>
      </w:r>
    </w:p>
    <w:p w:rsidR="00F15858" w:rsidRPr="00C81ACD" w:rsidRDefault="00F15858" w:rsidP="005D5727">
      <w:pPr>
        <w:pStyle w:val="CM17"/>
        <w:spacing w:after="0"/>
        <w:contextualSpacing/>
        <w:jc w:val="both"/>
        <w:rPr>
          <w:rFonts w:asciiTheme="majorHAnsi" w:hAnsiTheme="majorHAnsi" w:cs="Tahoma"/>
          <w:sz w:val="22"/>
          <w:szCs w:val="22"/>
          <w:u w:val="single"/>
        </w:rPr>
      </w:pPr>
      <w:r w:rsidRPr="00C81ACD">
        <w:rPr>
          <w:rFonts w:asciiTheme="majorHAnsi" w:hAnsiTheme="majorHAnsi" w:cs="Tahoma"/>
          <w:sz w:val="22"/>
          <w:szCs w:val="22"/>
          <w:u w:val="single"/>
        </w:rPr>
        <w:t>I singoli contratti vengono conclusi a tutti gli effetti tra le Aziende del SSR interessate ed il Fornitore attraverso l’emissione dei “Contratti derivati” (vedere allegato “</w:t>
      </w:r>
      <w:r w:rsidR="00203B02" w:rsidRPr="00C81ACD">
        <w:rPr>
          <w:rFonts w:asciiTheme="majorHAnsi" w:hAnsiTheme="majorHAnsi" w:cs="Tahoma"/>
          <w:sz w:val="22"/>
          <w:szCs w:val="22"/>
          <w:u w:val="single"/>
        </w:rPr>
        <w:t>F</w:t>
      </w:r>
      <w:r w:rsidRPr="00C81ACD">
        <w:rPr>
          <w:rFonts w:asciiTheme="majorHAnsi" w:hAnsiTheme="majorHAnsi" w:cs="Tahoma"/>
          <w:sz w:val="22"/>
          <w:szCs w:val="22"/>
          <w:u w:val="single"/>
        </w:rPr>
        <w:t>”).</w:t>
      </w:r>
    </w:p>
    <w:p w:rsidR="00AE132F" w:rsidRPr="00C81ACD" w:rsidRDefault="00F15858" w:rsidP="005D5727">
      <w:pPr>
        <w:pStyle w:val="CM17"/>
        <w:spacing w:after="0"/>
        <w:contextualSpacing/>
        <w:jc w:val="both"/>
        <w:rPr>
          <w:rFonts w:asciiTheme="majorHAnsi" w:hAnsiTheme="majorHAnsi" w:cs="Tahoma"/>
          <w:sz w:val="22"/>
          <w:szCs w:val="22"/>
        </w:rPr>
      </w:pPr>
      <w:r w:rsidRPr="00C81ACD">
        <w:rPr>
          <w:rFonts w:asciiTheme="majorHAnsi" w:hAnsiTheme="majorHAnsi" w:cs="Tahoma"/>
          <w:sz w:val="22"/>
          <w:szCs w:val="22"/>
        </w:rPr>
        <w:t xml:space="preserve">Le </w:t>
      </w:r>
      <w:r w:rsidR="00AF750D" w:rsidRPr="00C81ACD">
        <w:rPr>
          <w:rFonts w:asciiTheme="majorHAnsi" w:hAnsiTheme="majorHAnsi" w:cs="Tahoma"/>
          <w:sz w:val="22"/>
          <w:szCs w:val="22"/>
        </w:rPr>
        <w:t xml:space="preserve">Aziende del SSR </w:t>
      </w:r>
      <w:r w:rsidRPr="00C81ACD">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C81ACD">
        <w:rPr>
          <w:rFonts w:asciiTheme="majorHAnsi" w:hAnsiTheme="majorHAnsi" w:cs="Tahoma"/>
          <w:sz w:val="22"/>
          <w:szCs w:val="22"/>
        </w:rPr>
        <w:t>e stessa e inviati al fornitore</w:t>
      </w:r>
      <w:r w:rsidRPr="00C81ACD">
        <w:rPr>
          <w:rFonts w:asciiTheme="majorHAnsi" w:hAnsiTheme="majorHAnsi" w:cs="Tahoma"/>
          <w:sz w:val="22"/>
          <w:szCs w:val="22"/>
        </w:rPr>
        <w:t>.</w:t>
      </w:r>
    </w:p>
    <w:p w:rsidR="00F15858" w:rsidRPr="00C81ACD" w:rsidRDefault="00F15858" w:rsidP="005D5727">
      <w:pPr>
        <w:pStyle w:val="CM17"/>
        <w:spacing w:after="0"/>
        <w:contextualSpacing/>
        <w:jc w:val="both"/>
        <w:rPr>
          <w:rFonts w:asciiTheme="majorHAnsi" w:hAnsiTheme="majorHAnsi" w:cs="Tahoma"/>
          <w:sz w:val="22"/>
          <w:szCs w:val="22"/>
        </w:rPr>
      </w:pPr>
      <w:r w:rsidRPr="00C81ACD">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C81ACD" w:rsidRDefault="00F15858" w:rsidP="005D5727">
      <w:pPr>
        <w:pStyle w:val="CM17"/>
        <w:spacing w:after="0"/>
        <w:contextualSpacing/>
        <w:jc w:val="both"/>
        <w:rPr>
          <w:rFonts w:asciiTheme="majorHAnsi" w:hAnsiTheme="majorHAnsi" w:cs="Tahoma"/>
          <w:sz w:val="22"/>
          <w:szCs w:val="22"/>
        </w:rPr>
      </w:pPr>
      <w:r w:rsidRPr="00C81ACD">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Pr="00C81ACD" w:rsidRDefault="00203B02" w:rsidP="00203B02">
      <w:pPr>
        <w:pStyle w:val="CM17"/>
        <w:spacing w:after="0"/>
        <w:jc w:val="both"/>
        <w:rPr>
          <w:rFonts w:asciiTheme="majorHAnsi" w:hAnsiTheme="majorHAnsi" w:cs="Tahoma"/>
          <w:sz w:val="22"/>
          <w:szCs w:val="22"/>
        </w:rPr>
      </w:pPr>
      <w:r w:rsidRPr="00C81ACD">
        <w:rPr>
          <w:rFonts w:asciiTheme="majorHAnsi" w:hAnsiTheme="majorHAnsi" w:cs="Tahoma"/>
          <w:sz w:val="22"/>
          <w:szCs w:val="22"/>
        </w:rPr>
        <w:t xml:space="preserve">Il predetto importo massimo riferito a ciascun singolo Lotto, è da considerarsi non garantito e quindi </w:t>
      </w:r>
      <w:r w:rsidRPr="00C81ACD">
        <w:rPr>
          <w:rFonts w:asciiTheme="majorHAnsi" w:hAnsiTheme="majorHAnsi" w:cs="Tahoma"/>
          <w:sz w:val="22"/>
          <w:szCs w:val="22"/>
        </w:rPr>
        <w:lastRenderedPageBreak/>
        <w:t>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C81ACD" w:rsidRDefault="00203B02" w:rsidP="00203B02">
      <w:pPr>
        <w:pStyle w:val="CM17"/>
        <w:spacing w:after="0"/>
        <w:jc w:val="both"/>
        <w:rPr>
          <w:rFonts w:asciiTheme="majorHAnsi" w:hAnsiTheme="majorHAnsi" w:cs="Tahoma"/>
          <w:sz w:val="22"/>
          <w:szCs w:val="22"/>
        </w:rPr>
      </w:pPr>
      <w:r w:rsidRPr="00C81ACD">
        <w:rPr>
          <w:rFonts w:asciiTheme="majorHAnsi" w:hAnsiTheme="majorHAnsi"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C81ACD">
          <w:rPr>
            <w:rFonts w:asciiTheme="majorHAnsi" w:hAnsiTheme="majorHAnsi" w:cs="Tahoma"/>
            <w:sz w:val="22"/>
            <w:szCs w:val="22"/>
          </w:rPr>
          <w:t>la Convenzione.</w:t>
        </w:r>
      </w:smartTag>
      <w:r w:rsidRPr="00C81ACD">
        <w:rPr>
          <w:rFonts w:asciiTheme="majorHAnsi" w:hAnsiTheme="majorHAnsi" w:cs="Tahoma"/>
          <w:sz w:val="22"/>
          <w:szCs w:val="22"/>
        </w:rPr>
        <w:t xml:space="preserve"> </w:t>
      </w:r>
    </w:p>
    <w:p w:rsidR="00203B02" w:rsidRPr="00C81ACD"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C81ACD">
          <w:rPr>
            <w:rFonts w:asciiTheme="majorHAnsi" w:hAnsiTheme="majorHAnsi" w:cs="Tahoma"/>
            <w:sz w:val="22"/>
          </w:rPr>
          <w:t>La Convenzione</w:t>
        </w:r>
      </w:smartTag>
      <w:r w:rsidRPr="00C81ACD">
        <w:rPr>
          <w:rFonts w:asciiTheme="majorHAnsi" w:hAnsiTheme="majorHAnsi"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C81ACD">
          <w:rPr>
            <w:rFonts w:asciiTheme="majorHAnsi" w:hAnsiTheme="majorHAnsi" w:cs="Tahoma"/>
            <w:sz w:val="22"/>
          </w:rPr>
          <w:t>la Convenzione</w:t>
        </w:r>
      </w:smartTag>
      <w:r w:rsidRPr="00C81ACD">
        <w:rPr>
          <w:rFonts w:asciiTheme="majorHAnsi" w:hAnsiTheme="majorHAnsi" w:cs="Tahoma"/>
          <w:sz w:val="22"/>
        </w:rPr>
        <w:t xml:space="preserve"> stessa le condizioni generali dei contratti di fornitura conclusi dai singoli Enti del SSR contraenti con l’emissione dei “Contratti derivati”.</w:t>
      </w:r>
    </w:p>
    <w:p w:rsidR="00F15858" w:rsidRPr="00C81ACD" w:rsidRDefault="00F15858" w:rsidP="005D5727">
      <w:pPr>
        <w:pStyle w:val="CM17"/>
        <w:spacing w:after="0"/>
        <w:contextualSpacing/>
        <w:jc w:val="both"/>
        <w:rPr>
          <w:rFonts w:asciiTheme="majorHAnsi" w:hAnsiTheme="majorHAnsi" w:cs="Tahoma"/>
          <w:sz w:val="22"/>
          <w:szCs w:val="22"/>
        </w:rPr>
      </w:pPr>
      <w:r w:rsidRPr="00C81ACD">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Per quanto riguarda la fase di gestione ed esecuzione dei “Contratti derivati”, si rimanda a quanto previsto dal D.</w:t>
      </w:r>
      <w:r w:rsidR="00AF750D" w:rsidRPr="00C81ACD">
        <w:rPr>
          <w:rFonts w:asciiTheme="majorHAnsi" w:hAnsiTheme="majorHAnsi" w:cs="Tahoma"/>
          <w:sz w:val="22"/>
          <w:szCs w:val="22"/>
        </w:rPr>
        <w:t xml:space="preserve"> </w:t>
      </w:r>
      <w:proofErr w:type="spellStart"/>
      <w:r w:rsidR="00AF750D" w:rsidRPr="00C81ACD">
        <w:rPr>
          <w:rFonts w:asciiTheme="majorHAnsi" w:hAnsiTheme="majorHAnsi" w:cs="Tahoma"/>
          <w:sz w:val="22"/>
          <w:szCs w:val="22"/>
        </w:rPr>
        <w:t>L</w:t>
      </w:r>
      <w:r w:rsidRPr="00C81ACD">
        <w:rPr>
          <w:rFonts w:asciiTheme="majorHAnsi" w:hAnsiTheme="majorHAnsi" w:cs="Tahoma"/>
          <w:sz w:val="22"/>
          <w:szCs w:val="22"/>
        </w:rPr>
        <w:t>gs</w:t>
      </w:r>
      <w:proofErr w:type="spellEnd"/>
      <w:r w:rsidRPr="00C81ACD">
        <w:rPr>
          <w:rFonts w:asciiTheme="majorHAnsi" w:hAnsiTheme="majorHAnsi" w:cs="Tahoma"/>
          <w:sz w:val="22"/>
          <w:szCs w:val="22"/>
        </w:rPr>
        <w:t xml:space="preserve"> 50/2016 (art. 31 comma 1, nonché artt. 100 e seguenti). </w:t>
      </w:r>
    </w:p>
    <w:p w:rsidR="00F15858" w:rsidRPr="00C81ACD" w:rsidRDefault="00203B02" w:rsidP="005D5727">
      <w:pPr>
        <w:ind w:right="-1"/>
        <w:contextualSpacing/>
        <w:rPr>
          <w:rFonts w:asciiTheme="majorHAnsi" w:hAnsiTheme="majorHAnsi" w:cs="Tahoma"/>
          <w:sz w:val="22"/>
          <w:szCs w:val="22"/>
        </w:rPr>
      </w:pPr>
      <w:r w:rsidRPr="00C81ACD">
        <w:rPr>
          <w:rFonts w:asciiTheme="majorHAnsi" w:hAnsiTheme="majorHAnsi" w:cs="Tahoma"/>
          <w:sz w:val="22"/>
          <w:szCs w:val="22"/>
        </w:rPr>
        <w:t>Il luogo di esecuzione della fornitura sarà il territorio regionale del Friuli Venezia Giulia, presso le sedi e</w:t>
      </w:r>
      <w:r w:rsidR="00B7201A" w:rsidRPr="00C81ACD">
        <w:rPr>
          <w:rFonts w:asciiTheme="majorHAnsi" w:hAnsiTheme="majorHAnsi" w:cs="Tahoma"/>
          <w:sz w:val="22"/>
          <w:szCs w:val="22"/>
        </w:rPr>
        <w:t xml:space="preserve"> gli uffici degli Enti del SSR</w:t>
      </w:r>
      <w:r w:rsidRPr="00C81ACD">
        <w:rPr>
          <w:rFonts w:asciiTheme="majorHAnsi" w:hAnsiTheme="majorHAnsi" w:cs="Tahoma"/>
          <w:sz w:val="22"/>
          <w:szCs w:val="22"/>
        </w:rPr>
        <w:t>.</w:t>
      </w:r>
    </w:p>
    <w:p w:rsidR="00203B02" w:rsidRPr="00C81ACD" w:rsidRDefault="00203B02" w:rsidP="005D5727">
      <w:pPr>
        <w:ind w:right="-1"/>
        <w:contextualSpacing/>
        <w:rPr>
          <w:rFonts w:asciiTheme="majorHAnsi" w:hAnsiTheme="majorHAnsi" w:cs="Tahoma"/>
          <w:sz w:val="22"/>
          <w:szCs w:val="22"/>
        </w:rPr>
      </w:pPr>
    </w:p>
    <w:p w:rsidR="00203B02" w:rsidRPr="00C81ACD" w:rsidRDefault="00203B02" w:rsidP="005D5727">
      <w:pPr>
        <w:ind w:right="-1"/>
        <w:contextualSpacing/>
        <w:rPr>
          <w:rFonts w:asciiTheme="majorHAnsi" w:hAnsiTheme="majorHAnsi" w:cs="Tahoma"/>
          <w:sz w:val="22"/>
          <w:szCs w:val="22"/>
        </w:rPr>
      </w:pPr>
    </w:p>
    <w:p w:rsidR="00F15858" w:rsidRPr="00C81ACD" w:rsidRDefault="00F15858" w:rsidP="005D5727">
      <w:pPr>
        <w:ind w:right="-1"/>
        <w:contextualSpacing/>
        <w:jc w:val="center"/>
        <w:rPr>
          <w:rFonts w:asciiTheme="majorHAnsi" w:hAnsiTheme="majorHAnsi" w:cs="Tahoma"/>
          <w:sz w:val="22"/>
          <w:szCs w:val="22"/>
        </w:rPr>
      </w:pPr>
      <w:r w:rsidRPr="00C81ACD">
        <w:rPr>
          <w:rFonts w:asciiTheme="majorHAnsi" w:hAnsiTheme="majorHAnsi" w:cs="Tahoma"/>
          <w:sz w:val="22"/>
          <w:szCs w:val="22"/>
        </w:rPr>
        <w:t>art. 3</w:t>
      </w:r>
    </w:p>
    <w:p w:rsidR="00F15858" w:rsidRPr="00C81ACD" w:rsidRDefault="00F15858" w:rsidP="005D5727">
      <w:pPr>
        <w:ind w:right="-1"/>
        <w:contextualSpacing/>
        <w:jc w:val="center"/>
        <w:rPr>
          <w:rFonts w:asciiTheme="majorHAnsi" w:hAnsiTheme="majorHAnsi" w:cs="Tahoma"/>
          <w:sz w:val="22"/>
          <w:szCs w:val="22"/>
        </w:rPr>
      </w:pPr>
      <w:r w:rsidRPr="00C81ACD">
        <w:rPr>
          <w:rFonts w:asciiTheme="majorHAnsi" w:hAnsiTheme="majorHAnsi" w:cs="Tahoma"/>
          <w:sz w:val="22"/>
          <w:szCs w:val="22"/>
        </w:rPr>
        <w:t>(Variazioni nell’esecuzione contrattuale)</w:t>
      </w:r>
    </w:p>
    <w:p w:rsidR="00F15858" w:rsidRPr="00C81ACD" w:rsidRDefault="00F15858" w:rsidP="005D5727">
      <w:pPr>
        <w:ind w:right="-1"/>
        <w:contextualSpacing/>
        <w:jc w:val="both"/>
        <w:rPr>
          <w:rFonts w:asciiTheme="majorHAnsi" w:hAnsiTheme="majorHAnsi" w:cs="Tahoma"/>
          <w:sz w:val="22"/>
          <w:szCs w:val="22"/>
        </w:rPr>
      </w:pPr>
    </w:p>
    <w:p w:rsidR="00D416D0" w:rsidRPr="00837E71" w:rsidRDefault="00D416D0" w:rsidP="00D416D0">
      <w:pPr>
        <w:jc w:val="both"/>
        <w:rPr>
          <w:rFonts w:asciiTheme="majorHAnsi" w:hAnsiTheme="majorHAnsi" w:cs="Tahoma"/>
          <w:sz w:val="22"/>
          <w:szCs w:val="22"/>
        </w:rPr>
      </w:pPr>
      <w:r w:rsidRPr="00C81ACD">
        <w:rPr>
          <w:rFonts w:asciiTheme="majorHAnsi" w:hAnsiTheme="majorHAnsi" w:cs="Tahoma"/>
          <w:sz w:val="22"/>
          <w:szCs w:val="22"/>
        </w:rPr>
        <w:t>Nel caso in cui, prima del decorso del termine di durata della Convenzione, sia in esaurimento l’importo e/o il quantitativo massimo indicato per ciascun Lotto, all’aggiudicatario di ciascun Lotto potrà essere richiesta un’estensione contrattuale nella misura prevista dal bando di gara</w:t>
      </w:r>
      <w:r w:rsidR="00837E71">
        <w:rPr>
          <w:rFonts w:asciiTheme="majorHAnsi" w:hAnsiTheme="majorHAnsi" w:cs="Tahoma"/>
          <w:sz w:val="22"/>
          <w:szCs w:val="22"/>
        </w:rPr>
        <w:t xml:space="preserve"> e capitolato speciale.</w:t>
      </w:r>
    </w:p>
    <w:p w:rsidR="00D416D0" w:rsidRPr="00C81ACD" w:rsidRDefault="00D416D0" w:rsidP="00D416D0">
      <w:pPr>
        <w:jc w:val="both"/>
        <w:rPr>
          <w:rFonts w:asciiTheme="majorHAnsi" w:hAnsiTheme="majorHAnsi" w:cs="Tahoma"/>
          <w:sz w:val="22"/>
          <w:szCs w:val="22"/>
        </w:rPr>
      </w:pPr>
      <w:r w:rsidRPr="00C81ACD">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D416D0" w:rsidRPr="00C81ACD" w:rsidRDefault="00D416D0" w:rsidP="00D416D0">
      <w:pPr>
        <w:jc w:val="both"/>
        <w:rPr>
          <w:rFonts w:asciiTheme="majorHAnsi" w:hAnsiTheme="majorHAnsi" w:cs="Tahoma"/>
          <w:sz w:val="22"/>
          <w:szCs w:val="22"/>
        </w:rPr>
      </w:pPr>
      <w:r w:rsidRPr="00C81ACD">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D416D0" w:rsidRPr="00C81ACD" w:rsidRDefault="00D416D0" w:rsidP="00D416D0">
      <w:pPr>
        <w:jc w:val="both"/>
        <w:rPr>
          <w:rFonts w:asciiTheme="majorHAnsi" w:hAnsiTheme="majorHAnsi" w:cs="Tahoma"/>
          <w:sz w:val="22"/>
          <w:szCs w:val="22"/>
        </w:rPr>
      </w:pPr>
      <w:r w:rsidRPr="00C81ACD">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EGAS.</w:t>
      </w:r>
    </w:p>
    <w:p w:rsidR="00351125" w:rsidRPr="00C81ACD" w:rsidRDefault="00351125" w:rsidP="005D5727">
      <w:pPr>
        <w:contextualSpacing/>
        <w:jc w:val="both"/>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 4</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w:t>
      </w:r>
      <w:r w:rsidR="001D0678" w:rsidRPr="00C81ACD">
        <w:rPr>
          <w:rFonts w:asciiTheme="majorHAnsi" w:hAnsiTheme="majorHAnsi" w:cs="Tahoma"/>
          <w:sz w:val="22"/>
          <w:szCs w:val="22"/>
        </w:rPr>
        <w:t>Cauzione</w:t>
      </w:r>
      <w:r w:rsidRPr="00C81ACD">
        <w:rPr>
          <w:rFonts w:asciiTheme="majorHAnsi" w:hAnsiTheme="majorHAnsi" w:cs="Tahoma"/>
          <w:sz w:val="22"/>
          <w:szCs w:val="22"/>
        </w:rPr>
        <w:t xml:space="preserve"> definitiva)</w:t>
      </w:r>
    </w:p>
    <w:p w:rsidR="00800305" w:rsidRPr="00C81ACD" w:rsidRDefault="00800305" w:rsidP="005D5727">
      <w:pPr>
        <w:contextualSpacing/>
        <w:jc w:val="both"/>
        <w:rPr>
          <w:rFonts w:asciiTheme="majorHAnsi" w:hAnsiTheme="majorHAnsi" w:cs="Tahoma"/>
          <w:sz w:val="22"/>
          <w:szCs w:val="22"/>
        </w:rPr>
      </w:pP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La ditta sarà tenuta al versamento della garanzia definitiva a favore </w:t>
      </w:r>
      <w:r w:rsidR="00351125" w:rsidRPr="00C81ACD">
        <w:rPr>
          <w:rFonts w:asciiTheme="majorHAnsi" w:hAnsiTheme="majorHAnsi" w:cs="Tahoma"/>
          <w:sz w:val="22"/>
          <w:szCs w:val="22"/>
        </w:rPr>
        <w:t>dell’EGAS</w:t>
      </w:r>
      <w:r w:rsidRPr="00C81ACD">
        <w:rPr>
          <w:rFonts w:asciiTheme="majorHAnsi" w:hAnsiTheme="majorHAnsi" w:cs="Tahoma"/>
          <w:sz w:val="22"/>
          <w:szCs w:val="22"/>
        </w:rPr>
        <w:t>, entro 15 giorni dal ricevimento dell’apposita richiesta da parte dell’EG</w:t>
      </w:r>
      <w:r w:rsidR="00351125" w:rsidRPr="00C81ACD">
        <w:rPr>
          <w:rFonts w:asciiTheme="majorHAnsi" w:hAnsiTheme="majorHAnsi" w:cs="Tahoma"/>
          <w:sz w:val="22"/>
          <w:szCs w:val="22"/>
        </w:rPr>
        <w:t>AS, che</w:t>
      </w:r>
      <w:r w:rsidRPr="00C81ACD">
        <w:rPr>
          <w:rFonts w:asciiTheme="majorHAnsi" w:hAnsiTheme="majorHAnsi" w:cs="Tahoma"/>
          <w:sz w:val="22"/>
          <w:szCs w:val="22"/>
        </w:rPr>
        <w:t xml:space="preserve"> provvederà po</w:t>
      </w:r>
      <w:r w:rsidR="00351125" w:rsidRPr="00C81ACD">
        <w:rPr>
          <w:rFonts w:asciiTheme="majorHAnsi" w:hAnsiTheme="majorHAnsi" w:cs="Tahoma"/>
          <w:sz w:val="22"/>
          <w:szCs w:val="22"/>
        </w:rPr>
        <w:t>i alla stipula della Convenzione</w:t>
      </w:r>
      <w:r w:rsidRPr="00C81ACD">
        <w:rPr>
          <w:rFonts w:asciiTheme="majorHAnsi" w:hAnsiTheme="majorHAnsi" w:cs="Tahoma"/>
          <w:sz w:val="22"/>
          <w:szCs w:val="22"/>
        </w:rPr>
        <w:t>.</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C81ACD">
        <w:rPr>
          <w:rFonts w:asciiTheme="majorHAnsi" w:hAnsiTheme="majorHAnsi" w:cs="Tahoma"/>
          <w:sz w:val="22"/>
          <w:szCs w:val="22"/>
        </w:rPr>
        <w:t xml:space="preserve">ll'articolo 93, commi 2 e 3, D. </w:t>
      </w:r>
      <w:proofErr w:type="spellStart"/>
      <w:r w:rsidR="00800305" w:rsidRPr="00C81ACD">
        <w:rPr>
          <w:rFonts w:asciiTheme="majorHAnsi" w:hAnsiTheme="majorHAnsi" w:cs="Tahoma"/>
          <w:sz w:val="22"/>
          <w:szCs w:val="22"/>
        </w:rPr>
        <w:t>L</w:t>
      </w:r>
      <w:r w:rsidRPr="00C81ACD">
        <w:rPr>
          <w:rFonts w:asciiTheme="majorHAnsi" w:hAnsiTheme="majorHAnsi" w:cs="Tahoma"/>
          <w:sz w:val="22"/>
          <w:szCs w:val="22"/>
        </w:rPr>
        <w:t>gs</w:t>
      </w:r>
      <w:proofErr w:type="spellEnd"/>
      <w:r w:rsidR="00800305" w:rsidRPr="00C81ACD">
        <w:rPr>
          <w:rFonts w:asciiTheme="majorHAnsi" w:hAnsiTheme="majorHAnsi" w:cs="Tahoma"/>
          <w:sz w:val="22"/>
          <w:szCs w:val="22"/>
        </w:rPr>
        <w:t>.</w:t>
      </w:r>
      <w:r w:rsidRPr="00C81ACD">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w:t>
      </w:r>
      <w:r w:rsidRPr="00C81ACD">
        <w:rPr>
          <w:rFonts w:asciiTheme="majorHAnsi" w:hAnsiTheme="majorHAnsi" w:cs="Tahoma"/>
          <w:sz w:val="22"/>
          <w:szCs w:val="22"/>
        </w:rPr>
        <w:lastRenderedPageBreak/>
        <w:t xml:space="preserve">emissione dell’ultimo certificato di regolare esecuzione, fatto salvo quanto previsto dall’art. 103 comma 5 D.lgs. 50/2016 relativamente allo svincolo progressivo. </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C81ACD">
        <w:rPr>
          <w:rFonts w:asciiTheme="majorHAnsi" w:hAnsiTheme="majorHAnsi" w:cs="Tahoma"/>
          <w:sz w:val="22"/>
          <w:szCs w:val="22"/>
        </w:rPr>
        <w:t xml:space="preserve">richiesta scritta </w:t>
      </w:r>
      <w:r w:rsidR="00351125" w:rsidRPr="00C81ACD">
        <w:rPr>
          <w:rFonts w:asciiTheme="majorHAnsi" w:hAnsiTheme="majorHAnsi" w:cs="Tahoma"/>
          <w:sz w:val="22"/>
          <w:szCs w:val="22"/>
        </w:rPr>
        <w:t>dell’EGAS</w:t>
      </w:r>
      <w:r w:rsidRPr="00C81ACD">
        <w:rPr>
          <w:rFonts w:asciiTheme="majorHAnsi" w:hAnsiTheme="majorHAnsi" w:cs="Tahoma"/>
          <w:sz w:val="22"/>
          <w:szCs w:val="22"/>
        </w:rPr>
        <w:t>.</w:t>
      </w:r>
    </w:p>
    <w:p w:rsidR="00F15858" w:rsidRPr="00C81ACD" w:rsidRDefault="00F15858" w:rsidP="005D5727">
      <w:pPr>
        <w:contextualSpacing/>
        <w:jc w:val="both"/>
        <w:outlineLvl w:val="0"/>
        <w:rPr>
          <w:rFonts w:asciiTheme="majorHAnsi" w:hAnsiTheme="majorHAnsi" w:cs="Tahoma"/>
          <w:sz w:val="22"/>
          <w:szCs w:val="22"/>
        </w:rPr>
      </w:pPr>
      <w:r w:rsidRPr="00C81ACD">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C81ACD" w:rsidRDefault="00351125" w:rsidP="005D5727">
      <w:pPr>
        <w:contextualSpacing/>
        <w:jc w:val="both"/>
        <w:outlineLvl w:val="0"/>
        <w:rPr>
          <w:rFonts w:asciiTheme="majorHAnsi" w:hAnsiTheme="majorHAnsi" w:cs="Tahoma"/>
          <w:sz w:val="22"/>
          <w:szCs w:val="22"/>
        </w:rPr>
      </w:pPr>
      <w:r w:rsidRPr="00C81ACD">
        <w:rPr>
          <w:rFonts w:asciiTheme="majorHAnsi" w:hAnsiTheme="majorHAnsi" w:cs="Tahoma"/>
          <w:sz w:val="22"/>
          <w:szCs w:val="22"/>
        </w:rPr>
        <w:t>L’EGAS</w:t>
      </w:r>
      <w:r w:rsidR="00F15858" w:rsidRPr="00C81ACD">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C81ACD">
        <w:rPr>
          <w:rFonts w:asciiTheme="majorHAnsi" w:hAnsiTheme="majorHAnsi" w:cs="Tahoma"/>
          <w:sz w:val="22"/>
          <w:szCs w:val="22"/>
        </w:rPr>
        <w:t>’</w:t>
      </w:r>
      <w:r w:rsidR="00F15858" w:rsidRPr="00C81ACD">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C81ACD">
        <w:rPr>
          <w:rFonts w:asciiTheme="majorHAnsi" w:hAnsiTheme="majorHAnsi" w:cs="Tahoma"/>
          <w:sz w:val="22"/>
          <w:szCs w:val="22"/>
        </w:rPr>
        <w:t>Lgs</w:t>
      </w:r>
      <w:proofErr w:type="spellEnd"/>
      <w:r w:rsidR="00F15858" w:rsidRPr="00C81ACD">
        <w:rPr>
          <w:rFonts w:asciiTheme="majorHAnsi" w:hAnsiTheme="majorHAnsi" w:cs="Tahoma"/>
          <w:sz w:val="22"/>
          <w:szCs w:val="22"/>
        </w:rPr>
        <w:t>. 50/2016.</w:t>
      </w:r>
    </w:p>
    <w:p w:rsidR="00F15858" w:rsidRPr="00C81ACD" w:rsidRDefault="00F15858" w:rsidP="005D5727">
      <w:pPr>
        <w:contextualSpacing/>
        <w:jc w:val="both"/>
        <w:outlineLvl w:val="0"/>
        <w:rPr>
          <w:rFonts w:asciiTheme="majorHAnsi" w:hAnsiTheme="majorHAnsi" w:cs="Tahoma"/>
          <w:sz w:val="22"/>
          <w:szCs w:val="22"/>
        </w:rPr>
      </w:pPr>
      <w:r w:rsidRPr="00C81ACD">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50/2016.</w:t>
      </w:r>
    </w:p>
    <w:p w:rsidR="00F15858" w:rsidRPr="00C81ACD" w:rsidRDefault="00F15858" w:rsidP="005D5727">
      <w:pPr>
        <w:contextualSpacing/>
        <w:jc w:val="both"/>
        <w:outlineLvl w:val="0"/>
        <w:rPr>
          <w:rFonts w:asciiTheme="majorHAnsi" w:hAnsiTheme="majorHAnsi" w:cs="Tahoma"/>
          <w:sz w:val="22"/>
          <w:szCs w:val="22"/>
        </w:rPr>
      </w:pPr>
      <w:r w:rsidRPr="00C81ACD">
        <w:rPr>
          <w:rFonts w:asciiTheme="majorHAnsi" w:hAnsiTheme="majorHAnsi" w:cs="Tahoma"/>
          <w:sz w:val="22"/>
          <w:szCs w:val="22"/>
        </w:rPr>
        <w:t>Nel caso l’individuazione del miglior offerente avvenga in capo ad un raggruppamento di imprese si precisa che:</w:t>
      </w:r>
    </w:p>
    <w:p w:rsidR="00F15858" w:rsidRPr="00C81ACD" w:rsidRDefault="00F15858" w:rsidP="00334EF3">
      <w:pPr>
        <w:numPr>
          <w:ilvl w:val="0"/>
          <w:numId w:val="2"/>
        </w:numPr>
        <w:contextualSpacing/>
        <w:jc w:val="both"/>
        <w:rPr>
          <w:rFonts w:asciiTheme="majorHAnsi" w:hAnsiTheme="majorHAnsi" w:cs="Tahoma"/>
          <w:sz w:val="22"/>
          <w:szCs w:val="22"/>
        </w:rPr>
      </w:pPr>
      <w:r w:rsidRPr="00C81ACD">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C81ACD" w:rsidRDefault="00F15858" w:rsidP="00334EF3">
      <w:pPr>
        <w:numPr>
          <w:ilvl w:val="0"/>
          <w:numId w:val="2"/>
        </w:numPr>
        <w:contextualSpacing/>
        <w:jc w:val="both"/>
        <w:rPr>
          <w:rFonts w:asciiTheme="majorHAnsi" w:hAnsiTheme="majorHAnsi" w:cs="Tahoma"/>
          <w:sz w:val="22"/>
          <w:szCs w:val="22"/>
        </w:rPr>
      </w:pPr>
      <w:r w:rsidRPr="00C81ACD">
        <w:rPr>
          <w:rFonts w:asciiTheme="majorHAnsi" w:hAnsiTheme="majorHAnsi" w:cs="Tahoma"/>
          <w:sz w:val="22"/>
          <w:szCs w:val="22"/>
        </w:rPr>
        <w:t>la garanzia definitiva, di cui al precedente capoverso, dovrà essere prestata dall’Impresa mandataria (capogruppo).</w:t>
      </w:r>
    </w:p>
    <w:p w:rsidR="00F15858" w:rsidRPr="00C81ACD" w:rsidRDefault="00F15858" w:rsidP="005D5727">
      <w:pPr>
        <w:contextualSpacing/>
        <w:jc w:val="both"/>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 5</w:t>
      </w:r>
    </w:p>
    <w:p w:rsidR="00F15858" w:rsidRPr="00C81ACD" w:rsidRDefault="00236F17" w:rsidP="005D5727">
      <w:pPr>
        <w:contextualSpacing/>
        <w:jc w:val="center"/>
        <w:rPr>
          <w:rFonts w:asciiTheme="majorHAnsi" w:hAnsiTheme="majorHAnsi" w:cs="Tahoma"/>
          <w:sz w:val="22"/>
          <w:szCs w:val="22"/>
        </w:rPr>
      </w:pPr>
      <w:r w:rsidRPr="00C81ACD">
        <w:rPr>
          <w:rFonts w:asciiTheme="majorHAnsi" w:hAnsiTheme="majorHAnsi" w:cs="Tahoma"/>
          <w:sz w:val="22"/>
          <w:szCs w:val="22"/>
        </w:rPr>
        <w:t>(Durata della fornitura</w:t>
      </w:r>
      <w:r w:rsidR="00F15858" w:rsidRPr="00C81ACD">
        <w:rPr>
          <w:rFonts w:asciiTheme="majorHAnsi" w:hAnsiTheme="majorHAnsi" w:cs="Tahoma"/>
          <w:sz w:val="22"/>
          <w:szCs w:val="22"/>
        </w:rPr>
        <w:t>)</w:t>
      </w:r>
    </w:p>
    <w:p w:rsidR="00F15858" w:rsidRPr="00C81ACD" w:rsidRDefault="00F15858" w:rsidP="005D5727">
      <w:pPr>
        <w:ind w:left="709"/>
        <w:contextualSpacing/>
        <w:jc w:val="both"/>
        <w:rPr>
          <w:rFonts w:asciiTheme="majorHAnsi" w:hAnsiTheme="majorHAnsi" w:cs="Tahoma"/>
          <w:sz w:val="22"/>
          <w:szCs w:val="22"/>
        </w:rPr>
      </w:pPr>
    </w:p>
    <w:p w:rsidR="00B40D67" w:rsidRPr="00C81ACD" w:rsidRDefault="00B40D67" w:rsidP="00B40D67">
      <w:pPr>
        <w:pStyle w:val="CM17"/>
        <w:spacing w:after="0"/>
        <w:jc w:val="both"/>
        <w:rPr>
          <w:rFonts w:asciiTheme="majorHAnsi" w:hAnsiTheme="majorHAnsi" w:cs="Tahoma"/>
          <w:sz w:val="22"/>
          <w:szCs w:val="22"/>
        </w:rPr>
      </w:pPr>
      <w:smartTag w:uri="urn:schemas-microsoft-com:office:smarttags" w:element="PersonName">
        <w:smartTagPr>
          <w:attr w:name="ProductID" w:val="la Convenzione"/>
        </w:smartTagPr>
        <w:r w:rsidRPr="00C81ACD">
          <w:rPr>
            <w:rFonts w:asciiTheme="majorHAnsi" w:hAnsiTheme="majorHAnsi" w:cs="Tahoma"/>
            <w:sz w:val="22"/>
            <w:szCs w:val="22"/>
          </w:rPr>
          <w:t>La Convenzione</w:t>
        </w:r>
      </w:smartTag>
      <w:r w:rsidRPr="00C81ACD">
        <w:rPr>
          <w:rFonts w:asciiTheme="majorHAnsi" w:hAnsiTheme="majorHAnsi" w:cs="Tahoma"/>
          <w:sz w:val="22"/>
          <w:szCs w:val="22"/>
        </w:rPr>
        <w:t xml:space="preserve"> stipulata con l’aggiudicatario di ciascun singolo Lotto ha </w:t>
      </w:r>
      <w:r w:rsidRPr="00A258B3">
        <w:rPr>
          <w:rFonts w:asciiTheme="majorHAnsi" w:hAnsiTheme="majorHAnsi" w:cs="Tahoma"/>
          <w:bCs/>
          <w:sz w:val="22"/>
          <w:szCs w:val="22"/>
        </w:rPr>
        <w:t>durata</w:t>
      </w:r>
      <w:r w:rsidRPr="00A258B3">
        <w:rPr>
          <w:rFonts w:asciiTheme="majorHAnsi" w:hAnsiTheme="majorHAnsi" w:cs="Tahoma"/>
          <w:sz w:val="22"/>
          <w:szCs w:val="22"/>
        </w:rPr>
        <w:t xml:space="preserve"> di </w:t>
      </w:r>
      <w:r w:rsidR="00A258B3" w:rsidRPr="00A258B3">
        <w:rPr>
          <w:rFonts w:asciiTheme="majorHAnsi" w:hAnsiTheme="majorHAnsi" w:cs="Tahoma"/>
          <w:sz w:val="22"/>
          <w:szCs w:val="22"/>
        </w:rPr>
        <w:t>36</w:t>
      </w:r>
      <w:r w:rsidRPr="00A258B3">
        <w:rPr>
          <w:rFonts w:asciiTheme="majorHAnsi" w:hAnsiTheme="majorHAnsi" w:cs="Tahoma"/>
          <w:sz w:val="22"/>
          <w:szCs w:val="22"/>
        </w:rPr>
        <w:t xml:space="preserve"> mesi dalla data</w:t>
      </w:r>
      <w:r w:rsidRPr="00C81ACD">
        <w:rPr>
          <w:rFonts w:asciiTheme="majorHAnsi" w:hAnsiTheme="majorHAnsi" w:cs="Tahoma"/>
          <w:sz w:val="22"/>
          <w:szCs w:val="22"/>
        </w:rPr>
        <w:t xml:space="preserve"> della sua attivazione. </w:t>
      </w:r>
    </w:p>
    <w:p w:rsidR="00B40D67" w:rsidRPr="00C81ACD" w:rsidRDefault="00B40D67" w:rsidP="00B40D67">
      <w:pPr>
        <w:pStyle w:val="CM17"/>
        <w:spacing w:after="0"/>
        <w:jc w:val="both"/>
        <w:rPr>
          <w:rFonts w:asciiTheme="majorHAnsi" w:hAnsiTheme="majorHAnsi" w:cs="Tahoma"/>
          <w:sz w:val="22"/>
          <w:szCs w:val="22"/>
        </w:rPr>
      </w:pPr>
      <w:r w:rsidRPr="00C81ACD">
        <w:rPr>
          <w:rFonts w:asciiTheme="majorHAnsi" w:hAnsiTheme="majorHAnsi" w:cs="Tahoma"/>
          <w:sz w:val="22"/>
          <w:szCs w:val="22"/>
        </w:rPr>
        <w:t xml:space="preserve">La Convenzione si intenderà comunque scaduta qualora sia esaurito l’importo massimo, anche eventualmente incrementato, previsto per il Lotto di riferimento.  </w:t>
      </w:r>
    </w:p>
    <w:p w:rsidR="00B40D67" w:rsidRPr="00C81ACD" w:rsidRDefault="00B40D67" w:rsidP="00B40D67">
      <w:pPr>
        <w:jc w:val="both"/>
        <w:rPr>
          <w:rFonts w:asciiTheme="majorHAnsi" w:hAnsiTheme="majorHAnsi" w:cs="Tahoma"/>
          <w:sz w:val="22"/>
          <w:szCs w:val="22"/>
        </w:rPr>
      </w:pPr>
      <w:r w:rsidRPr="00C81ACD">
        <w:rPr>
          <w:rFonts w:asciiTheme="majorHAnsi" w:hAnsiTheme="majorHAnsi" w:cs="Tahoma"/>
          <w:sz w:val="22"/>
          <w:szCs w:val="22"/>
        </w:rPr>
        <w:t xml:space="preserve">Gli Enti del SSR potranno aderire alla Convenzione mediante “Contratti derivati” nel periodo di tempo di validità della Convenzione stessa (ovvero dalla data di attivazione alla data di scadenza). </w:t>
      </w:r>
    </w:p>
    <w:p w:rsidR="00F15858" w:rsidRPr="00C81ACD" w:rsidRDefault="00B40D67" w:rsidP="00B40D67">
      <w:pPr>
        <w:autoSpaceDE w:val="0"/>
        <w:contextualSpacing/>
        <w:jc w:val="both"/>
        <w:rPr>
          <w:rFonts w:asciiTheme="majorHAnsi" w:hAnsiTheme="majorHAnsi" w:cs="Tahoma"/>
          <w:sz w:val="22"/>
          <w:szCs w:val="22"/>
        </w:rPr>
      </w:pPr>
      <w:r w:rsidRPr="00C81ACD">
        <w:rPr>
          <w:rFonts w:asciiTheme="majorHAnsi" w:hAnsiTheme="majorHAnsi"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Si applicano inoltre le cause di risoluzione e recesso di cui agli artt. 108 e 109 </w:t>
      </w:r>
      <w:proofErr w:type="spellStart"/>
      <w:r w:rsidRPr="00C81ACD">
        <w:rPr>
          <w:rFonts w:asciiTheme="majorHAnsi" w:hAnsiTheme="majorHAnsi" w:cs="Tahoma"/>
          <w:sz w:val="22"/>
          <w:szCs w:val="22"/>
        </w:rPr>
        <w:t>D.lgs</w:t>
      </w:r>
      <w:proofErr w:type="spellEnd"/>
      <w:r w:rsidRPr="00C81ACD">
        <w:rPr>
          <w:rFonts w:asciiTheme="majorHAnsi" w:hAnsiTheme="majorHAnsi" w:cs="Tahoma"/>
          <w:sz w:val="22"/>
          <w:szCs w:val="22"/>
        </w:rPr>
        <w:t xml:space="preserve"> 50/2016.</w:t>
      </w:r>
    </w:p>
    <w:p w:rsidR="00F15858" w:rsidRPr="00C81ACD" w:rsidRDefault="00F15858" w:rsidP="005D5727">
      <w:pPr>
        <w:autoSpaceDE w:val="0"/>
        <w:autoSpaceDN w:val="0"/>
        <w:adjustRightInd w:val="0"/>
        <w:contextualSpacing/>
        <w:jc w:val="both"/>
        <w:rPr>
          <w:rFonts w:asciiTheme="majorHAnsi" w:hAnsiTheme="majorHAnsi" w:cs="Tahoma"/>
          <w:sz w:val="22"/>
          <w:szCs w:val="22"/>
        </w:rPr>
      </w:pPr>
      <w:r w:rsidRPr="00C81ACD">
        <w:rPr>
          <w:rFonts w:asciiTheme="majorHAnsi" w:hAnsiTheme="majorHAnsi" w:cs="Tahoma"/>
          <w:sz w:val="22"/>
          <w:szCs w:val="22"/>
        </w:rPr>
        <w:t xml:space="preserve">Le aziende potranno recedere anticipatamente dal contratto </w:t>
      </w:r>
      <w:r w:rsidR="00902C34" w:rsidRPr="00C81ACD">
        <w:rPr>
          <w:rFonts w:asciiTheme="majorHAnsi" w:hAnsiTheme="majorHAnsi" w:cs="Tahoma"/>
          <w:sz w:val="22"/>
          <w:szCs w:val="22"/>
        </w:rPr>
        <w:t xml:space="preserve">di fornitura </w:t>
      </w:r>
      <w:r w:rsidRPr="00C81ACD">
        <w:rPr>
          <w:rFonts w:asciiTheme="majorHAnsi" w:hAnsiTheme="majorHAnsi" w:cs="Tahoma"/>
          <w:sz w:val="22"/>
          <w:szCs w:val="22"/>
        </w:rPr>
        <w:t xml:space="preserve">anche in forma parziale, qualora </w:t>
      </w:r>
      <w:r w:rsidR="00902C34" w:rsidRPr="00C81ACD">
        <w:rPr>
          <w:rFonts w:asciiTheme="majorHAnsi" w:hAnsiTheme="majorHAnsi" w:cs="Tahoma"/>
          <w:sz w:val="22"/>
          <w:szCs w:val="22"/>
        </w:rPr>
        <w:t>n</w:t>
      </w:r>
      <w:r w:rsidRPr="00C81ACD">
        <w:rPr>
          <w:rFonts w:asciiTheme="majorHAnsi" w:hAnsiTheme="majorHAnsi" w:cs="Tahoma"/>
          <w:sz w:val="22"/>
          <w:szCs w:val="22"/>
        </w:rPr>
        <w:t>elle stesse intervengano trasformazioni di natura tecnico organizzative rilevanti ai</w:t>
      </w:r>
      <w:r w:rsidR="00902C34" w:rsidRPr="00C81ACD">
        <w:rPr>
          <w:rFonts w:asciiTheme="majorHAnsi" w:hAnsiTheme="majorHAnsi" w:cs="Tahoma"/>
          <w:sz w:val="22"/>
          <w:szCs w:val="22"/>
        </w:rPr>
        <w:t xml:space="preserve"> fini e per gli scopi della fornitura </w:t>
      </w:r>
      <w:r w:rsidRPr="00C81ACD">
        <w:rPr>
          <w:rFonts w:asciiTheme="majorHAnsi" w:hAnsiTheme="majorHAnsi" w:cs="Tahoma"/>
          <w:sz w:val="22"/>
          <w:szCs w:val="22"/>
        </w:rPr>
        <w:t>appaltat</w:t>
      </w:r>
      <w:r w:rsidR="00902C34" w:rsidRPr="00C81ACD">
        <w:rPr>
          <w:rFonts w:asciiTheme="majorHAnsi" w:hAnsiTheme="majorHAnsi" w:cs="Tahoma"/>
          <w:sz w:val="22"/>
          <w:szCs w:val="22"/>
        </w:rPr>
        <w:t>a</w:t>
      </w:r>
      <w:r w:rsidRPr="00C81ACD">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Pr="00C81ACD" w:rsidRDefault="00800305" w:rsidP="005D5727">
      <w:pPr>
        <w:ind w:right="-1"/>
        <w:contextualSpacing/>
        <w:jc w:val="center"/>
        <w:rPr>
          <w:rFonts w:asciiTheme="majorHAnsi" w:hAnsiTheme="majorHAnsi" w:cs="Tahoma"/>
          <w:sz w:val="22"/>
          <w:szCs w:val="22"/>
        </w:rPr>
      </w:pPr>
    </w:p>
    <w:p w:rsidR="00B15DB5" w:rsidRPr="00C81ACD" w:rsidRDefault="00B15DB5" w:rsidP="005D5727">
      <w:pPr>
        <w:ind w:right="-1"/>
        <w:contextualSpacing/>
        <w:jc w:val="center"/>
        <w:rPr>
          <w:rFonts w:asciiTheme="majorHAnsi" w:hAnsiTheme="majorHAnsi" w:cs="Tahoma"/>
          <w:sz w:val="22"/>
          <w:szCs w:val="22"/>
        </w:rPr>
      </w:pPr>
    </w:p>
    <w:p w:rsidR="00F15858" w:rsidRPr="00C81ACD" w:rsidRDefault="00F15858" w:rsidP="005D5727">
      <w:pPr>
        <w:ind w:right="-1"/>
        <w:contextualSpacing/>
        <w:jc w:val="center"/>
        <w:rPr>
          <w:rFonts w:asciiTheme="majorHAnsi" w:hAnsiTheme="majorHAnsi" w:cs="Tahoma"/>
          <w:sz w:val="22"/>
          <w:szCs w:val="22"/>
        </w:rPr>
      </w:pPr>
      <w:r w:rsidRPr="00C81ACD">
        <w:rPr>
          <w:rFonts w:asciiTheme="majorHAnsi" w:hAnsiTheme="majorHAnsi" w:cs="Tahoma"/>
          <w:sz w:val="22"/>
          <w:szCs w:val="22"/>
        </w:rPr>
        <w:lastRenderedPageBreak/>
        <w:t>art. 6</w:t>
      </w:r>
    </w:p>
    <w:p w:rsidR="00F15858" w:rsidRPr="00C81ACD" w:rsidRDefault="00F15858" w:rsidP="005D5727">
      <w:pPr>
        <w:ind w:right="-1"/>
        <w:contextualSpacing/>
        <w:jc w:val="center"/>
        <w:rPr>
          <w:rFonts w:asciiTheme="majorHAnsi" w:hAnsiTheme="majorHAnsi" w:cs="Tahoma"/>
          <w:sz w:val="22"/>
          <w:szCs w:val="22"/>
        </w:rPr>
      </w:pPr>
      <w:r w:rsidRPr="00C81ACD">
        <w:rPr>
          <w:rFonts w:asciiTheme="majorHAnsi" w:hAnsiTheme="majorHAnsi" w:cs="Tahoma"/>
          <w:sz w:val="22"/>
          <w:szCs w:val="22"/>
        </w:rPr>
        <w:t>(Determinazione del prezzo)</w:t>
      </w:r>
    </w:p>
    <w:p w:rsidR="00F15858" w:rsidRPr="00C81ACD" w:rsidRDefault="00F15858" w:rsidP="005D5727">
      <w:pPr>
        <w:ind w:right="-1"/>
        <w:contextualSpacing/>
        <w:jc w:val="center"/>
        <w:rPr>
          <w:rFonts w:asciiTheme="majorHAnsi" w:hAnsiTheme="majorHAnsi" w:cs="Tahoma"/>
          <w:sz w:val="22"/>
          <w:szCs w:val="22"/>
        </w:rPr>
      </w:pPr>
    </w:p>
    <w:p w:rsidR="00D416D0" w:rsidRPr="00C81ACD" w:rsidRDefault="00D416D0" w:rsidP="00D416D0">
      <w:pPr>
        <w:ind w:right="-1"/>
        <w:rPr>
          <w:rFonts w:asciiTheme="majorHAnsi" w:hAnsiTheme="majorHAnsi" w:cs="Tahoma"/>
          <w:sz w:val="22"/>
          <w:szCs w:val="22"/>
        </w:rPr>
      </w:pPr>
      <w:r w:rsidRPr="00C81ACD">
        <w:rPr>
          <w:rFonts w:asciiTheme="majorHAnsi" w:hAnsiTheme="majorHAnsi" w:cs="Tahoma"/>
          <w:sz w:val="22"/>
          <w:szCs w:val="22"/>
        </w:rPr>
        <w:t>I prezzi di offerta devono essere intesi come comprensivi di tutte le spese, nessuna esclusa, per:</w:t>
      </w:r>
    </w:p>
    <w:p w:rsidR="00D416D0" w:rsidRPr="00C81ACD" w:rsidRDefault="00D416D0" w:rsidP="00334EF3">
      <w:pPr>
        <w:widowControl w:val="0"/>
        <w:numPr>
          <w:ilvl w:val="0"/>
          <w:numId w:val="28"/>
        </w:numPr>
        <w:adjustRightInd w:val="0"/>
        <w:jc w:val="both"/>
        <w:textAlignment w:val="baseline"/>
        <w:rPr>
          <w:rFonts w:asciiTheme="majorHAnsi" w:hAnsiTheme="majorHAnsi" w:cs="Tahoma"/>
          <w:sz w:val="22"/>
          <w:szCs w:val="22"/>
        </w:rPr>
      </w:pPr>
      <w:r w:rsidRPr="00C81ACD">
        <w:rPr>
          <w:rFonts w:asciiTheme="majorHAnsi" w:hAnsiTheme="majorHAnsi" w:cs="Tahoma"/>
          <w:sz w:val="22"/>
          <w:szCs w:val="22"/>
        </w:rPr>
        <w:t>valore delle apparecchiature, nella configurazione offerta, completa di tutti i dispositivi/accessori, software e quant’altro necessario, per il corretto e sicuro funzionamento in relazione alla destinazione d’uso specifica definita nel capitolato;</w:t>
      </w:r>
    </w:p>
    <w:p w:rsidR="00D416D0" w:rsidRPr="00C81ACD" w:rsidRDefault="00D416D0" w:rsidP="00334EF3">
      <w:pPr>
        <w:widowControl w:val="0"/>
        <w:numPr>
          <w:ilvl w:val="0"/>
          <w:numId w:val="28"/>
        </w:numPr>
        <w:adjustRightInd w:val="0"/>
        <w:jc w:val="both"/>
        <w:textAlignment w:val="baseline"/>
        <w:rPr>
          <w:rFonts w:asciiTheme="majorHAnsi" w:hAnsiTheme="majorHAnsi" w:cs="Tahoma"/>
          <w:sz w:val="22"/>
          <w:szCs w:val="22"/>
        </w:rPr>
      </w:pPr>
      <w:r w:rsidRPr="00C81ACD">
        <w:rPr>
          <w:rFonts w:asciiTheme="majorHAnsi" w:hAnsiTheme="majorHAnsi" w:cs="Tahoma"/>
          <w:sz w:val="22"/>
          <w:szCs w:val="22"/>
        </w:rPr>
        <w:t xml:space="preserve">consegna, trasporto, imballo, scarico, montaggio, installazione (come definita nel Capitolato speciale), rimozione imballi, collaudo e relativi viaggi e trasferte; </w:t>
      </w:r>
    </w:p>
    <w:p w:rsidR="00D416D0" w:rsidRPr="00C81ACD" w:rsidRDefault="00D416D0" w:rsidP="00334EF3">
      <w:pPr>
        <w:widowControl w:val="0"/>
        <w:numPr>
          <w:ilvl w:val="0"/>
          <w:numId w:val="28"/>
        </w:numPr>
        <w:adjustRightInd w:val="0"/>
        <w:jc w:val="both"/>
        <w:textAlignment w:val="baseline"/>
        <w:rPr>
          <w:rFonts w:asciiTheme="majorHAnsi" w:hAnsiTheme="majorHAnsi" w:cs="Tahoma"/>
          <w:sz w:val="22"/>
          <w:szCs w:val="22"/>
        </w:rPr>
      </w:pPr>
      <w:r w:rsidRPr="00C81ACD">
        <w:rPr>
          <w:rFonts w:asciiTheme="majorHAnsi" w:hAnsiTheme="majorHAnsi" w:cs="Tahoma"/>
          <w:sz w:val="22"/>
          <w:szCs w:val="22"/>
        </w:rPr>
        <w:t xml:space="preserve">garanzia e manutenzione per il periodo di garanzia di tipo full </w:t>
      </w:r>
      <w:proofErr w:type="spellStart"/>
      <w:r w:rsidRPr="00C81ACD">
        <w:rPr>
          <w:rFonts w:asciiTheme="majorHAnsi" w:hAnsiTheme="majorHAnsi" w:cs="Tahoma"/>
          <w:sz w:val="22"/>
          <w:szCs w:val="22"/>
        </w:rPr>
        <w:t>risk</w:t>
      </w:r>
      <w:proofErr w:type="spellEnd"/>
      <w:r w:rsidRPr="00C81ACD">
        <w:rPr>
          <w:rFonts w:asciiTheme="majorHAnsi" w:hAnsiTheme="majorHAnsi" w:cs="Tahoma"/>
          <w:sz w:val="22"/>
          <w:szCs w:val="22"/>
        </w:rPr>
        <w:t xml:space="preserve"> come esplicitato nel Capitolato speciale;</w:t>
      </w:r>
    </w:p>
    <w:p w:rsidR="00D416D0" w:rsidRPr="00C81ACD" w:rsidRDefault="00D416D0" w:rsidP="00334EF3">
      <w:pPr>
        <w:widowControl w:val="0"/>
        <w:numPr>
          <w:ilvl w:val="0"/>
          <w:numId w:val="28"/>
        </w:numPr>
        <w:adjustRightInd w:val="0"/>
        <w:jc w:val="both"/>
        <w:textAlignment w:val="baseline"/>
        <w:rPr>
          <w:rFonts w:asciiTheme="majorHAnsi" w:hAnsiTheme="majorHAnsi" w:cs="Tahoma"/>
          <w:sz w:val="22"/>
          <w:szCs w:val="22"/>
        </w:rPr>
      </w:pPr>
      <w:r w:rsidRPr="00C81ACD">
        <w:rPr>
          <w:rFonts w:asciiTheme="majorHAnsi" w:hAnsiTheme="majorHAnsi" w:cs="Tahoma"/>
          <w:sz w:val="22"/>
          <w:szCs w:val="22"/>
        </w:rPr>
        <w:t>ulteriori servizi aggiuntivi (qualora richiesti in Capitolato speciale)</w:t>
      </w:r>
    </w:p>
    <w:p w:rsidR="00D416D0" w:rsidRPr="00C81ACD" w:rsidRDefault="00D416D0" w:rsidP="00334EF3">
      <w:pPr>
        <w:widowControl w:val="0"/>
        <w:numPr>
          <w:ilvl w:val="0"/>
          <w:numId w:val="28"/>
        </w:numPr>
        <w:adjustRightInd w:val="0"/>
        <w:jc w:val="both"/>
        <w:textAlignment w:val="baseline"/>
        <w:rPr>
          <w:rFonts w:asciiTheme="majorHAnsi" w:hAnsiTheme="majorHAnsi" w:cs="Tahoma"/>
          <w:sz w:val="22"/>
          <w:szCs w:val="22"/>
        </w:rPr>
      </w:pPr>
      <w:r w:rsidRPr="00C81ACD">
        <w:rPr>
          <w:rFonts w:asciiTheme="majorHAnsi" w:hAnsiTheme="majorHAnsi" w:cs="Tahoma"/>
          <w:sz w:val="22"/>
          <w:szCs w:val="22"/>
        </w:rPr>
        <w:t>formazione del personale sanitario come definita nel Capitolato speciale</w:t>
      </w:r>
    </w:p>
    <w:p w:rsidR="00D416D0" w:rsidRPr="00C81ACD" w:rsidRDefault="00D416D0" w:rsidP="00334EF3">
      <w:pPr>
        <w:widowControl w:val="0"/>
        <w:numPr>
          <w:ilvl w:val="0"/>
          <w:numId w:val="28"/>
        </w:numPr>
        <w:adjustRightInd w:val="0"/>
        <w:jc w:val="both"/>
        <w:textAlignment w:val="baseline"/>
        <w:rPr>
          <w:rFonts w:asciiTheme="majorHAnsi" w:hAnsiTheme="majorHAnsi" w:cs="Tahoma"/>
          <w:sz w:val="22"/>
          <w:szCs w:val="22"/>
        </w:rPr>
      </w:pPr>
      <w:r w:rsidRPr="00C81ACD">
        <w:rPr>
          <w:rFonts w:asciiTheme="majorHAnsi" w:hAnsiTheme="majorHAnsi" w:cs="Tahoma"/>
          <w:sz w:val="22"/>
          <w:szCs w:val="22"/>
        </w:rPr>
        <w:t>formazione del personale tecnico come definita nel Capitolato speciale</w:t>
      </w:r>
    </w:p>
    <w:p w:rsidR="00D416D0" w:rsidRPr="00C81ACD" w:rsidRDefault="00D416D0" w:rsidP="00334EF3">
      <w:pPr>
        <w:widowControl w:val="0"/>
        <w:numPr>
          <w:ilvl w:val="0"/>
          <w:numId w:val="28"/>
        </w:numPr>
        <w:adjustRightInd w:val="0"/>
        <w:jc w:val="both"/>
        <w:textAlignment w:val="baseline"/>
        <w:rPr>
          <w:rFonts w:asciiTheme="majorHAnsi" w:hAnsiTheme="majorHAnsi" w:cs="Tahoma"/>
          <w:sz w:val="22"/>
          <w:szCs w:val="22"/>
        </w:rPr>
      </w:pPr>
      <w:r w:rsidRPr="00C81ACD">
        <w:rPr>
          <w:rFonts w:asciiTheme="majorHAnsi" w:hAnsiTheme="majorHAnsi" w:cs="Tahoma"/>
          <w:sz w:val="22"/>
          <w:szCs w:val="22"/>
        </w:rPr>
        <w:t>spese per la salute e sicurezza dei lavoratori per il rischio specifico valutati dal datore di lavoro;</w:t>
      </w:r>
    </w:p>
    <w:p w:rsidR="00D416D0" w:rsidRPr="00C81ACD" w:rsidRDefault="00D416D0" w:rsidP="00334EF3">
      <w:pPr>
        <w:widowControl w:val="0"/>
        <w:numPr>
          <w:ilvl w:val="0"/>
          <w:numId w:val="28"/>
        </w:numPr>
        <w:adjustRightInd w:val="0"/>
        <w:jc w:val="both"/>
        <w:textAlignment w:val="baseline"/>
        <w:rPr>
          <w:rFonts w:asciiTheme="majorHAnsi" w:hAnsiTheme="majorHAnsi" w:cs="Tahoma"/>
          <w:sz w:val="22"/>
          <w:szCs w:val="22"/>
        </w:rPr>
      </w:pPr>
      <w:r w:rsidRPr="00C81ACD">
        <w:rPr>
          <w:rFonts w:asciiTheme="majorHAnsi" w:hAnsiTheme="majorHAnsi" w:cs="Tahoma"/>
          <w:sz w:val="22"/>
          <w:szCs w:val="22"/>
        </w:rPr>
        <w:t xml:space="preserve">oneri della sicurezza relativi ai rischi interferenziali valutati dalla Stazione appaltante. </w:t>
      </w:r>
    </w:p>
    <w:p w:rsidR="00B15DB5" w:rsidRPr="00C81ACD" w:rsidRDefault="00B15DB5" w:rsidP="005D5727">
      <w:pPr>
        <w:contextualSpacing/>
        <w:rPr>
          <w:rFonts w:asciiTheme="majorHAnsi" w:hAnsiTheme="majorHAnsi" w:cs="Tahoma"/>
          <w:sz w:val="22"/>
          <w:szCs w:val="22"/>
        </w:rPr>
      </w:pPr>
    </w:p>
    <w:p w:rsidR="00B15DB5" w:rsidRPr="00C81ACD" w:rsidRDefault="00B15DB5" w:rsidP="005D5727">
      <w:pPr>
        <w:contextualSpacing/>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 7</w:t>
      </w:r>
    </w:p>
    <w:p w:rsidR="00F15858" w:rsidRPr="00C81ACD" w:rsidRDefault="00A46EF7" w:rsidP="005D5727">
      <w:pPr>
        <w:contextualSpacing/>
        <w:jc w:val="center"/>
        <w:rPr>
          <w:rFonts w:asciiTheme="majorHAnsi" w:hAnsiTheme="majorHAnsi" w:cs="Tahoma"/>
          <w:sz w:val="22"/>
          <w:szCs w:val="22"/>
        </w:rPr>
      </w:pPr>
      <w:r w:rsidRPr="00C81ACD">
        <w:rPr>
          <w:rFonts w:asciiTheme="majorHAnsi" w:hAnsiTheme="majorHAnsi" w:cs="Tahoma"/>
          <w:sz w:val="22"/>
          <w:szCs w:val="22"/>
        </w:rPr>
        <w:t xml:space="preserve">(Modalità di esecuzione della fornitura </w:t>
      </w:r>
      <w:r w:rsidR="00F15858" w:rsidRPr="00C81ACD">
        <w:rPr>
          <w:rFonts w:asciiTheme="majorHAnsi" w:hAnsiTheme="majorHAnsi" w:cs="Tahoma"/>
          <w:sz w:val="22"/>
          <w:szCs w:val="22"/>
        </w:rPr>
        <w:t>e obblighi dell’appaltatore)</w:t>
      </w:r>
    </w:p>
    <w:p w:rsidR="00F15858" w:rsidRPr="00C81ACD" w:rsidRDefault="00F15858" w:rsidP="005D5727">
      <w:pPr>
        <w:contextualSpacing/>
        <w:jc w:val="center"/>
        <w:rPr>
          <w:rFonts w:asciiTheme="majorHAnsi" w:hAnsiTheme="majorHAnsi" w:cs="Tahoma"/>
          <w:sz w:val="22"/>
          <w:szCs w:val="22"/>
        </w:rPr>
      </w:pPr>
    </w:p>
    <w:p w:rsidR="00D416D0" w:rsidRPr="00C81ACD" w:rsidRDefault="00D416D0" w:rsidP="00D416D0">
      <w:pPr>
        <w:autoSpaceDE w:val="0"/>
        <w:autoSpaceDN w:val="0"/>
        <w:adjustRightInd w:val="0"/>
        <w:jc w:val="both"/>
        <w:rPr>
          <w:rFonts w:asciiTheme="majorHAnsi" w:hAnsiTheme="majorHAnsi" w:cs="Tahoma"/>
          <w:sz w:val="22"/>
          <w:szCs w:val="22"/>
        </w:rPr>
      </w:pPr>
      <w:r w:rsidRPr="00C81ACD">
        <w:rPr>
          <w:rFonts w:asciiTheme="majorHAnsi" w:hAnsiTheme="majorHAnsi" w:cs="Tahoma"/>
          <w:sz w:val="22"/>
          <w:szCs w:val="22"/>
        </w:rPr>
        <w:t>Per le modalità di esecuzione della fornitura, consegna collaudo ed installazione si rimanda integralmente a quanto previsto in Capitolato Speciale</w:t>
      </w:r>
    </w:p>
    <w:p w:rsidR="00B15DB5" w:rsidRPr="00C81ACD" w:rsidRDefault="00B15DB5" w:rsidP="00D416D0">
      <w:pPr>
        <w:contextualSpacing/>
        <w:rPr>
          <w:rFonts w:asciiTheme="majorHAnsi" w:hAnsiTheme="majorHAnsi" w:cs="Tahoma"/>
          <w:bCs/>
          <w:sz w:val="22"/>
          <w:szCs w:val="22"/>
        </w:rPr>
      </w:pPr>
    </w:p>
    <w:p w:rsidR="00B15DB5" w:rsidRPr="00C81ACD" w:rsidRDefault="00B15DB5" w:rsidP="005D5727">
      <w:pPr>
        <w:contextualSpacing/>
        <w:jc w:val="center"/>
        <w:rPr>
          <w:rFonts w:asciiTheme="majorHAnsi" w:hAnsiTheme="majorHAnsi" w:cs="Tahoma"/>
          <w:bCs/>
          <w:sz w:val="22"/>
          <w:szCs w:val="22"/>
        </w:rPr>
      </w:pPr>
    </w:p>
    <w:p w:rsidR="00F15858" w:rsidRPr="00C81ACD" w:rsidRDefault="00F15858"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art. 8</w:t>
      </w:r>
    </w:p>
    <w:p w:rsidR="00F15858" w:rsidRPr="00C81ACD" w:rsidRDefault="00F15858"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(Clausola risolutiva espressa)</w:t>
      </w:r>
    </w:p>
    <w:p w:rsidR="00F15858" w:rsidRPr="00C81ACD" w:rsidRDefault="00F15858" w:rsidP="005D5727">
      <w:pPr>
        <w:contextualSpacing/>
        <w:jc w:val="both"/>
        <w:rPr>
          <w:rFonts w:asciiTheme="majorHAnsi" w:hAnsiTheme="majorHAnsi" w:cs="Tahoma"/>
          <w:bCs/>
          <w:sz w:val="22"/>
          <w:szCs w:val="22"/>
        </w:rPr>
      </w:pPr>
    </w:p>
    <w:p w:rsidR="00F15858" w:rsidRPr="00C81ACD" w:rsidRDefault="00F15858" w:rsidP="005D5727">
      <w:p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 xml:space="preserve">La singola Azienda del SSR che ha stipulato il Contratto derivato </w:t>
      </w:r>
      <w:r w:rsidR="00B15DB5" w:rsidRPr="00C81ACD">
        <w:rPr>
          <w:rFonts w:asciiTheme="majorHAnsi" w:hAnsiTheme="majorHAnsi" w:cs="Tahoma"/>
          <w:color w:val="000000"/>
          <w:sz w:val="22"/>
          <w:szCs w:val="22"/>
        </w:rPr>
        <w:t xml:space="preserve">e </w:t>
      </w:r>
      <w:r w:rsidR="00B15DB5" w:rsidRPr="00C81ACD">
        <w:rPr>
          <w:rFonts w:asciiTheme="majorHAnsi" w:hAnsiTheme="majorHAnsi" w:cs="Tahoma"/>
          <w:sz w:val="22"/>
          <w:szCs w:val="22"/>
        </w:rPr>
        <w:t>l’EGAS</w:t>
      </w:r>
      <w:r w:rsidRPr="00C81ACD">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C81ACD" w:rsidRDefault="00F15858" w:rsidP="00334EF3">
      <w:pPr>
        <w:numPr>
          <w:ilvl w:val="0"/>
          <w:numId w:val="11"/>
        </w:num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C81ACD" w:rsidRDefault="00F15858" w:rsidP="00334EF3">
      <w:pPr>
        <w:numPr>
          <w:ilvl w:val="0"/>
          <w:numId w:val="11"/>
        </w:num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sospensione, abbandono o mancata effettu</w:t>
      </w:r>
      <w:r w:rsidR="001D0678" w:rsidRPr="00C81ACD">
        <w:rPr>
          <w:rFonts w:asciiTheme="majorHAnsi" w:hAnsiTheme="majorHAnsi" w:cs="Tahoma"/>
          <w:bCs/>
          <w:sz w:val="22"/>
          <w:szCs w:val="22"/>
        </w:rPr>
        <w:t xml:space="preserve">azione da parte della ditta della </w:t>
      </w:r>
      <w:r w:rsidRPr="00C81ACD">
        <w:rPr>
          <w:rFonts w:asciiTheme="majorHAnsi" w:hAnsiTheme="majorHAnsi" w:cs="Tahoma"/>
          <w:bCs/>
          <w:sz w:val="22"/>
          <w:szCs w:val="22"/>
        </w:rPr>
        <w:t>fornitura in argomento;</w:t>
      </w:r>
    </w:p>
    <w:p w:rsidR="00F15858" w:rsidRPr="00C81ACD" w:rsidRDefault="00F15858" w:rsidP="00334EF3">
      <w:pPr>
        <w:numPr>
          <w:ilvl w:val="0"/>
          <w:numId w:val="11"/>
        </w:num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gravi violazioni dei programmi temporali di espletamento del</w:t>
      </w:r>
      <w:r w:rsidR="001D0678" w:rsidRPr="00C81ACD">
        <w:rPr>
          <w:rFonts w:asciiTheme="majorHAnsi" w:hAnsiTheme="majorHAnsi" w:cs="Tahoma"/>
          <w:bCs/>
          <w:sz w:val="22"/>
          <w:szCs w:val="22"/>
        </w:rPr>
        <w:t>la fornitura</w:t>
      </w:r>
      <w:r w:rsidRPr="00C81ACD">
        <w:rPr>
          <w:rFonts w:asciiTheme="majorHAnsi" w:hAnsiTheme="majorHAnsi" w:cs="Tahoma"/>
          <w:bCs/>
          <w:sz w:val="22"/>
          <w:szCs w:val="22"/>
        </w:rPr>
        <w:t>, stabiliti o concordati con l’Amministrazione;</w:t>
      </w:r>
    </w:p>
    <w:p w:rsidR="00F15858" w:rsidRPr="00C81ACD" w:rsidRDefault="00F15858" w:rsidP="00334EF3">
      <w:pPr>
        <w:numPr>
          <w:ilvl w:val="0"/>
          <w:numId w:val="11"/>
        </w:num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gravi violazioni delle clausole contrattuali, tali da compromettere il regolare svolgimento del  fornitura;</w:t>
      </w:r>
    </w:p>
    <w:p w:rsidR="00F15858" w:rsidRPr="00C81ACD" w:rsidRDefault="00F15858" w:rsidP="00334EF3">
      <w:pPr>
        <w:numPr>
          <w:ilvl w:val="0"/>
          <w:numId w:val="11"/>
        </w:num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cessione totale o parziale del contratto;</w:t>
      </w:r>
    </w:p>
    <w:p w:rsidR="00F15858" w:rsidRPr="00C81ACD" w:rsidRDefault="00F15858" w:rsidP="00334EF3">
      <w:pPr>
        <w:numPr>
          <w:ilvl w:val="0"/>
          <w:numId w:val="11"/>
        </w:num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in relazione agli obblighi di tracciabilità dei flus</w:t>
      </w:r>
      <w:r w:rsidR="00F57EF4" w:rsidRPr="00C81ACD">
        <w:rPr>
          <w:rFonts w:asciiTheme="majorHAnsi" w:hAnsiTheme="majorHAnsi" w:cs="Tahoma"/>
          <w:bCs/>
          <w:sz w:val="22"/>
          <w:szCs w:val="22"/>
        </w:rPr>
        <w:t xml:space="preserve">si finanziari di cui alla </w:t>
      </w:r>
      <w:r w:rsidRPr="00C81ACD">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C81ACD" w:rsidRDefault="00F15858" w:rsidP="00334EF3">
      <w:pPr>
        <w:numPr>
          <w:ilvl w:val="0"/>
          <w:numId w:val="11"/>
        </w:num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C81ACD">
        <w:rPr>
          <w:rFonts w:asciiTheme="majorHAnsi" w:hAnsiTheme="majorHAnsi" w:cs="Tahoma"/>
          <w:bCs/>
          <w:sz w:val="22"/>
          <w:szCs w:val="22"/>
        </w:rPr>
        <w:t>lgs</w:t>
      </w:r>
      <w:proofErr w:type="spellEnd"/>
      <w:r w:rsidRPr="00C81ACD">
        <w:rPr>
          <w:rFonts w:asciiTheme="majorHAnsi" w:hAnsiTheme="majorHAnsi" w:cs="Tahoma"/>
          <w:bCs/>
          <w:sz w:val="22"/>
          <w:szCs w:val="22"/>
        </w:rPr>
        <w:t>. 30 marzo 2001 n. 165”;</w:t>
      </w:r>
    </w:p>
    <w:p w:rsidR="00F15858" w:rsidRPr="00C81ACD" w:rsidRDefault="00F15858" w:rsidP="00334EF3">
      <w:pPr>
        <w:numPr>
          <w:ilvl w:val="0"/>
          <w:numId w:val="11"/>
        </w:num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mancato rispetto delle disposizioni contenute nel Patto di Integrità.</w:t>
      </w:r>
    </w:p>
    <w:p w:rsidR="00F15858" w:rsidRPr="00C81ACD" w:rsidRDefault="00F15858" w:rsidP="00334EF3">
      <w:pPr>
        <w:numPr>
          <w:ilvl w:val="0"/>
          <w:numId w:val="11"/>
        </w:num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nei casi di cui all’art</w:t>
      </w:r>
      <w:r w:rsidR="00F35682" w:rsidRPr="00C81ACD">
        <w:rPr>
          <w:rFonts w:asciiTheme="majorHAnsi" w:hAnsiTheme="majorHAnsi" w:cs="Tahoma"/>
          <w:bCs/>
          <w:sz w:val="22"/>
          <w:szCs w:val="22"/>
        </w:rPr>
        <w:t xml:space="preserve">. 108, c.2 del D. </w:t>
      </w:r>
      <w:proofErr w:type="spellStart"/>
      <w:r w:rsidR="00F35682" w:rsidRPr="00C81ACD">
        <w:rPr>
          <w:rFonts w:asciiTheme="majorHAnsi" w:hAnsiTheme="majorHAnsi" w:cs="Tahoma"/>
          <w:bCs/>
          <w:sz w:val="22"/>
          <w:szCs w:val="22"/>
        </w:rPr>
        <w:t>Lgs</w:t>
      </w:r>
      <w:proofErr w:type="spellEnd"/>
      <w:r w:rsidR="00F35682" w:rsidRPr="00C81ACD">
        <w:rPr>
          <w:rFonts w:asciiTheme="majorHAnsi" w:hAnsiTheme="majorHAnsi" w:cs="Tahoma"/>
          <w:bCs/>
          <w:sz w:val="22"/>
          <w:szCs w:val="22"/>
        </w:rPr>
        <w:t>. 50/2016.</w:t>
      </w:r>
    </w:p>
    <w:p w:rsidR="00F15858" w:rsidRPr="00C81ACD" w:rsidRDefault="00F15858" w:rsidP="005D5727">
      <w:pPr>
        <w:autoSpaceDE w:val="0"/>
        <w:autoSpaceDN w:val="0"/>
        <w:adjustRightInd w:val="0"/>
        <w:contextualSpacing/>
        <w:jc w:val="both"/>
        <w:rPr>
          <w:rFonts w:asciiTheme="majorHAnsi" w:hAnsiTheme="majorHAnsi" w:cs="Tahoma"/>
          <w:bCs/>
          <w:sz w:val="22"/>
          <w:szCs w:val="22"/>
        </w:rPr>
      </w:pPr>
    </w:p>
    <w:p w:rsidR="00F15858" w:rsidRPr="00C81ACD" w:rsidRDefault="00F15858" w:rsidP="005D5727">
      <w:p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Ove le inadempienze siano ritenute non gravi, cioè tali da non compromettere la regolarità del</w:t>
      </w:r>
      <w:r w:rsidR="00A46EF7" w:rsidRPr="00C81ACD">
        <w:rPr>
          <w:rFonts w:asciiTheme="majorHAnsi" w:hAnsiTheme="majorHAnsi" w:cs="Tahoma"/>
          <w:bCs/>
          <w:sz w:val="22"/>
          <w:szCs w:val="22"/>
        </w:rPr>
        <w:t>la fornitura</w:t>
      </w:r>
      <w:r w:rsidRPr="00C81ACD">
        <w:rPr>
          <w:rFonts w:asciiTheme="majorHAnsi" w:hAnsiTheme="majorHAnsi" w:cs="Tahoma"/>
          <w:bCs/>
          <w:sz w:val="22"/>
          <w:szCs w:val="22"/>
        </w:rPr>
        <w:t>, le stesse saranno formalmente contestate dall’EGAS e/o dall’Azienda del SSR.</w:t>
      </w:r>
    </w:p>
    <w:p w:rsidR="00F15858" w:rsidRPr="00C81ACD" w:rsidRDefault="00F15858" w:rsidP="005D5727">
      <w:p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L’Amministrazione anche in questi casi si riserva comunque, dopo 1</w:t>
      </w:r>
      <w:r w:rsidR="00F35682" w:rsidRPr="00C81ACD">
        <w:rPr>
          <w:rFonts w:asciiTheme="majorHAnsi" w:hAnsiTheme="majorHAnsi" w:cs="Tahoma"/>
          <w:bCs/>
          <w:sz w:val="22"/>
          <w:szCs w:val="22"/>
        </w:rPr>
        <w:t>5</w:t>
      </w:r>
      <w:r w:rsidRPr="00C81ACD">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C81ACD" w:rsidRDefault="00F15858" w:rsidP="005D5727">
      <w:p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lastRenderedPageBreak/>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C81ACD" w:rsidRDefault="00F15858" w:rsidP="005D5727">
      <w:p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 xml:space="preserve">L’affidamento a terzi, in caso di risoluzione del contratto, verrà comunicato alla ditta inadempiente. </w:t>
      </w:r>
    </w:p>
    <w:p w:rsidR="00F15858" w:rsidRPr="00C81ACD" w:rsidRDefault="00F15858" w:rsidP="005D5727">
      <w:p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Nel caso di minor spesa sostenuta per l’affidamento a terzi, nulla competerà alla ditta inadempiente.</w:t>
      </w:r>
    </w:p>
    <w:p w:rsidR="00F15858" w:rsidRPr="00C81ACD" w:rsidRDefault="00F15858" w:rsidP="005D5727">
      <w:p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C81ACD" w:rsidRDefault="00F15858" w:rsidP="005D5727">
      <w:p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C81ACD" w:rsidRDefault="00F15858" w:rsidP="005D5727">
      <w:pPr>
        <w:autoSpaceDE w:val="0"/>
        <w:autoSpaceDN w:val="0"/>
        <w:adjustRightInd w:val="0"/>
        <w:contextualSpacing/>
        <w:jc w:val="both"/>
        <w:rPr>
          <w:rFonts w:asciiTheme="majorHAnsi" w:hAnsiTheme="majorHAnsi" w:cs="Tahoma"/>
          <w:bCs/>
          <w:sz w:val="22"/>
          <w:szCs w:val="22"/>
        </w:rPr>
      </w:pPr>
      <w:r w:rsidRPr="00C81ACD">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C81ACD" w:rsidRDefault="00B15DB5" w:rsidP="005D5727">
      <w:pPr>
        <w:contextualSpacing/>
        <w:jc w:val="both"/>
        <w:rPr>
          <w:rFonts w:asciiTheme="majorHAnsi" w:hAnsiTheme="majorHAnsi" w:cs="Tahoma"/>
          <w:bCs/>
          <w:sz w:val="22"/>
          <w:szCs w:val="22"/>
        </w:rPr>
      </w:pPr>
      <w:r w:rsidRPr="00C81ACD">
        <w:rPr>
          <w:rFonts w:asciiTheme="majorHAnsi" w:hAnsiTheme="majorHAnsi" w:cs="Tahoma"/>
          <w:bCs/>
          <w:sz w:val="22"/>
          <w:szCs w:val="22"/>
        </w:rPr>
        <w:t>L’EGAS</w:t>
      </w:r>
      <w:r w:rsidR="00F35682" w:rsidRPr="00C81ACD">
        <w:rPr>
          <w:rFonts w:asciiTheme="majorHAnsi" w:hAnsiTheme="majorHAnsi" w:cs="Tahoma"/>
          <w:bCs/>
          <w:sz w:val="22"/>
          <w:szCs w:val="22"/>
        </w:rPr>
        <w:t xml:space="preserve"> </w:t>
      </w:r>
      <w:r w:rsidR="00F15858" w:rsidRPr="00C81ACD">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C81ACD">
        <w:rPr>
          <w:rFonts w:asciiTheme="majorHAnsi" w:hAnsiTheme="majorHAnsi" w:cs="Tahoma"/>
          <w:bCs/>
          <w:sz w:val="22"/>
          <w:szCs w:val="22"/>
        </w:rPr>
        <w:t>Consip</w:t>
      </w:r>
      <w:proofErr w:type="spellEnd"/>
      <w:r w:rsidR="00F15858" w:rsidRPr="00C81ACD">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Pr="00C81ACD" w:rsidRDefault="00B15DB5" w:rsidP="005D5727">
      <w:pPr>
        <w:ind w:right="-1"/>
        <w:contextualSpacing/>
        <w:jc w:val="center"/>
        <w:rPr>
          <w:rFonts w:asciiTheme="majorHAnsi" w:hAnsiTheme="majorHAnsi" w:cs="Tahoma"/>
          <w:bCs/>
          <w:sz w:val="22"/>
          <w:szCs w:val="22"/>
        </w:rPr>
      </w:pPr>
    </w:p>
    <w:p w:rsidR="00B15DB5" w:rsidRPr="00C81ACD" w:rsidRDefault="00B15DB5" w:rsidP="005D5727">
      <w:pPr>
        <w:ind w:right="-1"/>
        <w:contextualSpacing/>
        <w:jc w:val="center"/>
        <w:rPr>
          <w:rFonts w:asciiTheme="majorHAnsi" w:hAnsiTheme="majorHAnsi" w:cs="Tahoma"/>
          <w:bCs/>
          <w:sz w:val="22"/>
          <w:szCs w:val="22"/>
        </w:rPr>
      </w:pPr>
    </w:p>
    <w:p w:rsidR="00F15858" w:rsidRPr="00C81ACD" w:rsidRDefault="00F15858" w:rsidP="005D5727">
      <w:pPr>
        <w:ind w:right="-1"/>
        <w:contextualSpacing/>
        <w:jc w:val="center"/>
        <w:rPr>
          <w:rFonts w:asciiTheme="majorHAnsi" w:hAnsiTheme="majorHAnsi" w:cs="Tahoma"/>
          <w:bCs/>
          <w:sz w:val="22"/>
          <w:szCs w:val="22"/>
        </w:rPr>
      </w:pPr>
      <w:r w:rsidRPr="00C81ACD">
        <w:rPr>
          <w:rFonts w:asciiTheme="majorHAnsi" w:hAnsiTheme="majorHAnsi" w:cs="Tahoma"/>
          <w:bCs/>
          <w:sz w:val="22"/>
          <w:szCs w:val="22"/>
        </w:rPr>
        <w:t>art. 9</w:t>
      </w:r>
    </w:p>
    <w:p w:rsidR="00F15858" w:rsidRPr="00C81ACD" w:rsidRDefault="00F15858" w:rsidP="005D5727">
      <w:pPr>
        <w:ind w:right="-1"/>
        <w:contextualSpacing/>
        <w:jc w:val="center"/>
        <w:rPr>
          <w:rFonts w:asciiTheme="majorHAnsi" w:hAnsiTheme="majorHAnsi" w:cs="Tahoma"/>
          <w:bCs/>
          <w:sz w:val="22"/>
          <w:szCs w:val="22"/>
        </w:rPr>
      </w:pPr>
      <w:r w:rsidRPr="00C81ACD">
        <w:rPr>
          <w:rFonts w:asciiTheme="majorHAnsi" w:hAnsiTheme="majorHAnsi" w:cs="Tahoma"/>
          <w:bCs/>
          <w:sz w:val="22"/>
          <w:szCs w:val="22"/>
        </w:rPr>
        <w:t>(Clausola penale)</w:t>
      </w:r>
    </w:p>
    <w:p w:rsidR="00D078CA" w:rsidRPr="00C81ACD" w:rsidRDefault="00D078CA" w:rsidP="005D5727">
      <w:pPr>
        <w:ind w:right="-1"/>
        <w:contextualSpacing/>
        <w:jc w:val="center"/>
        <w:rPr>
          <w:rFonts w:asciiTheme="majorHAnsi" w:hAnsiTheme="majorHAnsi" w:cs="Tahoma"/>
          <w:bCs/>
          <w:sz w:val="22"/>
          <w:szCs w:val="22"/>
        </w:rPr>
      </w:pPr>
    </w:p>
    <w:p w:rsidR="00EF7981" w:rsidRPr="00C81ACD" w:rsidRDefault="00EF7981" w:rsidP="005D5727">
      <w:pPr>
        <w:contextualSpacing/>
        <w:jc w:val="both"/>
        <w:rPr>
          <w:rFonts w:asciiTheme="majorHAnsi" w:hAnsiTheme="majorHAnsi" w:cs="Tahoma"/>
          <w:bCs/>
          <w:sz w:val="22"/>
          <w:szCs w:val="22"/>
        </w:rPr>
      </w:pPr>
      <w:r w:rsidRPr="00C81ACD">
        <w:rPr>
          <w:rFonts w:asciiTheme="majorHAnsi" w:hAnsiTheme="majorHAnsi" w:cs="Tahoma"/>
          <w:bCs/>
          <w:sz w:val="22"/>
          <w:szCs w:val="22"/>
        </w:rPr>
        <w:t xml:space="preserve">L’Ente del SSR responsabile dell’esecuzione del contratto, </w:t>
      </w:r>
      <w:r w:rsidR="00D416D0" w:rsidRPr="00C81ACD">
        <w:rPr>
          <w:rFonts w:asciiTheme="majorHAnsi" w:hAnsiTheme="majorHAnsi" w:cs="Tahoma"/>
          <w:sz w:val="22"/>
          <w:szCs w:val="22"/>
        </w:rPr>
        <w:t>Quando la ditta effettua, in ritardo sul termine stabilito, la consegna o la sostituzione dell’apparecchiatura, o di parti di essa risultati difettosi per cause non imputabili all’Azienda, e quando ciò comporti l’impossibilità di utilizzo dell’apparecchiatura per l’uso previsto, vanno applicate le seguenti penalità a seguito di una prima formale contestazione da parte delle Aziende destinatarie della fornitura</w:t>
      </w:r>
      <w:r w:rsidRPr="00C81ACD">
        <w:rPr>
          <w:rFonts w:asciiTheme="majorHAnsi" w:hAnsiTheme="majorHAnsi" w:cs="Tahoma"/>
          <w:bCs/>
          <w:sz w:val="22"/>
          <w:szCs w:val="22"/>
        </w:rPr>
        <w:t>:</w:t>
      </w:r>
    </w:p>
    <w:p w:rsidR="00EF7981" w:rsidRPr="00C81ACD" w:rsidRDefault="00EF7981" w:rsidP="00334EF3">
      <w:pPr>
        <w:numPr>
          <w:ilvl w:val="0"/>
          <w:numId w:val="15"/>
        </w:numPr>
        <w:contextualSpacing/>
        <w:jc w:val="both"/>
        <w:rPr>
          <w:rFonts w:asciiTheme="majorHAnsi" w:hAnsiTheme="majorHAnsi" w:cs="Tahoma"/>
          <w:bCs/>
          <w:sz w:val="22"/>
          <w:szCs w:val="22"/>
        </w:rPr>
      </w:pPr>
      <w:r w:rsidRPr="00C81ACD">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C81ACD" w:rsidRDefault="00EF7981" w:rsidP="00334EF3">
      <w:pPr>
        <w:numPr>
          <w:ilvl w:val="0"/>
          <w:numId w:val="15"/>
        </w:numPr>
        <w:contextualSpacing/>
        <w:jc w:val="both"/>
        <w:rPr>
          <w:rFonts w:asciiTheme="majorHAnsi" w:hAnsiTheme="majorHAnsi" w:cs="Tahoma"/>
          <w:bCs/>
          <w:sz w:val="22"/>
          <w:szCs w:val="22"/>
        </w:rPr>
      </w:pPr>
      <w:r w:rsidRPr="00C81ACD">
        <w:rPr>
          <w:rFonts w:asciiTheme="majorHAnsi" w:hAnsiTheme="majorHAnsi" w:cs="Tahoma"/>
          <w:bCs/>
          <w:sz w:val="22"/>
          <w:szCs w:val="22"/>
        </w:rPr>
        <w:t>addebito degli eventuali danni</w:t>
      </w:r>
    </w:p>
    <w:p w:rsidR="00E52289" w:rsidRPr="00C81ACD" w:rsidRDefault="00E52289" w:rsidP="00E52289">
      <w:pPr>
        <w:ind w:left="720"/>
        <w:contextualSpacing/>
        <w:jc w:val="both"/>
        <w:rPr>
          <w:rFonts w:asciiTheme="majorHAnsi" w:hAnsiTheme="majorHAnsi" w:cs="Tahoma"/>
          <w:bCs/>
          <w:sz w:val="22"/>
          <w:szCs w:val="22"/>
        </w:rPr>
      </w:pPr>
    </w:p>
    <w:p w:rsidR="00E52289" w:rsidRPr="00C81ACD" w:rsidRDefault="00E52289" w:rsidP="00E52289">
      <w:pPr>
        <w:jc w:val="both"/>
        <w:rPr>
          <w:rFonts w:asciiTheme="majorHAnsi" w:hAnsiTheme="majorHAnsi" w:cs="Tahoma"/>
          <w:sz w:val="22"/>
          <w:szCs w:val="22"/>
        </w:rPr>
      </w:pPr>
      <w:r w:rsidRPr="00C81ACD">
        <w:rPr>
          <w:rFonts w:asciiTheme="majorHAnsi" w:hAnsiTheme="majorHAnsi" w:cs="Tahoma"/>
          <w:sz w:val="22"/>
          <w:szCs w:val="22"/>
        </w:rPr>
        <w:t>Trascorsi 30 giorni, le Aziende destinatarie della fornitura si riservano, dopo la seconda contestazione formale nei confronti della ditta, per ritardo, mancata consegna, mancata sostituzione di apparecchiature difformi da quelle aggiudicate o altre inadempienze contrattuali, di procedere alla risoluzione del contratto, riservandosi di indire una nuova procedura o di rivolgersi alla ditta che segue in graduatoria, risultata seconda miglior offerente nella gara in oggetto, addebitando, in entrambi i casi, alla ditta inadempiente le eventuali spese sostenute in più dall’Azienda rispetto a quelle previste dal contratto risolto.</w:t>
      </w:r>
    </w:p>
    <w:p w:rsidR="00E52289" w:rsidRPr="00C81ACD" w:rsidRDefault="00E52289" w:rsidP="00E52289">
      <w:pPr>
        <w:jc w:val="both"/>
        <w:rPr>
          <w:rFonts w:asciiTheme="majorHAnsi" w:hAnsiTheme="majorHAnsi" w:cs="Tahoma"/>
          <w:sz w:val="22"/>
          <w:szCs w:val="22"/>
        </w:rPr>
      </w:pPr>
    </w:p>
    <w:p w:rsidR="00E52289" w:rsidRPr="00C81ACD" w:rsidRDefault="00E52289" w:rsidP="00E52289">
      <w:pPr>
        <w:jc w:val="both"/>
        <w:rPr>
          <w:rFonts w:asciiTheme="majorHAnsi" w:hAnsiTheme="majorHAnsi" w:cs="Tahoma"/>
          <w:sz w:val="22"/>
          <w:szCs w:val="22"/>
        </w:rPr>
      </w:pPr>
      <w:r w:rsidRPr="00C81ACD">
        <w:rPr>
          <w:rFonts w:asciiTheme="majorHAnsi" w:hAnsiTheme="majorHAnsi" w:cs="Tahoma"/>
          <w:sz w:val="22"/>
          <w:szCs w:val="22"/>
        </w:rPr>
        <w:t xml:space="preserve">Durante il periodo di garanzia e dopo la conclusione dello stesso, nel caso in cui non siano rispettate le condizioni descritte negli allegati “Contratto di manutenzione full </w:t>
      </w:r>
      <w:proofErr w:type="spellStart"/>
      <w:r w:rsidRPr="00C81ACD">
        <w:rPr>
          <w:rFonts w:asciiTheme="majorHAnsi" w:hAnsiTheme="majorHAnsi" w:cs="Tahoma"/>
          <w:sz w:val="22"/>
          <w:szCs w:val="22"/>
        </w:rPr>
        <w:t>risk</w:t>
      </w:r>
      <w:proofErr w:type="spellEnd"/>
      <w:r w:rsidRPr="00C81ACD">
        <w:rPr>
          <w:rFonts w:asciiTheme="majorHAnsi" w:hAnsiTheme="majorHAnsi" w:cs="Tahoma"/>
          <w:sz w:val="22"/>
          <w:szCs w:val="22"/>
        </w:rPr>
        <w:t>”, “Contratto di manutenzione di secondo livello”  e “Assistenza tecnica su chiamata”, potranno essere applicate le seguenti penalità a seguito di una prima formale contestazione da parte delle Aziende destinatarie:</w:t>
      </w:r>
    </w:p>
    <w:p w:rsidR="00E52289" w:rsidRPr="00C81ACD" w:rsidRDefault="00E52289" w:rsidP="00334EF3">
      <w:pPr>
        <w:widowControl w:val="0"/>
        <w:numPr>
          <w:ilvl w:val="0"/>
          <w:numId w:val="15"/>
        </w:numPr>
        <w:adjustRightInd w:val="0"/>
        <w:jc w:val="both"/>
        <w:textAlignment w:val="baseline"/>
        <w:rPr>
          <w:rFonts w:asciiTheme="majorHAnsi" w:hAnsiTheme="majorHAnsi" w:cs="Tahoma"/>
          <w:sz w:val="22"/>
          <w:szCs w:val="22"/>
        </w:rPr>
      </w:pPr>
      <w:r w:rsidRPr="00C81ACD">
        <w:rPr>
          <w:rFonts w:asciiTheme="majorHAnsi" w:hAnsiTheme="majorHAnsi" w:cs="Tahoma"/>
          <w:sz w:val="22"/>
          <w:szCs w:val="22"/>
        </w:rPr>
        <w:t>addebito della penale nella misura di 0,10% per ogni giorno naturale di ritardo, fino all’importo massimo del 10% del valore del contratto di manutenzione o dell’ordine di intervento nel caso di “assistenza tecnica”,</w:t>
      </w:r>
    </w:p>
    <w:p w:rsidR="00E52289" w:rsidRPr="00C81ACD" w:rsidRDefault="00E52289" w:rsidP="00334EF3">
      <w:pPr>
        <w:widowControl w:val="0"/>
        <w:numPr>
          <w:ilvl w:val="0"/>
          <w:numId w:val="15"/>
        </w:numPr>
        <w:adjustRightInd w:val="0"/>
        <w:jc w:val="both"/>
        <w:textAlignment w:val="baseline"/>
        <w:rPr>
          <w:rFonts w:asciiTheme="majorHAnsi" w:hAnsiTheme="majorHAnsi" w:cs="Tahoma"/>
          <w:sz w:val="22"/>
          <w:szCs w:val="22"/>
        </w:rPr>
      </w:pPr>
      <w:r w:rsidRPr="00C81ACD">
        <w:rPr>
          <w:rFonts w:asciiTheme="majorHAnsi" w:hAnsiTheme="majorHAnsi" w:cs="Tahoma"/>
          <w:sz w:val="22"/>
          <w:szCs w:val="22"/>
        </w:rPr>
        <w:t xml:space="preserve">addebito degli eventuali danni </w:t>
      </w:r>
    </w:p>
    <w:p w:rsidR="00E52289" w:rsidRPr="00C81ACD" w:rsidRDefault="00E52289" w:rsidP="00E52289">
      <w:pPr>
        <w:jc w:val="both"/>
        <w:rPr>
          <w:rFonts w:asciiTheme="majorHAnsi" w:hAnsiTheme="majorHAnsi" w:cs="Tahoma"/>
          <w:sz w:val="22"/>
          <w:szCs w:val="22"/>
        </w:rPr>
      </w:pPr>
      <w:r w:rsidRPr="00C81ACD">
        <w:rPr>
          <w:rFonts w:asciiTheme="majorHAnsi" w:hAnsiTheme="majorHAnsi" w:cs="Tahoma"/>
          <w:sz w:val="22"/>
          <w:szCs w:val="22"/>
        </w:rPr>
        <w:t>Dopo il periodo di garanzia, la penale verrà defalcata dall’importo del contratto di manutenzione o dell’ordine di intervento (nel caso di “assistenza tecnica” su chiamata), fino all’importo massimo del valore del contratto o dell’ordine medesimi.</w:t>
      </w:r>
    </w:p>
    <w:p w:rsidR="00EF7981" w:rsidRPr="00C81ACD" w:rsidRDefault="00E52289" w:rsidP="005D5727">
      <w:pPr>
        <w:jc w:val="both"/>
        <w:rPr>
          <w:rFonts w:asciiTheme="majorHAnsi" w:hAnsiTheme="majorHAnsi" w:cs="Tahoma"/>
          <w:sz w:val="22"/>
          <w:szCs w:val="22"/>
        </w:rPr>
      </w:pPr>
      <w:r w:rsidRPr="00C81ACD">
        <w:rPr>
          <w:rFonts w:asciiTheme="majorHAnsi" w:hAnsiTheme="majorHAnsi" w:cs="Tahoma"/>
          <w:sz w:val="22"/>
          <w:szCs w:val="22"/>
        </w:rPr>
        <w:t xml:space="preserve">Nei casi in cui i corrispettivi liquidabili all’appaltatore non fossero sufficienti a coprire l’ammontare delle penali allo stesso applicate a qualsiasi titolo, nonché quello dei danni dallo stesso arrecati </w:t>
      </w:r>
      <w:r w:rsidRPr="00C81ACD">
        <w:rPr>
          <w:rFonts w:asciiTheme="majorHAnsi" w:hAnsiTheme="majorHAnsi" w:cs="Tahoma"/>
          <w:sz w:val="22"/>
          <w:szCs w:val="22"/>
        </w:rPr>
        <w:lastRenderedPageBreak/>
        <w:t>all’Azienda del servizio sanitario regionale, per qualsiasi motivo, l’EGAS si rivarrà sul deposito cauzionale definitivo.</w:t>
      </w:r>
    </w:p>
    <w:p w:rsidR="00EF7981" w:rsidRPr="00C81ACD" w:rsidRDefault="00EF7981" w:rsidP="005D5727">
      <w:pPr>
        <w:contextualSpacing/>
        <w:jc w:val="both"/>
        <w:rPr>
          <w:rFonts w:asciiTheme="majorHAnsi" w:hAnsiTheme="majorHAnsi" w:cs="Tahoma"/>
          <w:bCs/>
          <w:sz w:val="22"/>
          <w:szCs w:val="22"/>
        </w:rPr>
      </w:pPr>
      <w:r w:rsidRPr="00C81ACD">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F15858" w:rsidRPr="00C81ACD" w:rsidRDefault="00F15858" w:rsidP="005D5727">
      <w:pPr>
        <w:contextualSpacing/>
        <w:jc w:val="both"/>
        <w:rPr>
          <w:rFonts w:asciiTheme="majorHAnsi" w:hAnsiTheme="majorHAnsi" w:cs="Tahoma"/>
          <w:bCs/>
          <w:sz w:val="22"/>
          <w:szCs w:val="22"/>
        </w:rPr>
      </w:pPr>
    </w:p>
    <w:p w:rsidR="00F15858" w:rsidRPr="00C81ACD" w:rsidRDefault="00F15858" w:rsidP="005D5727">
      <w:pPr>
        <w:ind w:right="-1"/>
        <w:contextualSpacing/>
        <w:jc w:val="center"/>
        <w:rPr>
          <w:rFonts w:asciiTheme="majorHAnsi" w:hAnsiTheme="majorHAnsi" w:cs="Tahoma"/>
          <w:bCs/>
          <w:sz w:val="22"/>
          <w:szCs w:val="22"/>
        </w:rPr>
      </w:pPr>
      <w:r w:rsidRPr="00C81ACD">
        <w:rPr>
          <w:rFonts w:asciiTheme="majorHAnsi" w:hAnsiTheme="majorHAnsi" w:cs="Tahoma"/>
          <w:bCs/>
          <w:sz w:val="22"/>
          <w:szCs w:val="22"/>
        </w:rPr>
        <w:t>art. 10</w:t>
      </w:r>
    </w:p>
    <w:p w:rsidR="00F15858" w:rsidRPr="00C81ACD" w:rsidRDefault="00F15858" w:rsidP="005D5727">
      <w:pPr>
        <w:ind w:right="-1"/>
        <w:contextualSpacing/>
        <w:jc w:val="center"/>
        <w:rPr>
          <w:rFonts w:asciiTheme="majorHAnsi" w:hAnsiTheme="majorHAnsi" w:cs="Tahoma"/>
          <w:bCs/>
          <w:sz w:val="22"/>
          <w:szCs w:val="22"/>
        </w:rPr>
      </w:pPr>
      <w:r w:rsidRPr="00C81ACD">
        <w:rPr>
          <w:rFonts w:asciiTheme="majorHAnsi" w:hAnsiTheme="majorHAnsi" w:cs="Tahoma"/>
          <w:bCs/>
          <w:sz w:val="22"/>
          <w:szCs w:val="22"/>
        </w:rPr>
        <w:t>(Garanzia e responsabilità del</w:t>
      </w:r>
      <w:r w:rsidR="00A46EF7" w:rsidRPr="00C81ACD">
        <w:rPr>
          <w:rFonts w:asciiTheme="majorHAnsi" w:hAnsiTheme="majorHAnsi" w:cs="Tahoma"/>
          <w:bCs/>
          <w:sz w:val="22"/>
          <w:szCs w:val="22"/>
        </w:rPr>
        <w:t>la fornitura</w:t>
      </w:r>
      <w:r w:rsidRPr="00C81ACD">
        <w:rPr>
          <w:rFonts w:asciiTheme="majorHAnsi" w:hAnsiTheme="majorHAnsi" w:cs="Tahoma"/>
          <w:bCs/>
          <w:sz w:val="22"/>
          <w:szCs w:val="22"/>
        </w:rPr>
        <w:t>)</w:t>
      </w:r>
    </w:p>
    <w:p w:rsidR="00B15DB5" w:rsidRPr="00C81ACD" w:rsidRDefault="00B15DB5" w:rsidP="005D5727">
      <w:pPr>
        <w:ind w:right="-1"/>
        <w:contextualSpacing/>
        <w:jc w:val="center"/>
        <w:rPr>
          <w:rFonts w:asciiTheme="majorHAnsi" w:hAnsiTheme="majorHAnsi" w:cs="Tahoma"/>
          <w:bCs/>
          <w:sz w:val="22"/>
          <w:szCs w:val="22"/>
        </w:rPr>
      </w:pPr>
    </w:p>
    <w:p w:rsidR="00E52289" w:rsidRPr="00C81ACD" w:rsidRDefault="00E52289" w:rsidP="00E52289">
      <w:pPr>
        <w:jc w:val="both"/>
        <w:rPr>
          <w:rFonts w:asciiTheme="majorHAnsi" w:hAnsiTheme="majorHAnsi" w:cs="Tahoma"/>
          <w:sz w:val="22"/>
          <w:szCs w:val="22"/>
        </w:rPr>
      </w:pPr>
      <w:r w:rsidRPr="00C81ACD">
        <w:rPr>
          <w:rFonts w:asciiTheme="majorHAnsi" w:hAnsiTheme="majorHAnsi" w:cs="Tahoma"/>
          <w:sz w:val="22"/>
          <w:szCs w:val="22"/>
        </w:rPr>
        <w:t>Per le modalità relative alla garanzia ed assistenza tecnica si rimanda integralmente a quanto previsto in Capitolato Speciale.</w:t>
      </w:r>
    </w:p>
    <w:p w:rsidR="00F15858" w:rsidRPr="00C81ACD" w:rsidRDefault="00F15858" w:rsidP="005D5727">
      <w:pPr>
        <w:autoSpaceDE w:val="0"/>
        <w:autoSpaceDN w:val="0"/>
        <w:adjustRightInd w:val="0"/>
        <w:contextualSpacing/>
        <w:jc w:val="both"/>
        <w:rPr>
          <w:rFonts w:asciiTheme="majorHAnsi" w:hAnsiTheme="majorHAnsi" w:cs="Tahoma"/>
          <w:bCs/>
          <w:sz w:val="22"/>
          <w:szCs w:val="22"/>
        </w:rPr>
      </w:pPr>
    </w:p>
    <w:p w:rsidR="00F15858" w:rsidRPr="00C81ACD" w:rsidRDefault="00F15858" w:rsidP="005D5727">
      <w:pPr>
        <w:ind w:right="-1"/>
        <w:contextualSpacing/>
        <w:jc w:val="center"/>
        <w:rPr>
          <w:rFonts w:asciiTheme="majorHAnsi" w:hAnsiTheme="majorHAnsi" w:cs="Tahoma"/>
          <w:bCs/>
          <w:sz w:val="22"/>
          <w:szCs w:val="22"/>
        </w:rPr>
      </w:pPr>
      <w:r w:rsidRPr="00C81ACD">
        <w:rPr>
          <w:rFonts w:asciiTheme="majorHAnsi" w:hAnsiTheme="majorHAnsi" w:cs="Tahoma"/>
          <w:bCs/>
          <w:sz w:val="22"/>
          <w:szCs w:val="22"/>
        </w:rPr>
        <w:t>art. 11</w:t>
      </w:r>
    </w:p>
    <w:p w:rsidR="00F15858" w:rsidRPr="00C81ACD" w:rsidRDefault="00F15858" w:rsidP="005D5727">
      <w:pPr>
        <w:ind w:right="-1"/>
        <w:contextualSpacing/>
        <w:jc w:val="center"/>
        <w:rPr>
          <w:rFonts w:asciiTheme="majorHAnsi" w:hAnsiTheme="majorHAnsi" w:cs="Tahoma"/>
          <w:bCs/>
          <w:sz w:val="22"/>
          <w:szCs w:val="22"/>
        </w:rPr>
      </w:pPr>
      <w:r w:rsidRPr="00C81ACD">
        <w:rPr>
          <w:rFonts w:asciiTheme="majorHAnsi" w:hAnsiTheme="majorHAnsi" w:cs="Tahoma"/>
          <w:bCs/>
          <w:sz w:val="22"/>
          <w:szCs w:val="22"/>
        </w:rPr>
        <w:t>(Controllo di quantità e qualità)</w:t>
      </w:r>
    </w:p>
    <w:p w:rsidR="00B15DB5" w:rsidRPr="00C81ACD" w:rsidRDefault="00B15DB5" w:rsidP="005D5727">
      <w:pPr>
        <w:ind w:right="-1"/>
        <w:contextualSpacing/>
        <w:jc w:val="center"/>
        <w:rPr>
          <w:rFonts w:asciiTheme="majorHAnsi" w:hAnsiTheme="majorHAnsi" w:cs="Tahoma"/>
          <w:bCs/>
          <w:sz w:val="22"/>
          <w:szCs w:val="22"/>
        </w:rPr>
      </w:pPr>
    </w:p>
    <w:p w:rsidR="00F877F3" w:rsidRPr="00C81ACD" w:rsidRDefault="00F877F3" w:rsidP="00F877F3">
      <w:pPr>
        <w:jc w:val="both"/>
        <w:rPr>
          <w:rFonts w:asciiTheme="majorHAnsi" w:hAnsiTheme="majorHAnsi" w:cs="Tahoma"/>
          <w:sz w:val="22"/>
          <w:szCs w:val="22"/>
        </w:rPr>
      </w:pPr>
      <w:r w:rsidRPr="00C81ACD">
        <w:rPr>
          <w:rFonts w:asciiTheme="majorHAnsi" w:hAnsiTheme="majorHAnsi" w:cs="Tahoma"/>
          <w:sz w:val="22"/>
          <w:szCs w:val="22"/>
        </w:rPr>
        <w:t>Per le modalità relative alle procedure di accettazione e collaudo si rimanda integralmente a quanto previsto in Capitolato Speciale.</w:t>
      </w:r>
    </w:p>
    <w:p w:rsidR="00D078CA" w:rsidRPr="00C81ACD" w:rsidRDefault="00D078CA" w:rsidP="005D5727">
      <w:pPr>
        <w:ind w:right="-1"/>
        <w:contextualSpacing/>
        <w:jc w:val="center"/>
        <w:rPr>
          <w:rFonts w:asciiTheme="majorHAnsi" w:hAnsiTheme="majorHAnsi" w:cs="Tahoma"/>
          <w:sz w:val="22"/>
          <w:szCs w:val="22"/>
        </w:rPr>
      </w:pPr>
    </w:p>
    <w:p w:rsidR="00F15858" w:rsidRPr="00C81ACD" w:rsidRDefault="00F15858" w:rsidP="005D5727">
      <w:pPr>
        <w:ind w:right="-1"/>
        <w:contextualSpacing/>
        <w:jc w:val="center"/>
        <w:rPr>
          <w:rFonts w:asciiTheme="majorHAnsi" w:hAnsiTheme="majorHAnsi" w:cs="Tahoma"/>
          <w:sz w:val="22"/>
          <w:szCs w:val="22"/>
        </w:rPr>
      </w:pPr>
      <w:r w:rsidRPr="00C81ACD">
        <w:rPr>
          <w:rFonts w:asciiTheme="majorHAnsi" w:hAnsiTheme="majorHAnsi" w:cs="Tahoma"/>
          <w:sz w:val="22"/>
          <w:szCs w:val="22"/>
        </w:rPr>
        <w:t>art. 12</w:t>
      </w:r>
    </w:p>
    <w:p w:rsidR="00F15858" w:rsidRPr="00C81ACD" w:rsidRDefault="00F15858" w:rsidP="005D5727">
      <w:pPr>
        <w:ind w:right="-1"/>
        <w:contextualSpacing/>
        <w:jc w:val="center"/>
        <w:rPr>
          <w:rFonts w:asciiTheme="majorHAnsi" w:hAnsiTheme="majorHAnsi" w:cs="Tahoma"/>
          <w:sz w:val="22"/>
          <w:szCs w:val="22"/>
        </w:rPr>
      </w:pPr>
      <w:r w:rsidRPr="00C81ACD">
        <w:rPr>
          <w:rFonts w:asciiTheme="majorHAnsi" w:hAnsiTheme="majorHAnsi" w:cs="Tahoma"/>
          <w:sz w:val="22"/>
          <w:szCs w:val="22"/>
        </w:rPr>
        <w:t>(Cessione del contratto, cessione dei crediti e subappalto)</w:t>
      </w:r>
    </w:p>
    <w:p w:rsidR="00F15858" w:rsidRPr="00C81ACD" w:rsidRDefault="00F15858" w:rsidP="005D5727">
      <w:pPr>
        <w:ind w:right="-1"/>
        <w:contextualSpacing/>
        <w:jc w:val="both"/>
        <w:rPr>
          <w:rFonts w:asciiTheme="majorHAnsi" w:hAnsiTheme="majorHAnsi" w:cs="Tahoma"/>
          <w:sz w:val="22"/>
          <w:szCs w:val="22"/>
        </w:rPr>
      </w:pPr>
    </w:p>
    <w:p w:rsidR="00F15858" w:rsidRPr="00C81ACD" w:rsidRDefault="00F15858" w:rsidP="005D5727">
      <w:pPr>
        <w:contextualSpacing/>
        <w:jc w:val="both"/>
        <w:rPr>
          <w:rFonts w:asciiTheme="majorHAnsi" w:hAnsiTheme="majorHAnsi" w:cs="Tahoma"/>
          <w:b/>
          <w:bCs/>
          <w:sz w:val="22"/>
          <w:szCs w:val="22"/>
        </w:rPr>
      </w:pPr>
      <w:r w:rsidRPr="00C81ACD">
        <w:rPr>
          <w:rFonts w:asciiTheme="majorHAnsi" w:hAnsiTheme="majorHAnsi" w:cs="Tahoma"/>
          <w:b/>
          <w:bCs/>
          <w:sz w:val="22"/>
          <w:szCs w:val="22"/>
        </w:rPr>
        <w:t>Cessione del contratto</w:t>
      </w:r>
    </w:p>
    <w:p w:rsidR="00F15858" w:rsidRPr="00C81ACD" w:rsidRDefault="00F15858" w:rsidP="005D5727">
      <w:pPr>
        <w:contextualSpacing/>
        <w:jc w:val="both"/>
        <w:rPr>
          <w:rFonts w:asciiTheme="majorHAnsi" w:hAnsiTheme="majorHAnsi" w:cs="Tahoma"/>
          <w:bCs/>
          <w:sz w:val="22"/>
          <w:szCs w:val="22"/>
        </w:rPr>
      </w:pPr>
      <w:r w:rsidRPr="00C81ACD">
        <w:rPr>
          <w:rFonts w:asciiTheme="majorHAnsi" w:hAnsiTheme="majorHAnsi" w:cs="Tahoma"/>
          <w:bCs/>
          <w:sz w:val="22"/>
          <w:szCs w:val="22"/>
        </w:rPr>
        <w:t>Il contratto non può essere ceduto a pena di nullità (art. 105 D.lgs. 50/2016).</w:t>
      </w:r>
    </w:p>
    <w:p w:rsidR="006000DE" w:rsidRPr="00C81ACD" w:rsidRDefault="006000DE" w:rsidP="005D5727">
      <w:pPr>
        <w:contextualSpacing/>
        <w:jc w:val="both"/>
        <w:rPr>
          <w:rFonts w:asciiTheme="majorHAnsi" w:hAnsiTheme="majorHAnsi" w:cs="Tahoma"/>
          <w:bCs/>
          <w:sz w:val="22"/>
          <w:szCs w:val="22"/>
        </w:rPr>
      </w:pPr>
      <w:r w:rsidRPr="00C81ACD">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C81ACD">
        <w:rPr>
          <w:rFonts w:asciiTheme="majorHAnsi" w:hAnsiTheme="majorHAnsi" w:cs="Tahoma"/>
          <w:bCs/>
          <w:sz w:val="22"/>
          <w:szCs w:val="22"/>
        </w:rPr>
        <w:t>Lgs</w:t>
      </w:r>
      <w:proofErr w:type="spellEnd"/>
      <w:r w:rsidRPr="00C81ACD">
        <w:rPr>
          <w:rFonts w:asciiTheme="majorHAnsi" w:hAnsiTheme="majorHAnsi" w:cs="Tahoma"/>
          <w:bCs/>
          <w:sz w:val="22"/>
          <w:szCs w:val="22"/>
        </w:rPr>
        <w:t>. 50/2016.</w:t>
      </w:r>
    </w:p>
    <w:p w:rsidR="00F15858" w:rsidRPr="00C81ACD" w:rsidRDefault="00F15858" w:rsidP="005D5727">
      <w:pPr>
        <w:contextualSpacing/>
        <w:jc w:val="both"/>
        <w:rPr>
          <w:rFonts w:asciiTheme="majorHAnsi" w:hAnsiTheme="majorHAnsi" w:cs="Tahoma"/>
          <w:b/>
          <w:bCs/>
          <w:sz w:val="22"/>
          <w:szCs w:val="22"/>
        </w:rPr>
      </w:pPr>
      <w:r w:rsidRPr="00C81ACD">
        <w:rPr>
          <w:rFonts w:asciiTheme="majorHAnsi" w:hAnsiTheme="majorHAnsi" w:cs="Tahoma"/>
          <w:b/>
          <w:bCs/>
          <w:sz w:val="22"/>
          <w:szCs w:val="22"/>
        </w:rPr>
        <w:t xml:space="preserve">Cessione del credito </w:t>
      </w:r>
    </w:p>
    <w:p w:rsidR="00F15858" w:rsidRPr="00C81ACD" w:rsidRDefault="00F15858" w:rsidP="005D5727">
      <w:pPr>
        <w:contextualSpacing/>
        <w:jc w:val="both"/>
        <w:rPr>
          <w:rFonts w:asciiTheme="majorHAnsi" w:hAnsiTheme="majorHAnsi" w:cs="Tahoma"/>
          <w:b/>
          <w:bCs/>
          <w:sz w:val="22"/>
          <w:szCs w:val="22"/>
        </w:rPr>
      </w:pPr>
      <w:r w:rsidRPr="00C81ACD">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C81ACD">
        <w:rPr>
          <w:rFonts w:asciiTheme="majorHAnsi" w:hAnsiTheme="majorHAnsi" w:cs="Tahoma"/>
          <w:bCs/>
          <w:sz w:val="22"/>
          <w:szCs w:val="22"/>
        </w:rPr>
        <w:t>D.lgs</w:t>
      </w:r>
      <w:proofErr w:type="spellEnd"/>
      <w:r w:rsidRPr="00C81ACD">
        <w:rPr>
          <w:rFonts w:asciiTheme="majorHAnsi" w:hAnsiTheme="majorHAnsi" w:cs="Tahoma"/>
          <w:bCs/>
          <w:sz w:val="22"/>
          <w:szCs w:val="22"/>
        </w:rPr>
        <w:t xml:space="preserve"> 50/2016). </w:t>
      </w:r>
    </w:p>
    <w:p w:rsidR="00F15858" w:rsidRPr="00C81ACD" w:rsidRDefault="00F15858" w:rsidP="005D5727">
      <w:pPr>
        <w:contextualSpacing/>
        <w:jc w:val="both"/>
        <w:rPr>
          <w:rFonts w:asciiTheme="majorHAnsi" w:hAnsiTheme="majorHAnsi" w:cs="Tahoma"/>
          <w:b/>
          <w:bCs/>
          <w:sz w:val="22"/>
          <w:szCs w:val="22"/>
        </w:rPr>
      </w:pPr>
      <w:r w:rsidRPr="00C81ACD">
        <w:rPr>
          <w:rFonts w:asciiTheme="majorHAnsi" w:hAnsiTheme="majorHAnsi" w:cs="Tahoma"/>
          <w:b/>
          <w:bCs/>
          <w:sz w:val="22"/>
          <w:szCs w:val="22"/>
        </w:rPr>
        <w:t>Subappalto</w:t>
      </w:r>
    </w:p>
    <w:p w:rsidR="00F15858" w:rsidRPr="00C81ACD" w:rsidRDefault="00F15858" w:rsidP="005D5727">
      <w:pPr>
        <w:contextualSpacing/>
        <w:jc w:val="both"/>
        <w:rPr>
          <w:rFonts w:asciiTheme="majorHAnsi" w:hAnsiTheme="majorHAnsi" w:cs="Tahoma"/>
          <w:bCs/>
          <w:sz w:val="22"/>
          <w:szCs w:val="22"/>
        </w:rPr>
      </w:pPr>
      <w:r w:rsidRPr="00C81ACD">
        <w:rPr>
          <w:rFonts w:asciiTheme="majorHAnsi" w:hAnsiTheme="majorHAnsi" w:cs="Tahoma"/>
          <w:bCs/>
          <w:sz w:val="22"/>
          <w:szCs w:val="22"/>
        </w:rPr>
        <w:t>Il subappalto è ammesso nei limiti e con l’osservanza degli obblighi di cui all’art. 105 D.lgs. 50/2016.</w:t>
      </w:r>
    </w:p>
    <w:p w:rsidR="00F15858" w:rsidRPr="00C81ACD" w:rsidRDefault="00F15858" w:rsidP="005D5727">
      <w:pPr>
        <w:ind w:right="-1"/>
        <w:contextualSpacing/>
        <w:jc w:val="center"/>
        <w:rPr>
          <w:rFonts w:asciiTheme="majorHAnsi" w:hAnsiTheme="majorHAnsi" w:cs="Tahoma"/>
          <w:sz w:val="22"/>
          <w:szCs w:val="22"/>
        </w:rPr>
      </w:pPr>
    </w:p>
    <w:p w:rsidR="00B15DB5" w:rsidRPr="00C81ACD" w:rsidRDefault="00B15DB5" w:rsidP="005D5727">
      <w:pPr>
        <w:ind w:right="-1"/>
        <w:contextualSpacing/>
        <w:jc w:val="center"/>
        <w:rPr>
          <w:rFonts w:asciiTheme="majorHAnsi" w:hAnsiTheme="majorHAnsi" w:cs="Tahoma"/>
          <w:sz w:val="22"/>
          <w:szCs w:val="22"/>
        </w:rPr>
      </w:pPr>
    </w:p>
    <w:p w:rsidR="00F15858" w:rsidRPr="00C81ACD" w:rsidRDefault="00F15858" w:rsidP="005D5727">
      <w:pPr>
        <w:ind w:right="-1"/>
        <w:contextualSpacing/>
        <w:jc w:val="center"/>
        <w:rPr>
          <w:rFonts w:asciiTheme="majorHAnsi" w:hAnsiTheme="majorHAnsi" w:cs="Tahoma"/>
          <w:sz w:val="22"/>
          <w:szCs w:val="22"/>
        </w:rPr>
      </w:pPr>
      <w:r w:rsidRPr="00C81ACD">
        <w:rPr>
          <w:rFonts w:asciiTheme="majorHAnsi" w:hAnsiTheme="majorHAnsi" w:cs="Tahoma"/>
          <w:sz w:val="22"/>
          <w:szCs w:val="22"/>
        </w:rPr>
        <w:t>art. 13</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(Fallimento, liquidazione, procedure concorsuali, risoluzione)</w:t>
      </w:r>
    </w:p>
    <w:p w:rsidR="00D078CA" w:rsidRPr="00C81ACD" w:rsidRDefault="00D078CA" w:rsidP="005D5727">
      <w:pPr>
        <w:contextualSpacing/>
        <w:jc w:val="center"/>
        <w:rPr>
          <w:rFonts w:asciiTheme="majorHAnsi" w:hAnsiTheme="majorHAnsi" w:cs="Tahoma"/>
          <w:sz w:val="22"/>
          <w:szCs w:val="22"/>
        </w:rPr>
      </w:pPr>
    </w:p>
    <w:p w:rsidR="00F15858" w:rsidRPr="00C81ACD" w:rsidRDefault="00971A89" w:rsidP="005D5727">
      <w:pPr>
        <w:contextualSpacing/>
        <w:jc w:val="both"/>
        <w:rPr>
          <w:rFonts w:asciiTheme="majorHAnsi" w:hAnsiTheme="majorHAnsi"/>
          <w:sz w:val="22"/>
          <w:szCs w:val="22"/>
        </w:rPr>
      </w:pPr>
      <w:r w:rsidRPr="00C81ACD">
        <w:rPr>
          <w:rFonts w:asciiTheme="majorHAnsi" w:hAnsiTheme="majorHAnsi"/>
          <w:sz w:val="22"/>
          <w:szCs w:val="22"/>
        </w:rPr>
        <w:t>L’EGAS</w:t>
      </w:r>
      <w:r w:rsidR="00F15858" w:rsidRPr="00C81ACD">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C81ACD">
        <w:rPr>
          <w:rFonts w:asciiTheme="majorHAnsi" w:hAnsiTheme="majorHAnsi"/>
          <w:sz w:val="22"/>
          <w:szCs w:val="22"/>
        </w:rPr>
        <w:t>D.lgs</w:t>
      </w:r>
      <w:proofErr w:type="spellEnd"/>
      <w:r w:rsidR="00F15858" w:rsidRPr="00C81ACD">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C81ACD" w:rsidRDefault="00F15858" w:rsidP="005D5727">
      <w:pPr>
        <w:contextualSpacing/>
        <w:jc w:val="both"/>
        <w:rPr>
          <w:rFonts w:asciiTheme="majorHAnsi" w:hAnsiTheme="majorHAnsi"/>
          <w:sz w:val="22"/>
          <w:szCs w:val="22"/>
        </w:rPr>
      </w:pPr>
      <w:r w:rsidRPr="00C81ACD">
        <w:rPr>
          <w:rFonts w:asciiTheme="majorHAnsi" w:hAnsiTheme="majorHAnsi"/>
          <w:sz w:val="22"/>
          <w:szCs w:val="22"/>
        </w:rPr>
        <w:t xml:space="preserve">E’ fatto salvo il diritto </w:t>
      </w:r>
      <w:r w:rsidR="00971A89" w:rsidRPr="00C81ACD">
        <w:rPr>
          <w:rFonts w:asciiTheme="majorHAnsi" w:hAnsiTheme="majorHAnsi"/>
          <w:sz w:val="22"/>
          <w:szCs w:val="22"/>
        </w:rPr>
        <w:t>dell’EGAS</w:t>
      </w:r>
      <w:r w:rsidRPr="00C81ACD">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Pr="00C81ACD" w:rsidRDefault="00F15858" w:rsidP="005D5727">
      <w:pPr>
        <w:ind w:right="-1"/>
        <w:contextualSpacing/>
        <w:jc w:val="both"/>
        <w:rPr>
          <w:rFonts w:asciiTheme="majorHAnsi" w:hAnsiTheme="majorHAnsi" w:cs="Tahoma"/>
          <w:sz w:val="22"/>
          <w:szCs w:val="22"/>
        </w:rPr>
      </w:pPr>
    </w:p>
    <w:p w:rsidR="00B15DB5" w:rsidRPr="00C81ACD" w:rsidRDefault="00B15DB5" w:rsidP="005D5727">
      <w:pPr>
        <w:ind w:right="-1"/>
        <w:contextualSpacing/>
        <w:jc w:val="both"/>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 14</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(Fatturazione e pagamenti)</w:t>
      </w:r>
    </w:p>
    <w:p w:rsidR="00B15DB5" w:rsidRPr="00C81ACD" w:rsidRDefault="00B15DB5" w:rsidP="005D5727">
      <w:pPr>
        <w:contextualSpacing/>
        <w:jc w:val="center"/>
        <w:rPr>
          <w:rFonts w:asciiTheme="majorHAnsi" w:hAnsiTheme="majorHAnsi" w:cs="Tahoma"/>
          <w:sz w:val="22"/>
          <w:szCs w:val="22"/>
        </w:rPr>
      </w:pP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Il pagamento delle fatture avverrà ai sensi del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xml:space="preserve">. n. 231/2002 e </w:t>
      </w:r>
      <w:proofErr w:type="spellStart"/>
      <w:r w:rsidRPr="00C81ACD">
        <w:rPr>
          <w:rFonts w:asciiTheme="majorHAnsi" w:hAnsiTheme="majorHAnsi" w:cs="Tahoma"/>
          <w:sz w:val="22"/>
          <w:szCs w:val="22"/>
        </w:rPr>
        <w:t>s.i.m</w:t>
      </w:r>
      <w:proofErr w:type="spellEnd"/>
      <w:r w:rsidRPr="00C81ACD">
        <w:rPr>
          <w:rFonts w:asciiTheme="majorHAnsi" w:hAnsiTheme="majorHAnsi" w:cs="Tahoma"/>
          <w:sz w:val="22"/>
          <w:szCs w:val="22"/>
        </w:rPr>
        <w:t xml:space="preserve">. con decorrenza dalla data </w:t>
      </w:r>
      <w:r w:rsidR="007317E7" w:rsidRPr="00C81ACD">
        <w:rPr>
          <w:rFonts w:asciiTheme="majorHAnsi" w:hAnsiTheme="majorHAnsi" w:cs="Tahoma"/>
          <w:sz w:val="22"/>
          <w:szCs w:val="22"/>
        </w:rPr>
        <w:t xml:space="preserve">di ricevimento della fattura previa </w:t>
      </w:r>
      <w:r w:rsidRPr="00C81ACD">
        <w:rPr>
          <w:rFonts w:asciiTheme="majorHAnsi" w:hAnsiTheme="majorHAnsi" w:cs="Tahoma"/>
          <w:sz w:val="22"/>
          <w:szCs w:val="22"/>
        </w:rPr>
        <w:t>verifica conformità</w:t>
      </w:r>
      <w:r w:rsidR="00EE6E5F" w:rsidRPr="00C81ACD">
        <w:rPr>
          <w:rFonts w:asciiTheme="majorHAnsi" w:hAnsiTheme="majorHAnsi" w:cs="Tahoma"/>
          <w:sz w:val="22"/>
          <w:szCs w:val="22"/>
        </w:rPr>
        <w:t xml:space="preserve"> della fornitura</w:t>
      </w:r>
      <w:r w:rsidRPr="00C81ACD">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lastRenderedPageBreak/>
        <w:t xml:space="preserve">Le fatture dovranno essere intestate alle Aziende che hanno emesso il “Contratto derivato” e che rientrano nel regime di cui all'art. 17ter del DPR 633/72, così come modificato dalla Legge 190/2014 (Split </w:t>
      </w:r>
      <w:proofErr w:type="spellStart"/>
      <w:r w:rsidRPr="00C81ACD">
        <w:rPr>
          <w:rFonts w:asciiTheme="majorHAnsi" w:hAnsiTheme="majorHAnsi" w:cs="Tahoma"/>
          <w:sz w:val="22"/>
          <w:szCs w:val="22"/>
        </w:rPr>
        <w:t>payment</w:t>
      </w:r>
      <w:proofErr w:type="spellEnd"/>
      <w:r w:rsidRPr="00C81ACD">
        <w:rPr>
          <w:rFonts w:asciiTheme="majorHAnsi" w:hAnsiTheme="majorHAnsi" w:cs="Tahoma"/>
          <w:sz w:val="22"/>
          <w:szCs w:val="22"/>
        </w:rPr>
        <w:t>).</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C81ACD" w:rsidRDefault="00F15858" w:rsidP="005D5727">
      <w:pPr>
        <w:contextualSpacing/>
        <w:jc w:val="both"/>
        <w:rPr>
          <w:rFonts w:asciiTheme="majorHAnsi" w:hAnsiTheme="majorHAnsi" w:cs="Tahoma"/>
          <w:sz w:val="22"/>
          <w:szCs w:val="22"/>
        </w:rPr>
      </w:pPr>
    </w:p>
    <w:p w:rsidR="00971A89" w:rsidRPr="00C81ACD" w:rsidRDefault="00971A89" w:rsidP="005D5727">
      <w:pPr>
        <w:contextualSpacing/>
        <w:jc w:val="both"/>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 15</w:t>
      </w:r>
    </w:p>
    <w:p w:rsidR="00F15858" w:rsidRPr="00C81ACD" w:rsidRDefault="00971A89" w:rsidP="005D5727">
      <w:pPr>
        <w:contextualSpacing/>
        <w:jc w:val="center"/>
        <w:rPr>
          <w:rFonts w:asciiTheme="majorHAnsi" w:hAnsiTheme="majorHAnsi" w:cs="Tahoma"/>
          <w:sz w:val="22"/>
          <w:szCs w:val="22"/>
        </w:rPr>
      </w:pPr>
      <w:r w:rsidRPr="00C81ACD">
        <w:rPr>
          <w:rFonts w:asciiTheme="majorHAnsi" w:hAnsiTheme="majorHAnsi" w:cs="Tahoma"/>
          <w:sz w:val="22"/>
          <w:szCs w:val="22"/>
        </w:rPr>
        <w:t>(Tracciabilità</w:t>
      </w:r>
      <w:r w:rsidR="00F15858" w:rsidRPr="00C81ACD">
        <w:rPr>
          <w:rFonts w:asciiTheme="majorHAnsi" w:hAnsiTheme="majorHAnsi" w:cs="Tahoma"/>
          <w:sz w:val="22"/>
          <w:szCs w:val="22"/>
        </w:rPr>
        <w:t xml:space="preserve"> dei flussi finanziari)</w:t>
      </w:r>
    </w:p>
    <w:p w:rsidR="00F15858" w:rsidRPr="00C81ACD" w:rsidRDefault="00F15858" w:rsidP="005D5727">
      <w:pPr>
        <w:contextualSpacing/>
        <w:jc w:val="both"/>
        <w:rPr>
          <w:rFonts w:asciiTheme="majorHAnsi" w:hAnsiTheme="majorHAnsi" w:cs="Tahoma"/>
          <w:sz w:val="22"/>
          <w:szCs w:val="22"/>
        </w:rPr>
      </w:pP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C81ACD" w:rsidRDefault="00F15858" w:rsidP="005D5727">
      <w:pPr>
        <w:contextualSpacing/>
        <w:rPr>
          <w:rFonts w:asciiTheme="majorHAnsi" w:hAnsiTheme="majorHAnsi" w:cs="Tahoma"/>
          <w:sz w:val="22"/>
          <w:szCs w:val="22"/>
        </w:rPr>
      </w:pPr>
    </w:p>
    <w:p w:rsidR="00971A89" w:rsidRPr="00C81ACD" w:rsidRDefault="00971A89" w:rsidP="005D5727">
      <w:pPr>
        <w:contextualSpacing/>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art.16</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(Riservatezza)</w:t>
      </w:r>
    </w:p>
    <w:p w:rsidR="00971A89" w:rsidRPr="00C81ACD" w:rsidRDefault="00971A89" w:rsidP="005D5727">
      <w:pPr>
        <w:contextualSpacing/>
        <w:jc w:val="center"/>
        <w:rPr>
          <w:rFonts w:asciiTheme="majorHAnsi" w:hAnsiTheme="majorHAnsi" w:cs="Tahoma"/>
          <w:sz w:val="22"/>
          <w:szCs w:val="22"/>
        </w:rPr>
      </w:pP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In conformità a quanto previsto dal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xml:space="preserve">. 196/03 e </w:t>
      </w:r>
      <w:proofErr w:type="spellStart"/>
      <w:r w:rsidRPr="00C81ACD">
        <w:rPr>
          <w:rFonts w:asciiTheme="majorHAnsi" w:hAnsiTheme="majorHAnsi" w:cs="Tahoma"/>
          <w:sz w:val="22"/>
          <w:szCs w:val="22"/>
        </w:rPr>
        <w:t>s.m.i.</w:t>
      </w:r>
      <w:proofErr w:type="spellEnd"/>
      <w:r w:rsidRPr="00C81ACD">
        <w:rPr>
          <w:rFonts w:asciiTheme="majorHAnsi" w:hAnsiTheme="majorHAnsi" w:cs="Tahoma"/>
          <w:sz w:val="22"/>
          <w:szCs w:val="22"/>
        </w:rPr>
        <w:t>, i dati che EGAS andr</w:t>
      </w:r>
      <w:r w:rsidR="00971A89" w:rsidRPr="00C81ACD">
        <w:rPr>
          <w:rFonts w:asciiTheme="majorHAnsi" w:hAnsiTheme="majorHAnsi" w:cs="Tahoma"/>
          <w:sz w:val="22"/>
          <w:szCs w:val="22"/>
        </w:rPr>
        <w:t>à</w:t>
      </w:r>
      <w:r w:rsidRPr="00C81ACD">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xml:space="preserve">. 196/03 </w:t>
      </w:r>
      <w:proofErr w:type="spellStart"/>
      <w:r w:rsidRPr="00C81ACD">
        <w:rPr>
          <w:rFonts w:asciiTheme="majorHAnsi" w:hAnsiTheme="majorHAnsi" w:cs="Tahoma"/>
          <w:sz w:val="22"/>
          <w:szCs w:val="22"/>
        </w:rPr>
        <w:t>s.m.i.</w:t>
      </w:r>
      <w:proofErr w:type="spellEnd"/>
      <w:r w:rsidRPr="00C81ACD">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Pr="00C81ACD" w:rsidRDefault="00971A89" w:rsidP="005D5727">
      <w:pPr>
        <w:contextualSpacing/>
        <w:jc w:val="center"/>
        <w:rPr>
          <w:rFonts w:asciiTheme="majorHAnsi" w:hAnsiTheme="majorHAnsi" w:cs="Tahoma"/>
          <w:sz w:val="22"/>
          <w:szCs w:val="22"/>
        </w:rPr>
      </w:pPr>
    </w:p>
    <w:p w:rsidR="00971A89" w:rsidRPr="00C81ACD" w:rsidRDefault="00971A89" w:rsidP="005D5727">
      <w:pPr>
        <w:contextualSpacing/>
        <w:jc w:val="center"/>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 17</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(Controversie)</w:t>
      </w:r>
    </w:p>
    <w:p w:rsidR="00F15858" w:rsidRPr="00C81ACD" w:rsidRDefault="00F15858" w:rsidP="005D5727">
      <w:pPr>
        <w:contextualSpacing/>
        <w:jc w:val="center"/>
        <w:rPr>
          <w:rFonts w:asciiTheme="majorHAnsi" w:hAnsiTheme="majorHAnsi" w:cs="Tahoma"/>
          <w:sz w:val="22"/>
          <w:szCs w:val="22"/>
        </w:rPr>
      </w:pPr>
    </w:p>
    <w:p w:rsidR="00F15858" w:rsidRPr="00C81ACD" w:rsidRDefault="00F15858" w:rsidP="005D5727">
      <w:pPr>
        <w:ind w:right="-1"/>
        <w:contextualSpacing/>
        <w:jc w:val="both"/>
        <w:rPr>
          <w:rFonts w:asciiTheme="majorHAnsi" w:hAnsiTheme="majorHAnsi" w:cs="Tahoma"/>
          <w:sz w:val="22"/>
          <w:szCs w:val="22"/>
        </w:rPr>
      </w:pPr>
      <w:r w:rsidRPr="00C81ACD">
        <w:rPr>
          <w:rFonts w:asciiTheme="majorHAnsi" w:hAnsiTheme="majorHAnsi" w:cs="Tahoma"/>
          <w:sz w:val="22"/>
          <w:szCs w:val="22"/>
        </w:rPr>
        <w:t xml:space="preserve">Per tutte le controversie relative ai rapporti tra il Fornitore e </w:t>
      </w:r>
      <w:r w:rsidR="00971A89" w:rsidRPr="00C81ACD">
        <w:rPr>
          <w:rFonts w:asciiTheme="majorHAnsi" w:hAnsiTheme="majorHAnsi" w:cs="Tahoma"/>
          <w:sz w:val="22"/>
          <w:szCs w:val="22"/>
        </w:rPr>
        <w:t>l’EGAS</w:t>
      </w:r>
      <w:r w:rsidRPr="00C81ACD">
        <w:rPr>
          <w:rFonts w:asciiTheme="majorHAnsi" w:hAnsiTheme="majorHAnsi" w:cs="Tahoma"/>
          <w:sz w:val="22"/>
          <w:szCs w:val="22"/>
        </w:rPr>
        <w:t xml:space="preserve">, sarà competente in via esclusiva il Foro di </w:t>
      </w:r>
      <w:r w:rsidR="00971A89" w:rsidRPr="00C81ACD">
        <w:rPr>
          <w:rFonts w:asciiTheme="majorHAnsi" w:hAnsiTheme="majorHAnsi" w:cs="Tahoma"/>
          <w:sz w:val="22"/>
          <w:szCs w:val="22"/>
        </w:rPr>
        <w:t>Udine</w:t>
      </w:r>
      <w:r w:rsidRPr="00C81ACD">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Pr="00C81ACD" w:rsidRDefault="00971A89" w:rsidP="005D5727">
      <w:pPr>
        <w:ind w:right="-1"/>
        <w:contextualSpacing/>
        <w:jc w:val="both"/>
        <w:rPr>
          <w:rFonts w:asciiTheme="majorHAnsi" w:hAnsiTheme="majorHAnsi" w:cs="Tahoma"/>
          <w:sz w:val="22"/>
          <w:szCs w:val="22"/>
        </w:rPr>
      </w:pPr>
    </w:p>
    <w:p w:rsidR="00971A89" w:rsidRPr="00C81ACD" w:rsidRDefault="00971A89" w:rsidP="005D5727">
      <w:pPr>
        <w:ind w:right="-1"/>
        <w:contextualSpacing/>
        <w:jc w:val="both"/>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 xml:space="preserve">art. </w:t>
      </w:r>
      <w:r w:rsidR="00D078CA" w:rsidRPr="00C81ACD">
        <w:rPr>
          <w:rFonts w:asciiTheme="majorHAnsi" w:hAnsiTheme="majorHAnsi" w:cs="Tahoma"/>
          <w:sz w:val="22"/>
          <w:szCs w:val="22"/>
        </w:rPr>
        <w:t>19</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(Informativa sul trattamento dei dati)</w:t>
      </w:r>
    </w:p>
    <w:p w:rsidR="00F15858" w:rsidRPr="00C81ACD" w:rsidRDefault="00F15858" w:rsidP="005D5727">
      <w:pPr>
        <w:contextualSpacing/>
        <w:jc w:val="both"/>
        <w:rPr>
          <w:rFonts w:asciiTheme="majorHAnsi" w:hAnsiTheme="majorHAnsi" w:cs="Tahoma"/>
          <w:sz w:val="22"/>
          <w:szCs w:val="22"/>
        </w:rPr>
      </w:pP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Gli adempimenti previsti dal D.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 xml:space="preserve">. 196/2003 e </w:t>
      </w:r>
      <w:proofErr w:type="spellStart"/>
      <w:r w:rsidRPr="00C81ACD">
        <w:rPr>
          <w:rFonts w:asciiTheme="majorHAnsi" w:hAnsiTheme="majorHAnsi" w:cs="Tahoma"/>
          <w:sz w:val="22"/>
          <w:szCs w:val="22"/>
        </w:rPr>
        <w:t>s.m.i.</w:t>
      </w:r>
      <w:proofErr w:type="spellEnd"/>
      <w:r w:rsidRPr="00C81ACD">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Pr="00C81ACD" w:rsidRDefault="00F91147" w:rsidP="005D5727">
      <w:pPr>
        <w:contextualSpacing/>
        <w:jc w:val="center"/>
        <w:rPr>
          <w:rFonts w:asciiTheme="majorHAnsi" w:hAnsiTheme="majorHAnsi" w:cs="Tahoma"/>
          <w:sz w:val="22"/>
          <w:szCs w:val="22"/>
        </w:rPr>
      </w:pPr>
    </w:p>
    <w:p w:rsidR="00F91147" w:rsidRPr="00C81ACD" w:rsidRDefault="00F91147" w:rsidP="005D5727">
      <w:pPr>
        <w:contextualSpacing/>
        <w:jc w:val="center"/>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 2</w:t>
      </w:r>
      <w:r w:rsidR="00D078CA" w:rsidRPr="00C81ACD">
        <w:rPr>
          <w:rFonts w:asciiTheme="majorHAnsi" w:hAnsiTheme="majorHAnsi" w:cs="Tahoma"/>
          <w:sz w:val="22"/>
          <w:szCs w:val="22"/>
        </w:rPr>
        <w:t>0</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(Spese contrattuali)</w:t>
      </w:r>
    </w:p>
    <w:p w:rsidR="00F15858" w:rsidRPr="00C81ACD" w:rsidRDefault="00F15858" w:rsidP="005D5727">
      <w:pPr>
        <w:contextualSpacing/>
        <w:jc w:val="both"/>
        <w:rPr>
          <w:rFonts w:asciiTheme="majorHAnsi" w:hAnsiTheme="majorHAnsi" w:cs="Tahoma"/>
          <w:sz w:val="22"/>
          <w:szCs w:val="22"/>
        </w:rPr>
      </w:pPr>
    </w:p>
    <w:p w:rsidR="00F91147" w:rsidRPr="00C81ACD" w:rsidRDefault="00F91147" w:rsidP="005D5727">
      <w:pPr>
        <w:contextualSpacing/>
        <w:jc w:val="both"/>
        <w:rPr>
          <w:rFonts w:asciiTheme="majorHAnsi" w:hAnsiTheme="majorHAnsi" w:cs="Tahoma"/>
          <w:sz w:val="22"/>
          <w:szCs w:val="22"/>
        </w:rPr>
      </w:pPr>
      <w:r w:rsidRPr="00C81ACD">
        <w:rPr>
          <w:rFonts w:asciiTheme="majorHAnsi" w:hAnsiTheme="majorHAnsi" w:cs="Tahoma"/>
          <w:color w:val="000000"/>
          <w:sz w:val="22"/>
          <w:szCs w:val="22"/>
        </w:rPr>
        <w:t>La convenzione verrà stipulata ai sensi di quanto previsto dall'art.32, comma 14 del D.</w:t>
      </w:r>
      <w:r w:rsidRPr="00C81ACD">
        <w:rPr>
          <w:rFonts w:asciiTheme="majorHAnsi" w:hAnsiTheme="majorHAnsi" w:cs="Tahoma"/>
          <w:sz w:val="22"/>
          <w:szCs w:val="22"/>
        </w:rPr>
        <w:t xml:space="preserve"> </w:t>
      </w:r>
      <w:proofErr w:type="spellStart"/>
      <w:r w:rsidRPr="00C81ACD">
        <w:rPr>
          <w:rFonts w:asciiTheme="majorHAnsi" w:hAnsiTheme="majorHAnsi" w:cs="Tahoma"/>
          <w:sz w:val="22"/>
          <w:szCs w:val="22"/>
        </w:rPr>
        <w:t>Lgs</w:t>
      </w:r>
      <w:proofErr w:type="spellEnd"/>
      <w:r w:rsidRPr="00C81ACD">
        <w:rPr>
          <w:rFonts w:asciiTheme="majorHAnsi" w:hAnsiTheme="majorHAnsi" w:cs="Tahoma"/>
          <w:sz w:val="22"/>
          <w:szCs w:val="22"/>
        </w:rPr>
        <w:t>.</w:t>
      </w:r>
      <w:r w:rsidRPr="00C81ACD">
        <w:rPr>
          <w:rFonts w:asciiTheme="majorHAnsi" w:hAnsiTheme="majorHAnsi" w:cs="Tahoma"/>
          <w:color w:val="000000"/>
          <w:sz w:val="22"/>
          <w:szCs w:val="22"/>
        </w:rPr>
        <w:t xml:space="preserve"> n. 50/2016 con firma digitale.</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Tutte le spese riguardanti il contratto, imposta di registro, imposta di bollo, bolli di quietanza e simili, come ogni altra spesa inerente e conseguente al contratto, sono ad esclusivo carico della ditta </w:t>
      </w:r>
      <w:r w:rsidRPr="00C81ACD">
        <w:rPr>
          <w:rFonts w:asciiTheme="majorHAnsi" w:hAnsiTheme="majorHAnsi" w:cs="Tahoma"/>
          <w:sz w:val="22"/>
          <w:szCs w:val="22"/>
        </w:rPr>
        <w:lastRenderedPageBreak/>
        <w:t>aggiudicataria. L’imposta sul valore aggiunto deve intendersi a carico delle singole Aziende del servizio sanitario regionale, secondo le vigenti disposizioni fiscali.</w:t>
      </w:r>
    </w:p>
    <w:p w:rsidR="00F15858" w:rsidRPr="00C81ACD" w:rsidRDefault="00F15858" w:rsidP="005D5727">
      <w:pPr>
        <w:contextualSpacing/>
        <w:jc w:val="both"/>
        <w:rPr>
          <w:rFonts w:asciiTheme="majorHAnsi" w:hAnsiTheme="majorHAnsi" w:cs="Tahoma"/>
          <w:sz w:val="22"/>
          <w:szCs w:val="22"/>
        </w:rPr>
      </w:pPr>
    </w:p>
    <w:p w:rsidR="00971A89" w:rsidRPr="00C81ACD" w:rsidRDefault="00971A89" w:rsidP="005D5727">
      <w:pPr>
        <w:contextualSpacing/>
        <w:jc w:val="both"/>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 2</w:t>
      </w:r>
      <w:r w:rsidR="00D078CA" w:rsidRPr="00C81ACD">
        <w:rPr>
          <w:rFonts w:asciiTheme="majorHAnsi" w:hAnsiTheme="majorHAnsi" w:cs="Tahoma"/>
          <w:sz w:val="22"/>
          <w:szCs w:val="22"/>
        </w:rPr>
        <w:t>1</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(Rinvio ad altre norme)</w:t>
      </w:r>
    </w:p>
    <w:p w:rsidR="00F15858" w:rsidRPr="00C81ACD" w:rsidRDefault="00F15858" w:rsidP="005D5727">
      <w:pPr>
        <w:contextualSpacing/>
        <w:jc w:val="both"/>
        <w:rPr>
          <w:rFonts w:asciiTheme="majorHAnsi" w:hAnsiTheme="majorHAnsi" w:cs="Tahoma"/>
          <w:sz w:val="22"/>
          <w:szCs w:val="22"/>
        </w:rPr>
      </w:pP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Pr="00C81ACD" w:rsidRDefault="00F15858" w:rsidP="005D5727">
      <w:pPr>
        <w:contextualSpacing/>
        <w:rPr>
          <w:rFonts w:asciiTheme="majorHAnsi" w:eastAsia="SimSun" w:hAnsiTheme="majorHAnsi" w:cs="Tahoma"/>
          <w:b/>
          <w:bCs/>
          <w:sz w:val="22"/>
          <w:szCs w:val="22"/>
          <w:u w:val="single"/>
        </w:rPr>
      </w:pPr>
    </w:p>
    <w:p w:rsidR="00971A89" w:rsidRPr="00C81ACD" w:rsidRDefault="00971A89" w:rsidP="005D5727">
      <w:pPr>
        <w:contextualSpacing/>
        <w:rPr>
          <w:rFonts w:asciiTheme="majorHAnsi" w:eastAsia="SimSun" w:hAnsiTheme="majorHAnsi" w:cs="Tahoma"/>
          <w:b/>
          <w:bCs/>
          <w:sz w:val="22"/>
          <w:szCs w:val="22"/>
          <w:u w:val="single"/>
        </w:rPr>
      </w:pPr>
    </w:p>
    <w:p w:rsidR="00F15858" w:rsidRPr="00C81ACD" w:rsidRDefault="00D078CA" w:rsidP="005D5727">
      <w:pPr>
        <w:contextualSpacing/>
        <w:jc w:val="center"/>
        <w:rPr>
          <w:rFonts w:asciiTheme="majorHAnsi" w:hAnsiTheme="majorHAnsi" w:cs="Tahoma"/>
          <w:sz w:val="22"/>
          <w:szCs w:val="22"/>
        </w:rPr>
      </w:pPr>
      <w:r w:rsidRPr="00C81ACD">
        <w:rPr>
          <w:rFonts w:asciiTheme="majorHAnsi" w:hAnsiTheme="majorHAnsi" w:cs="Tahoma"/>
          <w:sz w:val="22"/>
          <w:szCs w:val="22"/>
        </w:rPr>
        <w:t>art. 22</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(Stipula della Convenzione)</w:t>
      </w:r>
      <w:r w:rsidR="00971A89" w:rsidRPr="00C81ACD">
        <w:rPr>
          <w:rFonts w:asciiTheme="majorHAnsi" w:hAnsiTheme="majorHAnsi" w:cs="Tahoma"/>
          <w:sz w:val="22"/>
          <w:szCs w:val="22"/>
        </w:rPr>
        <w:t xml:space="preserve"> </w:t>
      </w:r>
    </w:p>
    <w:p w:rsidR="00F15858" w:rsidRPr="00C81ACD" w:rsidRDefault="00F15858" w:rsidP="005D5727">
      <w:pPr>
        <w:contextualSpacing/>
        <w:jc w:val="center"/>
        <w:rPr>
          <w:rFonts w:asciiTheme="majorHAnsi" w:hAnsiTheme="majorHAnsi" w:cs="Tahoma"/>
          <w:sz w:val="22"/>
          <w:szCs w:val="22"/>
        </w:rPr>
      </w:pP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Per la stipula della Convenzione l’aggiudicatario sarà tenuto a presentare </w:t>
      </w:r>
      <w:r w:rsidR="00C364BA" w:rsidRPr="00C81ACD">
        <w:rPr>
          <w:rFonts w:asciiTheme="majorHAnsi" w:hAnsiTheme="majorHAnsi" w:cs="Tahoma"/>
          <w:sz w:val="22"/>
          <w:szCs w:val="22"/>
        </w:rPr>
        <w:t xml:space="preserve">all’EGAS </w:t>
      </w:r>
      <w:r w:rsidR="00971A89" w:rsidRPr="00C81ACD">
        <w:rPr>
          <w:rFonts w:asciiTheme="majorHAnsi" w:hAnsiTheme="majorHAnsi" w:cs="Tahoma"/>
          <w:sz w:val="22"/>
          <w:szCs w:val="22"/>
        </w:rPr>
        <w:t>l</w:t>
      </w:r>
      <w:r w:rsidRPr="00C81ACD">
        <w:rPr>
          <w:rFonts w:asciiTheme="majorHAnsi" w:hAnsiTheme="majorHAnsi" w:cs="Tahoma"/>
          <w:sz w:val="22"/>
          <w:szCs w:val="22"/>
        </w:rPr>
        <w:t>a seguente documentazione:</w:t>
      </w:r>
    </w:p>
    <w:p w:rsidR="00F15858" w:rsidRPr="00C81ACD" w:rsidRDefault="00F15858" w:rsidP="00334EF3">
      <w:pPr>
        <w:numPr>
          <w:ilvl w:val="0"/>
          <w:numId w:val="2"/>
        </w:numPr>
        <w:contextualSpacing/>
        <w:jc w:val="both"/>
        <w:rPr>
          <w:rFonts w:asciiTheme="majorHAnsi" w:hAnsiTheme="majorHAnsi" w:cs="Tahoma"/>
          <w:sz w:val="22"/>
          <w:szCs w:val="22"/>
        </w:rPr>
      </w:pPr>
      <w:r w:rsidRPr="00C81ACD">
        <w:rPr>
          <w:rFonts w:asciiTheme="majorHAnsi" w:hAnsiTheme="majorHAnsi" w:cs="Tahoma"/>
          <w:sz w:val="22"/>
          <w:szCs w:val="22"/>
        </w:rPr>
        <w:t>documento che attesti la costituzione della garanzia definitiva;</w:t>
      </w:r>
    </w:p>
    <w:p w:rsidR="00F15858" w:rsidRPr="00C81ACD" w:rsidRDefault="00F15858" w:rsidP="00334EF3">
      <w:pPr>
        <w:numPr>
          <w:ilvl w:val="0"/>
          <w:numId w:val="2"/>
        </w:numPr>
        <w:contextualSpacing/>
        <w:jc w:val="both"/>
        <w:rPr>
          <w:rFonts w:asciiTheme="majorHAnsi" w:hAnsiTheme="majorHAnsi" w:cs="Tahoma"/>
          <w:sz w:val="22"/>
          <w:szCs w:val="22"/>
        </w:rPr>
      </w:pPr>
      <w:r w:rsidRPr="00C81ACD">
        <w:rPr>
          <w:rFonts w:asciiTheme="majorHAnsi" w:hAnsiTheme="majorHAnsi" w:cs="Tahoma"/>
          <w:sz w:val="22"/>
          <w:szCs w:val="22"/>
        </w:rPr>
        <w:t>atto notarile di costituzione del RTI (in caso di aggiudicazione in favore di un raggruppamento);</w:t>
      </w:r>
    </w:p>
    <w:p w:rsidR="00F15858" w:rsidRPr="00C81ACD" w:rsidRDefault="00F15858" w:rsidP="00334EF3">
      <w:pPr>
        <w:numPr>
          <w:ilvl w:val="0"/>
          <w:numId w:val="2"/>
        </w:numPr>
        <w:contextualSpacing/>
        <w:jc w:val="both"/>
        <w:rPr>
          <w:rFonts w:asciiTheme="majorHAnsi" w:hAnsiTheme="majorHAnsi" w:cs="Tahoma"/>
          <w:sz w:val="22"/>
          <w:szCs w:val="22"/>
        </w:rPr>
      </w:pPr>
      <w:r w:rsidRPr="00C81ACD">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Pr="00C81ACD" w:rsidRDefault="00F15858" w:rsidP="005D5727">
      <w:pPr>
        <w:contextualSpacing/>
        <w:jc w:val="both"/>
        <w:rPr>
          <w:rFonts w:asciiTheme="majorHAnsi" w:hAnsiTheme="majorHAnsi" w:cs="Tahoma"/>
          <w:sz w:val="22"/>
          <w:szCs w:val="22"/>
        </w:rPr>
      </w:pPr>
    </w:p>
    <w:p w:rsidR="00971A89" w:rsidRPr="00C81ACD" w:rsidRDefault="00971A89" w:rsidP="005D5727">
      <w:pPr>
        <w:contextualSpacing/>
        <w:jc w:val="both"/>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 2</w:t>
      </w:r>
      <w:r w:rsidR="00D078CA" w:rsidRPr="00C81ACD">
        <w:rPr>
          <w:rFonts w:asciiTheme="majorHAnsi" w:hAnsiTheme="majorHAnsi" w:cs="Tahoma"/>
          <w:sz w:val="22"/>
          <w:szCs w:val="22"/>
        </w:rPr>
        <w:t>3</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(Reportistica e monitoraggio della Convenzione)</w:t>
      </w:r>
    </w:p>
    <w:p w:rsidR="00971A89" w:rsidRPr="00C81ACD" w:rsidRDefault="00971A89" w:rsidP="005D5727">
      <w:pPr>
        <w:contextualSpacing/>
        <w:jc w:val="center"/>
        <w:rPr>
          <w:rFonts w:asciiTheme="majorHAnsi" w:hAnsiTheme="majorHAnsi" w:cs="Tahoma"/>
          <w:sz w:val="22"/>
          <w:szCs w:val="22"/>
        </w:rPr>
      </w:pP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sidRPr="00C81ACD">
        <w:rPr>
          <w:rFonts w:asciiTheme="majorHAnsi" w:hAnsiTheme="majorHAnsi" w:cs="Tahoma"/>
          <w:sz w:val="22"/>
          <w:szCs w:val="22"/>
        </w:rPr>
        <w:t>G</w:t>
      </w:r>
      <w:r w:rsidRPr="00C81ACD">
        <w:rPr>
          <w:rFonts w:asciiTheme="majorHAnsi" w:hAnsiTheme="majorHAnsi" w:cs="Tahoma"/>
          <w:sz w:val="22"/>
          <w:szCs w:val="22"/>
        </w:rPr>
        <w:t>”).</w:t>
      </w: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Tali dati dovranno essere inviati all’indirizzo di posta elettronica: </w:t>
      </w:r>
      <w:hyperlink r:id="rId14" w:history="1">
        <w:r w:rsidRPr="00C81ACD">
          <w:rPr>
            <w:rFonts w:asciiTheme="majorHAnsi" w:hAnsiTheme="majorHAnsi"/>
            <w:sz w:val="22"/>
            <w:szCs w:val="22"/>
          </w:rPr>
          <w:t>segreteria@egas.sanita.fvg.it</w:t>
        </w:r>
      </w:hyperlink>
      <w:r w:rsidRPr="00C81ACD">
        <w:rPr>
          <w:rFonts w:asciiTheme="majorHAnsi" w:hAnsiTheme="majorHAnsi" w:cs="Tahoma"/>
          <w:sz w:val="22"/>
          <w:szCs w:val="22"/>
        </w:rPr>
        <w:t xml:space="preserve"> con oggetto: “report convenzione gara ID_______”. </w:t>
      </w: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 trimestre </w:t>
      </w:r>
      <w:r w:rsidRPr="00C81ACD">
        <w:rPr>
          <w:rFonts w:asciiTheme="majorHAnsi" w:hAnsiTheme="majorHAnsi" w:cs="Tahoma"/>
          <w:sz w:val="22"/>
          <w:szCs w:val="22"/>
        </w:rPr>
        <w:tab/>
        <w:t xml:space="preserve">= </w:t>
      </w:r>
      <w:r w:rsidRPr="00C81ACD">
        <w:rPr>
          <w:rFonts w:asciiTheme="majorHAnsi" w:hAnsiTheme="majorHAnsi" w:cs="Tahoma"/>
          <w:sz w:val="22"/>
          <w:szCs w:val="22"/>
        </w:rPr>
        <w:tab/>
        <w:t>dati gennaio &gt; marzo</w:t>
      </w: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II trimestre </w:t>
      </w:r>
      <w:r w:rsidRPr="00C81ACD">
        <w:rPr>
          <w:rFonts w:asciiTheme="majorHAnsi" w:hAnsiTheme="majorHAnsi" w:cs="Tahoma"/>
          <w:sz w:val="22"/>
          <w:szCs w:val="22"/>
        </w:rPr>
        <w:tab/>
        <w:t xml:space="preserve">= </w:t>
      </w:r>
      <w:r w:rsidRPr="00C81ACD">
        <w:rPr>
          <w:rFonts w:asciiTheme="majorHAnsi" w:hAnsiTheme="majorHAnsi" w:cs="Tahoma"/>
          <w:sz w:val="22"/>
          <w:szCs w:val="22"/>
        </w:rPr>
        <w:tab/>
        <w:t>dati aprile &gt; giugno</w:t>
      </w: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II trimestre </w:t>
      </w:r>
      <w:r w:rsidRPr="00C81ACD">
        <w:rPr>
          <w:rFonts w:asciiTheme="majorHAnsi" w:hAnsiTheme="majorHAnsi" w:cs="Tahoma"/>
          <w:sz w:val="22"/>
          <w:szCs w:val="22"/>
        </w:rPr>
        <w:tab/>
        <w:t xml:space="preserve">= </w:t>
      </w:r>
      <w:r w:rsidRPr="00C81ACD">
        <w:rPr>
          <w:rFonts w:asciiTheme="majorHAnsi" w:hAnsiTheme="majorHAnsi" w:cs="Tahoma"/>
          <w:sz w:val="22"/>
          <w:szCs w:val="22"/>
        </w:rPr>
        <w:tab/>
        <w:t xml:space="preserve">dati luglio &gt; settembre </w:t>
      </w: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III trimestre </w:t>
      </w:r>
      <w:r w:rsidRPr="00C81ACD">
        <w:rPr>
          <w:rFonts w:asciiTheme="majorHAnsi" w:hAnsiTheme="majorHAnsi" w:cs="Tahoma"/>
          <w:sz w:val="22"/>
          <w:szCs w:val="22"/>
        </w:rPr>
        <w:tab/>
        <w:t xml:space="preserve">= </w:t>
      </w:r>
      <w:r w:rsidRPr="00C81ACD">
        <w:rPr>
          <w:rFonts w:asciiTheme="majorHAnsi" w:hAnsiTheme="majorHAnsi" w:cs="Tahoma"/>
          <w:sz w:val="22"/>
          <w:szCs w:val="22"/>
        </w:rPr>
        <w:tab/>
        <w:t>dati ottobre &gt; dicembre</w:t>
      </w:r>
    </w:p>
    <w:p w:rsidR="00F15858"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Pr="00C81ACD" w:rsidRDefault="00F862A0" w:rsidP="005D5727">
      <w:pPr>
        <w:contextualSpacing/>
        <w:jc w:val="center"/>
        <w:rPr>
          <w:rFonts w:asciiTheme="majorHAnsi" w:hAnsiTheme="majorHAnsi" w:cs="Tahoma"/>
          <w:sz w:val="22"/>
          <w:szCs w:val="22"/>
        </w:rPr>
      </w:pPr>
    </w:p>
    <w:p w:rsidR="00971A89" w:rsidRPr="00C81ACD" w:rsidRDefault="00971A89" w:rsidP="005D5727">
      <w:pPr>
        <w:contextualSpacing/>
        <w:jc w:val="center"/>
        <w:rPr>
          <w:rFonts w:asciiTheme="majorHAnsi" w:hAnsiTheme="majorHAnsi" w:cs="Tahoma"/>
          <w:sz w:val="22"/>
          <w:szCs w:val="22"/>
        </w:rPr>
      </w:pP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art. 2</w:t>
      </w:r>
      <w:r w:rsidR="00D078CA" w:rsidRPr="00C81ACD">
        <w:rPr>
          <w:rFonts w:asciiTheme="majorHAnsi" w:hAnsiTheme="majorHAnsi" w:cs="Tahoma"/>
          <w:sz w:val="22"/>
          <w:szCs w:val="22"/>
        </w:rPr>
        <w:t>4</w:t>
      </w:r>
    </w:p>
    <w:p w:rsidR="00F15858" w:rsidRPr="00C81ACD" w:rsidRDefault="00F15858" w:rsidP="005D5727">
      <w:pPr>
        <w:contextualSpacing/>
        <w:jc w:val="center"/>
        <w:rPr>
          <w:rFonts w:asciiTheme="majorHAnsi" w:hAnsiTheme="majorHAnsi" w:cs="Tahoma"/>
          <w:sz w:val="22"/>
          <w:szCs w:val="22"/>
        </w:rPr>
      </w:pPr>
      <w:r w:rsidRPr="00C81ACD">
        <w:rPr>
          <w:rFonts w:asciiTheme="majorHAnsi" w:hAnsiTheme="majorHAnsi" w:cs="Tahoma"/>
          <w:sz w:val="22"/>
          <w:szCs w:val="22"/>
        </w:rPr>
        <w:t>(Clausola finale)</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C81ACD" w:rsidRDefault="00F15858" w:rsidP="005D5727">
      <w:pPr>
        <w:contextualSpacing/>
        <w:jc w:val="both"/>
        <w:rPr>
          <w:rFonts w:asciiTheme="majorHAnsi" w:hAnsiTheme="majorHAnsi" w:cs="Tahoma"/>
          <w:sz w:val="22"/>
          <w:szCs w:val="22"/>
        </w:rPr>
      </w:pPr>
      <w:r w:rsidRPr="00C81ACD">
        <w:rPr>
          <w:rFonts w:asciiTheme="majorHAnsi" w:hAnsiTheme="majorHAnsi" w:cs="Tahoma"/>
          <w:sz w:val="22"/>
          <w:szCs w:val="22"/>
        </w:rPr>
        <w:lastRenderedPageBreak/>
        <w:t xml:space="preserve">Qualsiasi omissione o ritardo nella richiesta di adempimento della Convenzione o dei singoli “Contratti derivati” (o di parte di essi) da parte </w:t>
      </w:r>
      <w:r w:rsidR="00971A89" w:rsidRPr="00C81ACD">
        <w:rPr>
          <w:rFonts w:asciiTheme="majorHAnsi" w:hAnsiTheme="majorHAnsi" w:cs="Tahoma"/>
          <w:sz w:val="22"/>
          <w:szCs w:val="22"/>
        </w:rPr>
        <w:t xml:space="preserve">dell’EGAS </w:t>
      </w:r>
      <w:r w:rsidRPr="00C81ACD">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Pr="00C81ACD" w:rsidRDefault="00F15858" w:rsidP="005D5727">
      <w:pPr>
        <w:ind w:left="1080"/>
        <w:contextualSpacing/>
        <w:jc w:val="both"/>
        <w:rPr>
          <w:rFonts w:asciiTheme="majorHAnsi" w:hAnsiTheme="majorHAnsi" w:cs="Tahoma"/>
          <w:sz w:val="22"/>
          <w:szCs w:val="22"/>
          <w:highlight w:val="cyan"/>
        </w:rPr>
      </w:pPr>
    </w:p>
    <w:p w:rsidR="00971A89" w:rsidRPr="00C81ACD" w:rsidRDefault="00971A89" w:rsidP="005D5727">
      <w:pPr>
        <w:ind w:left="1080"/>
        <w:contextualSpacing/>
        <w:jc w:val="both"/>
        <w:rPr>
          <w:rFonts w:asciiTheme="majorHAnsi" w:hAnsiTheme="majorHAnsi" w:cs="Tahoma"/>
          <w:sz w:val="22"/>
          <w:szCs w:val="22"/>
          <w:highlight w:val="cyan"/>
        </w:rPr>
      </w:pPr>
    </w:p>
    <w:p w:rsidR="00F15858" w:rsidRPr="00C81ACD" w:rsidRDefault="00F15858" w:rsidP="005D5727">
      <w:pPr>
        <w:contextualSpacing/>
        <w:jc w:val="both"/>
        <w:rPr>
          <w:rFonts w:asciiTheme="majorHAnsi" w:hAnsiTheme="majorHAnsi" w:cs="Tahoma"/>
          <w:b/>
          <w:sz w:val="22"/>
          <w:szCs w:val="22"/>
          <w:u w:val="single"/>
        </w:rPr>
      </w:pPr>
      <w:r w:rsidRPr="00C81ACD">
        <w:rPr>
          <w:rFonts w:asciiTheme="majorHAnsi" w:hAnsiTheme="majorHAnsi" w:cs="Tahoma"/>
          <w:b/>
          <w:sz w:val="22"/>
          <w:szCs w:val="22"/>
          <w:u w:val="single"/>
        </w:rPr>
        <w:t>Allegati allo Schema di Convenzione:</w:t>
      </w:r>
    </w:p>
    <w:p w:rsidR="00F15858" w:rsidRPr="00C81ACD" w:rsidRDefault="00F15858" w:rsidP="00334EF3">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C81ACD">
        <w:rPr>
          <w:rFonts w:asciiTheme="majorHAnsi" w:hAnsiTheme="majorHAnsi" w:cs="Tahoma"/>
          <w:sz w:val="22"/>
          <w:szCs w:val="22"/>
        </w:rPr>
        <w:t>Fac</w:t>
      </w:r>
      <w:proofErr w:type="spellEnd"/>
      <w:r w:rsidRPr="00C81ACD">
        <w:rPr>
          <w:rFonts w:asciiTheme="majorHAnsi" w:hAnsiTheme="majorHAnsi" w:cs="Tahoma"/>
          <w:sz w:val="22"/>
          <w:szCs w:val="22"/>
        </w:rPr>
        <w:t xml:space="preserve"> simile “Allegato </w:t>
      </w:r>
      <w:r w:rsidR="00971A89" w:rsidRPr="00C81ACD">
        <w:rPr>
          <w:rFonts w:asciiTheme="majorHAnsi" w:hAnsiTheme="majorHAnsi" w:cs="Tahoma"/>
          <w:sz w:val="22"/>
          <w:szCs w:val="22"/>
        </w:rPr>
        <w:t>F</w:t>
      </w:r>
      <w:r w:rsidRPr="00C81ACD">
        <w:rPr>
          <w:rFonts w:asciiTheme="majorHAnsi" w:hAnsiTheme="majorHAnsi" w:cs="Tahoma"/>
          <w:sz w:val="22"/>
          <w:szCs w:val="22"/>
        </w:rPr>
        <w:t>”: contratto derivato</w:t>
      </w:r>
    </w:p>
    <w:p w:rsidR="00F15858" w:rsidRPr="00C81ACD" w:rsidRDefault="00F15858" w:rsidP="00334EF3">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C81ACD">
        <w:rPr>
          <w:rFonts w:asciiTheme="majorHAnsi" w:hAnsiTheme="majorHAnsi" w:cs="Tahoma"/>
          <w:sz w:val="22"/>
          <w:szCs w:val="22"/>
        </w:rPr>
        <w:t>Fac</w:t>
      </w:r>
      <w:proofErr w:type="spellEnd"/>
      <w:r w:rsidRPr="00C81ACD">
        <w:rPr>
          <w:rFonts w:asciiTheme="majorHAnsi" w:hAnsiTheme="majorHAnsi" w:cs="Tahoma"/>
          <w:sz w:val="22"/>
          <w:szCs w:val="22"/>
        </w:rPr>
        <w:t xml:space="preserve"> simile “Allegato </w:t>
      </w:r>
      <w:r w:rsidR="00971A89" w:rsidRPr="00C81ACD">
        <w:rPr>
          <w:rFonts w:asciiTheme="majorHAnsi" w:hAnsiTheme="majorHAnsi" w:cs="Tahoma"/>
          <w:sz w:val="22"/>
          <w:szCs w:val="22"/>
        </w:rPr>
        <w:t>G</w:t>
      </w:r>
      <w:r w:rsidRPr="00C81ACD">
        <w:rPr>
          <w:rFonts w:asciiTheme="majorHAnsi" w:hAnsiTheme="majorHAnsi" w:cs="Tahoma"/>
          <w:sz w:val="22"/>
          <w:szCs w:val="22"/>
        </w:rPr>
        <w:t>”: report monitoraggio convenzione</w:t>
      </w:r>
    </w:p>
    <w:p w:rsidR="00F15858" w:rsidRPr="00C81ACD" w:rsidRDefault="00F15858" w:rsidP="005D5727">
      <w:pPr>
        <w:contextualSpacing/>
        <w:rPr>
          <w:rFonts w:asciiTheme="majorHAnsi" w:hAnsiTheme="majorHAnsi"/>
          <w:sz w:val="22"/>
          <w:szCs w:val="22"/>
        </w:rPr>
      </w:pPr>
    </w:p>
    <w:p w:rsidR="00F15858" w:rsidRPr="00C81ACD" w:rsidRDefault="00F15858" w:rsidP="005D5727">
      <w:pPr>
        <w:spacing w:after="200"/>
        <w:contextualSpacing/>
        <w:rPr>
          <w:rFonts w:asciiTheme="majorHAnsi" w:hAnsiTheme="majorHAnsi" w:cs="Tahoma"/>
          <w:sz w:val="22"/>
          <w:szCs w:val="22"/>
        </w:rPr>
      </w:pPr>
    </w:p>
    <w:p w:rsidR="00EB330D" w:rsidRPr="00C81ACD" w:rsidRDefault="00EB330D" w:rsidP="005D5727">
      <w:pPr>
        <w:spacing w:after="200"/>
        <w:contextualSpacing/>
        <w:rPr>
          <w:rFonts w:asciiTheme="majorHAnsi" w:hAnsiTheme="majorHAnsi" w:cs="Tahoma"/>
          <w:sz w:val="22"/>
          <w:szCs w:val="22"/>
        </w:rPr>
      </w:pPr>
    </w:p>
    <w:p w:rsidR="00F877F3" w:rsidRPr="00C81ACD" w:rsidRDefault="00F877F3">
      <w:pPr>
        <w:spacing w:after="200" w:line="276" w:lineRule="auto"/>
        <w:rPr>
          <w:rFonts w:asciiTheme="majorHAnsi" w:hAnsiTheme="majorHAnsi" w:cs="Tahoma"/>
          <w:sz w:val="22"/>
          <w:szCs w:val="22"/>
        </w:rPr>
      </w:pPr>
      <w:r w:rsidRPr="00C81ACD">
        <w:rPr>
          <w:rFonts w:asciiTheme="majorHAnsi" w:hAnsiTheme="majorHAnsi" w:cs="Tahoma"/>
          <w:sz w:val="22"/>
          <w:szCs w:val="22"/>
        </w:rPr>
        <w:br w:type="page"/>
      </w:r>
    </w:p>
    <w:p w:rsidR="00971A89" w:rsidRPr="00C81ACD" w:rsidRDefault="00971A89" w:rsidP="005D5727">
      <w:pPr>
        <w:spacing w:after="200"/>
        <w:contextualSpacing/>
        <w:rPr>
          <w:rFonts w:asciiTheme="majorHAnsi" w:hAnsiTheme="majorHAnsi" w:cs="Tahoma"/>
          <w:sz w:val="22"/>
          <w:szCs w:val="22"/>
        </w:rPr>
      </w:pPr>
    </w:p>
    <w:p w:rsidR="00EB330D" w:rsidRPr="00C81ACD" w:rsidRDefault="00EB330D" w:rsidP="005D5727">
      <w:pPr>
        <w:spacing w:after="200"/>
        <w:contextualSpacing/>
        <w:rPr>
          <w:rFonts w:asciiTheme="majorHAnsi" w:hAnsiTheme="majorHAnsi" w:cs="Tahoma"/>
          <w:sz w:val="22"/>
          <w:szCs w:val="22"/>
        </w:rPr>
      </w:pPr>
    </w:p>
    <w:p w:rsidR="00F862A0" w:rsidRPr="00C81ACD"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C81ACD">
        <w:rPr>
          <w:rFonts w:asciiTheme="majorHAnsi" w:hAnsiTheme="majorHAnsi" w:cs="Tahoma"/>
          <w:b/>
          <w:sz w:val="22"/>
          <w:szCs w:val="22"/>
        </w:rPr>
        <w:t xml:space="preserve">FAC-SIMILE “Allegato </w:t>
      </w:r>
      <w:r w:rsidR="00971A89" w:rsidRPr="00C81ACD">
        <w:rPr>
          <w:rFonts w:asciiTheme="majorHAnsi" w:hAnsiTheme="majorHAnsi" w:cs="Tahoma"/>
          <w:b/>
          <w:sz w:val="22"/>
          <w:szCs w:val="22"/>
        </w:rPr>
        <w:t>F</w:t>
      </w:r>
      <w:r w:rsidRPr="00C81ACD">
        <w:rPr>
          <w:rFonts w:asciiTheme="majorHAnsi" w:hAnsiTheme="majorHAnsi" w:cs="Tahoma"/>
          <w:b/>
          <w:sz w:val="22"/>
          <w:szCs w:val="22"/>
        </w:rPr>
        <w:t>”: Contratto derivato</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C81ACD" w:rsidTr="001F7A1A">
        <w:tc>
          <w:tcPr>
            <w:tcW w:w="2093" w:type="dxa"/>
          </w:tcPr>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Nome fornitore: </w:t>
            </w:r>
          </w:p>
        </w:tc>
        <w:tc>
          <w:tcPr>
            <w:tcW w:w="7761" w:type="dxa"/>
          </w:tcPr>
          <w:p w:rsidR="00F862A0" w:rsidRPr="00C81ACD" w:rsidRDefault="00F862A0" w:rsidP="005D5727">
            <w:pPr>
              <w:contextualSpacing/>
              <w:rPr>
                <w:rFonts w:asciiTheme="majorHAnsi" w:hAnsiTheme="majorHAnsi" w:cs="Tahoma"/>
                <w:sz w:val="22"/>
                <w:szCs w:val="22"/>
              </w:rPr>
            </w:pPr>
          </w:p>
        </w:tc>
      </w:tr>
      <w:tr w:rsidR="00F862A0" w:rsidRPr="00C81ACD" w:rsidTr="001F7A1A">
        <w:tc>
          <w:tcPr>
            <w:tcW w:w="2093" w:type="dxa"/>
          </w:tcPr>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Via: </w:t>
            </w:r>
          </w:p>
        </w:tc>
        <w:tc>
          <w:tcPr>
            <w:tcW w:w="7761" w:type="dxa"/>
          </w:tcPr>
          <w:p w:rsidR="00F862A0" w:rsidRPr="00C81ACD" w:rsidRDefault="00F862A0" w:rsidP="005D5727">
            <w:pPr>
              <w:contextualSpacing/>
              <w:rPr>
                <w:rFonts w:asciiTheme="majorHAnsi" w:hAnsiTheme="majorHAnsi" w:cs="Tahoma"/>
                <w:sz w:val="22"/>
                <w:szCs w:val="22"/>
              </w:rPr>
            </w:pPr>
          </w:p>
        </w:tc>
      </w:tr>
      <w:tr w:rsidR="00F862A0" w:rsidRPr="00C81ACD" w:rsidTr="001F7A1A">
        <w:tc>
          <w:tcPr>
            <w:tcW w:w="2093" w:type="dxa"/>
          </w:tcPr>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Città:</w:t>
            </w:r>
          </w:p>
        </w:tc>
        <w:tc>
          <w:tcPr>
            <w:tcW w:w="7761" w:type="dxa"/>
          </w:tcPr>
          <w:p w:rsidR="00F862A0" w:rsidRPr="00C81ACD" w:rsidRDefault="00F862A0" w:rsidP="005D5727">
            <w:pPr>
              <w:contextualSpacing/>
              <w:rPr>
                <w:rFonts w:asciiTheme="majorHAnsi" w:hAnsiTheme="majorHAnsi" w:cs="Tahoma"/>
                <w:sz w:val="22"/>
                <w:szCs w:val="22"/>
              </w:rPr>
            </w:pPr>
          </w:p>
        </w:tc>
      </w:tr>
      <w:tr w:rsidR="00F862A0" w:rsidRPr="00C81ACD" w:rsidTr="001F7A1A">
        <w:tc>
          <w:tcPr>
            <w:tcW w:w="2093" w:type="dxa"/>
          </w:tcPr>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Telefono: </w:t>
            </w:r>
          </w:p>
        </w:tc>
        <w:tc>
          <w:tcPr>
            <w:tcW w:w="7761" w:type="dxa"/>
          </w:tcPr>
          <w:p w:rsidR="00F862A0" w:rsidRPr="00C81ACD" w:rsidRDefault="00F862A0" w:rsidP="005D5727">
            <w:pPr>
              <w:contextualSpacing/>
              <w:rPr>
                <w:rFonts w:asciiTheme="majorHAnsi" w:hAnsiTheme="majorHAnsi" w:cs="Tahoma"/>
                <w:sz w:val="22"/>
                <w:szCs w:val="22"/>
              </w:rPr>
            </w:pPr>
          </w:p>
        </w:tc>
      </w:tr>
      <w:tr w:rsidR="00F862A0" w:rsidRPr="00C81ACD" w:rsidTr="001F7A1A">
        <w:tc>
          <w:tcPr>
            <w:tcW w:w="2093" w:type="dxa"/>
          </w:tcPr>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Fax: </w:t>
            </w:r>
          </w:p>
        </w:tc>
        <w:tc>
          <w:tcPr>
            <w:tcW w:w="7761" w:type="dxa"/>
          </w:tcPr>
          <w:p w:rsidR="00F862A0" w:rsidRPr="00C81ACD" w:rsidRDefault="00F862A0" w:rsidP="005D5727">
            <w:pPr>
              <w:contextualSpacing/>
              <w:rPr>
                <w:rFonts w:asciiTheme="majorHAnsi" w:hAnsiTheme="majorHAnsi" w:cs="Tahoma"/>
                <w:sz w:val="22"/>
                <w:szCs w:val="22"/>
              </w:rPr>
            </w:pPr>
          </w:p>
        </w:tc>
      </w:tr>
      <w:tr w:rsidR="00F862A0" w:rsidRPr="00C81ACD" w:rsidTr="001F7A1A">
        <w:tc>
          <w:tcPr>
            <w:tcW w:w="2093" w:type="dxa"/>
          </w:tcPr>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partita IVA: </w:t>
            </w:r>
          </w:p>
        </w:tc>
        <w:tc>
          <w:tcPr>
            <w:tcW w:w="7761" w:type="dxa"/>
          </w:tcPr>
          <w:p w:rsidR="00F862A0" w:rsidRPr="00C81ACD" w:rsidRDefault="00F862A0" w:rsidP="005D5727">
            <w:pPr>
              <w:contextualSpacing/>
              <w:rPr>
                <w:rFonts w:asciiTheme="majorHAnsi" w:hAnsiTheme="majorHAnsi" w:cs="Tahoma"/>
                <w:sz w:val="22"/>
                <w:szCs w:val="22"/>
              </w:rPr>
            </w:pPr>
          </w:p>
        </w:tc>
      </w:tr>
      <w:tr w:rsidR="00F862A0" w:rsidRPr="00C81ACD" w:rsidTr="001F7A1A">
        <w:tc>
          <w:tcPr>
            <w:tcW w:w="2093" w:type="dxa"/>
          </w:tcPr>
          <w:p w:rsidR="00F862A0" w:rsidRPr="00C81ACD" w:rsidRDefault="00F862A0" w:rsidP="005D5727">
            <w:pPr>
              <w:contextualSpacing/>
              <w:rPr>
                <w:rFonts w:asciiTheme="majorHAnsi" w:hAnsiTheme="majorHAnsi" w:cs="Tahoma"/>
                <w:sz w:val="22"/>
                <w:szCs w:val="22"/>
              </w:rPr>
            </w:pPr>
            <w:proofErr w:type="spellStart"/>
            <w:r w:rsidRPr="00C81ACD">
              <w:rPr>
                <w:rFonts w:asciiTheme="majorHAnsi" w:hAnsiTheme="majorHAnsi" w:cs="Tahoma"/>
                <w:sz w:val="22"/>
                <w:szCs w:val="22"/>
              </w:rPr>
              <w:t>N.della</w:t>
            </w:r>
            <w:proofErr w:type="spellEnd"/>
            <w:r w:rsidRPr="00C81ACD">
              <w:rPr>
                <w:rFonts w:asciiTheme="majorHAnsi" w:hAnsiTheme="majorHAnsi" w:cs="Tahoma"/>
                <w:sz w:val="22"/>
                <w:szCs w:val="22"/>
              </w:rPr>
              <w:t xml:space="preserve"> richiesta: </w:t>
            </w:r>
          </w:p>
        </w:tc>
        <w:tc>
          <w:tcPr>
            <w:tcW w:w="7761" w:type="dxa"/>
          </w:tcPr>
          <w:p w:rsidR="00F862A0" w:rsidRPr="00C81ACD" w:rsidRDefault="00F862A0" w:rsidP="005D5727">
            <w:pPr>
              <w:contextualSpacing/>
              <w:rPr>
                <w:rFonts w:asciiTheme="majorHAnsi" w:hAnsiTheme="majorHAnsi" w:cs="Tahoma"/>
                <w:sz w:val="22"/>
                <w:szCs w:val="22"/>
              </w:rPr>
            </w:pPr>
          </w:p>
        </w:tc>
      </w:tr>
      <w:tr w:rsidR="00F862A0" w:rsidRPr="00C81ACD" w:rsidTr="001F7A1A">
        <w:tc>
          <w:tcPr>
            <w:tcW w:w="2093" w:type="dxa"/>
          </w:tcPr>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Prot____Data: </w:t>
            </w:r>
          </w:p>
        </w:tc>
        <w:tc>
          <w:tcPr>
            <w:tcW w:w="7761" w:type="dxa"/>
          </w:tcPr>
          <w:p w:rsidR="00F862A0" w:rsidRPr="00C81ACD" w:rsidRDefault="00F862A0" w:rsidP="005D5727">
            <w:pPr>
              <w:contextualSpacing/>
              <w:rPr>
                <w:rFonts w:asciiTheme="majorHAnsi" w:hAnsiTheme="majorHAnsi" w:cs="Tahoma"/>
                <w:sz w:val="22"/>
                <w:szCs w:val="22"/>
              </w:rPr>
            </w:pPr>
          </w:p>
        </w:tc>
      </w:tr>
    </w:tbl>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Il sottoscritto ____________________________________ in qualità di ______________________</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per conto di (indicare l’Amministrazione Contraente) _____________________________________</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Direzione/Altro ___________________________________________________________________ </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Codice Fiscale/Partita Iva __________________________ con sede in ______________________</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Via ____________________ n________,  CAP ___________  </w:t>
      </w:r>
      <w:proofErr w:type="spellStart"/>
      <w:r w:rsidRPr="00C81ACD">
        <w:rPr>
          <w:rFonts w:asciiTheme="majorHAnsi" w:hAnsiTheme="majorHAnsi" w:cs="Tahoma"/>
          <w:sz w:val="22"/>
          <w:szCs w:val="22"/>
        </w:rPr>
        <w:t>tel</w:t>
      </w:r>
      <w:proofErr w:type="spellEnd"/>
      <w:r w:rsidRPr="00C81ACD">
        <w:rPr>
          <w:rFonts w:asciiTheme="majorHAnsi" w:hAnsiTheme="majorHAnsi" w:cs="Tahoma"/>
          <w:sz w:val="22"/>
          <w:szCs w:val="22"/>
        </w:rPr>
        <w:t xml:space="preserve"> ___________________________</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Fax _______________________  </w:t>
      </w:r>
    </w:p>
    <w:p w:rsidR="008D7703" w:rsidRPr="00C81ACD" w:rsidRDefault="008D7703" w:rsidP="005D5727">
      <w:pPr>
        <w:contextualSpacing/>
        <w:rPr>
          <w:rFonts w:asciiTheme="majorHAnsi" w:hAnsiTheme="majorHAnsi" w:cs="Tahoma"/>
          <w:sz w:val="22"/>
          <w:szCs w:val="22"/>
        </w:rPr>
      </w:pPr>
    </w:p>
    <w:p w:rsidR="008D7703" w:rsidRPr="00C81ACD" w:rsidRDefault="008D7703" w:rsidP="008D7703">
      <w:pPr>
        <w:contextualSpacing/>
        <w:jc w:val="both"/>
        <w:rPr>
          <w:rFonts w:asciiTheme="majorHAnsi" w:hAnsiTheme="majorHAnsi" w:cs="Tahoma"/>
          <w:sz w:val="22"/>
          <w:szCs w:val="22"/>
        </w:rPr>
      </w:pPr>
      <w:r w:rsidRPr="00C81ACD">
        <w:rPr>
          <w:rFonts w:asciiTheme="majorHAnsi" w:hAnsiTheme="majorHAnsi" w:cs="Tahoma"/>
          <w:sz w:val="22"/>
          <w:szCs w:val="22"/>
        </w:rPr>
        <w:t xml:space="preserve">Vista </w:t>
      </w:r>
      <w:smartTag w:uri="urn:schemas-microsoft-com:office:smarttags" w:element="PersonName">
        <w:smartTagPr>
          <w:attr w:name="ProductID" w:val="la Convenzione"/>
        </w:smartTagPr>
        <w:r w:rsidRPr="00C81ACD">
          <w:rPr>
            <w:rFonts w:asciiTheme="majorHAnsi" w:hAnsiTheme="majorHAnsi" w:cs="Tahoma"/>
            <w:sz w:val="22"/>
            <w:szCs w:val="22"/>
          </w:rPr>
          <w:t>la Convenzione</w:t>
        </w:r>
      </w:smartTag>
      <w:r w:rsidRPr="00C81ACD">
        <w:rPr>
          <w:rFonts w:asciiTheme="majorHAnsi" w:hAnsiTheme="majorHAnsi" w:cs="Tahoma"/>
          <w:sz w:val="22"/>
          <w:szCs w:val="22"/>
        </w:rPr>
        <w:t xml:space="preserve"> per la fornitura di _____________ agli Enti del Servizio Sanitario regionale del Friuli Venezia Giulia, Lotto/i    ____________, stipulata </w:t>
      </w:r>
      <w:r w:rsidR="00971A89" w:rsidRPr="00C81ACD">
        <w:rPr>
          <w:rFonts w:asciiTheme="majorHAnsi" w:hAnsiTheme="majorHAnsi" w:cs="Tahoma"/>
          <w:sz w:val="22"/>
          <w:szCs w:val="22"/>
        </w:rPr>
        <w:t>dall’EGAS</w:t>
      </w:r>
      <w:r w:rsidRPr="00C81ACD">
        <w:rPr>
          <w:rFonts w:asciiTheme="majorHAnsi" w:hAnsiTheme="majorHAnsi" w:cs="Tahoma"/>
          <w:sz w:val="22"/>
          <w:szCs w:val="22"/>
        </w:rPr>
        <w:t>, con il Fornitore _____________________________________</w:t>
      </w:r>
    </w:p>
    <w:p w:rsidR="008D7703" w:rsidRPr="00C81ACD" w:rsidRDefault="008D7703" w:rsidP="008D7703">
      <w:pPr>
        <w:contextualSpacing/>
        <w:rPr>
          <w:rFonts w:asciiTheme="majorHAnsi" w:hAnsiTheme="majorHAnsi" w:cs="Tahoma"/>
          <w:sz w:val="22"/>
          <w:szCs w:val="22"/>
        </w:rPr>
      </w:pPr>
      <w:r w:rsidRPr="00C81ACD">
        <w:rPr>
          <w:rFonts w:asciiTheme="majorHAnsi" w:hAnsiTheme="majorHAnsi" w:cs="Tahoma"/>
          <w:sz w:val="22"/>
          <w:szCs w:val="22"/>
        </w:rPr>
        <w:tab/>
      </w: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ab/>
      </w:r>
    </w:p>
    <w:p w:rsidR="00F862A0" w:rsidRPr="00C81ACD" w:rsidRDefault="00F862A0" w:rsidP="005D5727">
      <w:pPr>
        <w:ind w:left="3540" w:firstLine="708"/>
        <w:contextualSpacing/>
        <w:rPr>
          <w:rFonts w:asciiTheme="majorHAnsi" w:hAnsiTheme="majorHAnsi" w:cs="Tahoma"/>
          <w:b/>
          <w:sz w:val="22"/>
          <w:szCs w:val="22"/>
        </w:rPr>
      </w:pPr>
      <w:r w:rsidRPr="00C81ACD">
        <w:rPr>
          <w:rFonts w:asciiTheme="majorHAnsi" w:hAnsiTheme="majorHAnsi" w:cs="Tahoma"/>
          <w:b/>
          <w:sz w:val="22"/>
          <w:szCs w:val="22"/>
        </w:rPr>
        <w:t xml:space="preserve">ORDINA </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A - Attivazione della fornitura fino alla scadenza della Convenzione stessa</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B – Referente dell’Unità richiedente alla Richiesta di consegna______________________________</w:t>
      </w:r>
    </w:p>
    <w:p w:rsidR="00F862A0" w:rsidRPr="00C81ACD" w:rsidRDefault="00F862A0" w:rsidP="005D5727">
      <w:pPr>
        <w:contextualSpacing/>
        <w:rPr>
          <w:rFonts w:asciiTheme="majorHAnsi" w:hAnsiTheme="majorHAnsi" w:cs="Tahoma"/>
          <w:bCs/>
          <w:sz w:val="22"/>
          <w:szCs w:val="22"/>
        </w:rPr>
      </w:pPr>
    </w:p>
    <w:p w:rsidR="00F877F3" w:rsidRPr="00C81ACD" w:rsidRDefault="00F877F3" w:rsidP="00F877F3">
      <w:pPr>
        <w:rPr>
          <w:rFonts w:asciiTheme="majorHAnsi" w:hAnsiTheme="majorHAnsi" w:cs="Tahoma"/>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77F3" w:rsidRPr="00C81ACD" w:rsidTr="00F877F3">
        <w:trPr>
          <w:trHeight w:val="284"/>
        </w:trPr>
        <w:tc>
          <w:tcPr>
            <w:tcW w:w="635" w:type="dxa"/>
            <w:tcMar>
              <w:top w:w="15" w:type="dxa"/>
              <w:left w:w="15" w:type="dxa"/>
              <w:bottom w:w="0" w:type="dxa"/>
              <w:right w:w="15" w:type="dxa"/>
            </w:tcMar>
            <w:vAlign w:val="center"/>
          </w:tcPr>
          <w:p w:rsidR="00F877F3" w:rsidRPr="00C81ACD" w:rsidRDefault="00F877F3" w:rsidP="00F877F3">
            <w:pPr>
              <w:jc w:val="center"/>
              <w:rPr>
                <w:rFonts w:asciiTheme="majorHAnsi" w:eastAsia="Arial Unicode MS" w:hAnsiTheme="majorHAnsi" w:cs="Tahoma"/>
                <w:bCs/>
              </w:rPr>
            </w:pPr>
            <w:r w:rsidRPr="00C81ACD">
              <w:rPr>
                <w:rFonts w:asciiTheme="majorHAnsi" w:hAnsiTheme="majorHAnsi" w:cs="Tahoma"/>
                <w:bCs/>
              </w:rPr>
              <w:t xml:space="preserve">N. Lotto </w:t>
            </w:r>
          </w:p>
        </w:tc>
        <w:tc>
          <w:tcPr>
            <w:tcW w:w="1415" w:type="dxa"/>
            <w:tcMar>
              <w:top w:w="15" w:type="dxa"/>
              <w:left w:w="15" w:type="dxa"/>
              <w:bottom w:w="0" w:type="dxa"/>
              <w:right w:w="15" w:type="dxa"/>
            </w:tcMar>
            <w:vAlign w:val="center"/>
          </w:tcPr>
          <w:p w:rsidR="00F877F3" w:rsidRPr="00C81ACD" w:rsidRDefault="00F877F3" w:rsidP="00F877F3">
            <w:pPr>
              <w:rPr>
                <w:rFonts w:asciiTheme="majorHAnsi" w:eastAsia="Arial Unicode MS" w:hAnsiTheme="majorHAnsi" w:cs="Tahoma"/>
                <w:bCs/>
              </w:rPr>
            </w:pPr>
            <w:r w:rsidRPr="00C81ACD">
              <w:rPr>
                <w:rFonts w:asciiTheme="majorHAnsi" w:hAnsiTheme="majorHAnsi" w:cs="Tahoma"/>
                <w:bCs/>
              </w:rPr>
              <w:t xml:space="preserve">CIG DERIVATO </w:t>
            </w:r>
          </w:p>
        </w:tc>
        <w:tc>
          <w:tcPr>
            <w:tcW w:w="1599" w:type="dxa"/>
            <w:vAlign w:val="center"/>
          </w:tcPr>
          <w:p w:rsidR="00F877F3" w:rsidRPr="00C81ACD" w:rsidRDefault="00F877F3" w:rsidP="00F877F3">
            <w:pPr>
              <w:jc w:val="center"/>
              <w:rPr>
                <w:rFonts w:asciiTheme="majorHAnsi" w:eastAsia="Arial Unicode MS" w:hAnsiTheme="majorHAnsi" w:cs="Tahoma"/>
                <w:bCs/>
              </w:rPr>
            </w:pPr>
            <w:r w:rsidRPr="00C81ACD">
              <w:rPr>
                <w:rFonts w:asciiTheme="majorHAnsi" w:eastAsia="Arial Unicode MS" w:hAnsiTheme="majorHAnsi" w:cs="Tahoma"/>
                <w:bCs/>
              </w:rPr>
              <w:t>DESCRIZIONE</w:t>
            </w:r>
          </w:p>
        </w:tc>
        <w:tc>
          <w:tcPr>
            <w:tcW w:w="1609" w:type="dxa"/>
            <w:tcMar>
              <w:top w:w="15" w:type="dxa"/>
              <w:left w:w="15" w:type="dxa"/>
              <w:bottom w:w="0" w:type="dxa"/>
              <w:right w:w="15" w:type="dxa"/>
            </w:tcMar>
            <w:vAlign w:val="center"/>
          </w:tcPr>
          <w:p w:rsidR="00F877F3" w:rsidRPr="00C81ACD" w:rsidRDefault="00F877F3" w:rsidP="00F877F3">
            <w:pPr>
              <w:jc w:val="center"/>
              <w:rPr>
                <w:rFonts w:asciiTheme="majorHAnsi" w:eastAsia="Arial Unicode MS" w:hAnsiTheme="majorHAnsi" w:cs="Tahoma"/>
                <w:bCs/>
              </w:rPr>
            </w:pPr>
            <w:r w:rsidRPr="00C81ACD">
              <w:rPr>
                <w:rFonts w:asciiTheme="majorHAnsi" w:eastAsia="Arial Unicode MS" w:hAnsiTheme="majorHAnsi" w:cs="Tahoma"/>
                <w:bCs/>
              </w:rPr>
              <w:t>CODICE</w:t>
            </w:r>
          </w:p>
        </w:tc>
        <w:tc>
          <w:tcPr>
            <w:tcW w:w="1441" w:type="dxa"/>
            <w:tcMar>
              <w:top w:w="15" w:type="dxa"/>
              <w:left w:w="15" w:type="dxa"/>
              <w:bottom w:w="0" w:type="dxa"/>
              <w:right w:w="15" w:type="dxa"/>
            </w:tcMar>
            <w:vAlign w:val="center"/>
          </w:tcPr>
          <w:p w:rsidR="00F877F3" w:rsidRPr="00C81ACD" w:rsidRDefault="00F877F3" w:rsidP="00F877F3">
            <w:pPr>
              <w:jc w:val="center"/>
              <w:rPr>
                <w:rFonts w:asciiTheme="majorHAnsi" w:eastAsia="Arial Unicode MS" w:hAnsiTheme="majorHAnsi" w:cs="Tahoma"/>
                <w:bCs/>
              </w:rPr>
            </w:pPr>
            <w:r w:rsidRPr="00C81ACD">
              <w:rPr>
                <w:rFonts w:asciiTheme="majorHAnsi" w:eastAsia="Arial Unicode MS" w:hAnsiTheme="majorHAnsi" w:cs="Tahoma"/>
                <w:bCs/>
              </w:rPr>
              <w:t>PREZZO UNITARIO</w:t>
            </w:r>
          </w:p>
        </w:tc>
        <w:tc>
          <w:tcPr>
            <w:tcW w:w="1599" w:type="dxa"/>
            <w:tcMar>
              <w:top w:w="15" w:type="dxa"/>
              <w:left w:w="15" w:type="dxa"/>
              <w:bottom w:w="0" w:type="dxa"/>
              <w:right w:w="15" w:type="dxa"/>
            </w:tcMar>
            <w:vAlign w:val="center"/>
          </w:tcPr>
          <w:p w:rsidR="00F877F3" w:rsidRPr="00C81ACD" w:rsidRDefault="00F877F3" w:rsidP="00F877F3">
            <w:pPr>
              <w:jc w:val="center"/>
              <w:rPr>
                <w:rFonts w:asciiTheme="majorHAnsi" w:eastAsia="Arial Unicode MS" w:hAnsiTheme="majorHAnsi" w:cs="Tahoma"/>
                <w:bCs/>
              </w:rPr>
            </w:pPr>
            <w:r w:rsidRPr="00C81ACD">
              <w:rPr>
                <w:rFonts w:asciiTheme="majorHAnsi" w:eastAsia="Arial Unicode MS" w:hAnsiTheme="majorHAnsi" w:cs="Tahoma"/>
                <w:bCs/>
              </w:rPr>
              <w:t xml:space="preserve">QUANTITATIVO </w:t>
            </w:r>
          </w:p>
        </w:tc>
        <w:tc>
          <w:tcPr>
            <w:tcW w:w="1370" w:type="dxa"/>
            <w:tcMar>
              <w:top w:w="15" w:type="dxa"/>
              <w:left w:w="15" w:type="dxa"/>
              <w:bottom w:w="0" w:type="dxa"/>
              <w:right w:w="15" w:type="dxa"/>
            </w:tcMar>
            <w:vAlign w:val="center"/>
          </w:tcPr>
          <w:p w:rsidR="00F877F3" w:rsidRPr="00C81ACD" w:rsidRDefault="00F877F3" w:rsidP="00F877F3">
            <w:pPr>
              <w:jc w:val="center"/>
              <w:rPr>
                <w:rFonts w:asciiTheme="majorHAnsi" w:eastAsia="Arial Unicode MS" w:hAnsiTheme="majorHAnsi" w:cs="Tahoma"/>
                <w:bCs/>
              </w:rPr>
            </w:pPr>
            <w:r w:rsidRPr="00C81ACD">
              <w:rPr>
                <w:rFonts w:asciiTheme="majorHAnsi" w:eastAsia="Arial Unicode MS" w:hAnsiTheme="majorHAnsi" w:cs="Tahoma"/>
                <w:bCs/>
              </w:rPr>
              <w:t>TOTALE</w:t>
            </w:r>
          </w:p>
        </w:tc>
      </w:tr>
      <w:tr w:rsidR="00F877F3" w:rsidRPr="00C81ACD" w:rsidTr="00F877F3">
        <w:trPr>
          <w:trHeight w:val="284"/>
        </w:trPr>
        <w:tc>
          <w:tcPr>
            <w:tcW w:w="635" w:type="dxa"/>
            <w:tcMar>
              <w:top w:w="15" w:type="dxa"/>
              <w:left w:w="15" w:type="dxa"/>
              <w:bottom w:w="0" w:type="dxa"/>
              <w:right w:w="15" w:type="dxa"/>
            </w:tcMar>
            <w:vAlign w:val="center"/>
          </w:tcPr>
          <w:p w:rsidR="00F877F3" w:rsidRPr="00C81ACD" w:rsidRDefault="00F877F3" w:rsidP="00F877F3">
            <w:pPr>
              <w:jc w:val="center"/>
              <w:rPr>
                <w:rFonts w:asciiTheme="majorHAnsi" w:eastAsia="Arial Unicode MS" w:hAnsiTheme="majorHAnsi" w:cs="Tahoma"/>
                <w:b/>
                <w:bCs/>
              </w:rPr>
            </w:pPr>
            <w:r w:rsidRPr="00C81ACD">
              <w:rPr>
                <w:rFonts w:asciiTheme="majorHAnsi" w:hAnsiTheme="majorHAnsi" w:cs="Tahoma"/>
                <w:b/>
                <w:bCs/>
              </w:rPr>
              <w:t> </w:t>
            </w:r>
          </w:p>
        </w:tc>
        <w:tc>
          <w:tcPr>
            <w:tcW w:w="1415" w:type="dxa"/>
            <w:tcMar>
              <w:top w:w="15" w:type="dxa"/>
              <w:left w:w="15" w:type="dxa"/>
              <w:bottom w:w="0" w:type="dxa"/>
              <w:right w:w="15" w:type="dxa"/>
            </w:tcMar>
            <w:vAlign w:val="center"/>
          </w:tcPr>
          <w:p w:rsidR="00F877F3" w:rsidRPr="00C81ACD" w:rsidRDefault="00F877F3" w:rsidP="00F877F3">
            <w:pPr>
              <w:rPr>
                <w:rFonts w:asciiTheme="majorHAnsi" w:eastAsia="Arial Unicode MS" w:hAnsiTheme="majorHAnsi" w:cs="Tahoma"/>
                <w:b/>
                <w:bCs/>
              </w:rPr>
            </w:pPr>
            <w:r w:rsidRPr="00C81ACD">
              <w:rPr>
                <w:rFonts w:asciiTheme="majorHAnsi" w:hAnsiTheme="majorHAnsi" w:cs="Tahoma"/>
                <w:b/>
                <w:bCs/>
              </w:rPr>
              <w:t> </w:t>
            </w:r>
          </w:p>
        </w:tc>
        <w:tc>
          <w:tcPr>
            <w:tcW w:w="1599" w:type="dxa"/>
            <w:vAlign w:val="center"/>
          </w:tcPr>
          <w:p w:rsidR="00F877F3" w:rsidRPr="00C81ACD" w:rsidRDefault="00F877F3" w:rsidP="00F877F3">
            <w:pPr>
              <w:jc w:val="center"/>
              <w:rPr>
                <w:rFonts w:asciiTheme="majorHAnsi" w:hAnsiTheme="majorHAnsi" w:cs="Tahoma"/>
                <w:b/>
                <w:bCs/>
              </w:rPr>
            </w:pPr>
          </w:p>
        </w:tc>
        <w:tc>
          <w:tcPr>
            <w:tcW w:w="1609" w:type="dxa"/>
            <w:tcMar>
              <w:top w:w="15" w:type="dxa"/>
              <w:left w:w="15" w:type="dxa"/>
              <w:bottom w:w="0" w:type="dxa"/>
              <w:right w:w="15" w:type="dxa"/>
            </w:tcMar>
            <w:vAlign w:val="center"/>
          </w:tcPr>
          <w:p w:rsidR="00F877F3" w:rsidRPr="00C81ACD" w:rsidRDefault="00F877F3" w:rsidP="00F877F3">
            <w:pPr>
              <w:jc w:val="center"/>
              <w:rPr>
                <w:rFonts w:asciiTheme="majorHAnsi" w:eastAsia="Arial Unicode MS" w:hAnsiTheme="majorHAnsi" w:cs="Tahoma"/>
                <w:b/>
                <w:bCs/>
              </w:rPr>
            </w:pPr>
            <w:r w:rsidRPr="00C81ACD">
              <w:rPr>
                <w:rFonts w:asciiTheme="majorHAnsi" w:hAnsiTheme="majorHAnsi" w:cs="Tahoma"/>
                <w:b/>
                <w:bCs/>
              </w:rPr>
              <w:t> </w:t>
            </w:r>
          </w:p>
        </w:tc>
        <w:tc>
          <w:tcPr>
            <w:tcW w:w="1441" w:type="dxa"/>
            <w:tcMar>
              <w:top w:w="15" w:type="dxa"/>
              <w:left w:w="15" w:type="dxa"/>
              <w:bottom w:w="0" w:type="dxa"/>
              <w:right w:w="15" w:type="dxa"/>
            </w:tcMar>
            <w:vAlign w:val="center"/>
          </w:tcPr>
          <w:p w:rsidR="00F877F3" w:rsidRPr="00C81ACD" w:rsidRDefault="00F877F3" w:rsidP="00F877F3">
            <w:pPr>
              <w:jc w:val="center"/>
              <w:rPr>
                <w:rFonts w:asciiTheme="majorHAnsi" w:eastAsia="Arial Unicode MS" w:hAnsiTheme="majorHAnsi" w:cs="Tahoma"/>
                <w:b/>
                <w:bCs/>
              </w:rPr>
            </w:pPr>
            <w:r w:rsidRPr="00C81ACD">
              <w:rPr>
                <w:rFonts w:asciiTheme="majorHAnsi" w:hAnsiTheme="majorHAnsi" w:cs="Tahoma"/>
                <w:b/>
                <w:bCs/>
              </w:rPr>
              <w:t> </w:t>
            </w:r>
          </w:p>
        </w:tc>
        <w:tc>
          <w:tcPr>
            <w:tcW w:w="1599" w:type="dxa"/>
            <w:tcMar>
              <w:top w:w="15" w:type="dxa"/>
              <w:left w:w="15" w:type="dxa"/>
              <w:bottom w:w="0" w:type="dxa"/>
              <w:right w:w="15" w:type="dxa"/>
            </w:tcMar>
            <w:vAlign w:val="center"/>
          </w:tcPr>
          <w:p w:rsidR="00F877F3" w:rsidRPr="00C81ACD" w:rsidRDefault="00F877F3" w:rsidP="00F877F3">
            <w:pPr>
              <w:jc w:val="center"/>
              <w:rPr>
                <w:rFonts w:asciiTheme="majorHAnsi" w:eastAsia="Arial Unicode MS" w:hAnsiTheme="majorHAnsi" w:cs="Tahoma"/>
                <w:b/>
                <w:bCs/>
              </w:rPr>
            </w:pPr>
            <w:r w:rsidRPr="00C81ACD">
              <w:rPr>
                <w:rFonts w:asciiTheme="majorHAnsi" w:hAnsiTheme="majorHAnsi" w:cs="Tahoma"/>
                <w:b/>
                <w:bCs/>
              </w:rPr>
              <w:t> </w:t>
            </w:r>
          </w:p>
        </w:tc>
        <w:tc>
          <w:tcPr>
            <w:tcW w:w="1370" w:type="dxa"/>
            <w:tcMar>
              <w:top w:w="15" w:type="dxa"/>
              <w:left w:w="15" w:type="dxa"/>
              <w:bottom w:w="0" w:type="dxa"/>
              <w:right w:w="15" w:type="dxa"/>
            </w:tcMar>
            <w:vAlign w:val="center"/>
          </w:tcPr>
          <w:p w:rsidR="00F877F3" w:rsidRPr="00C81ACD" w:rsidRDefault="00F877F3" w:rsidP="00F877F3">
            <w:pPr>
              <w:jc w:val="center"/>
              <w:rPr>
                <w:rFonts w:asciiTheme="majorHAnsi" w:eastAsia="Arial Unicode MS" w:hAnsiTheme="majorHAnsi" w:cs="Tahoma"/>
                <w:b/>
                <w:bCs/>
              </w:rPr>
            </w:pPr>
            <w:r w:rsidRPr="00C81ACD">
              <w:rPr>
                <w:rFonts w:asciiTheme="majorHAnsi" w:hAnsiTheme="majorHAnsi" w:cs="Tahoma"/>
                <w:b/>
                <w:bCs/>
              </w:rPr>
              <w:t> </w:t>
            </w:r>
          </w:p>
        </w:tc>
      </w:tr>
      <w:tr w:rsidR="00F877F3" w:rsidRPr="00C81ACD" w:rsidTr="00F877F3">
        <w:trPr>
          <w:trHeight w:val="284"/>
        </w:trPr>
        <w:tc>
          <w:tcPr>
            <w:tcW w:w="635" w:type="dxa"/>
            <w:tcMar>
              <w:top w:w="15" w:type="dxa"/>
              <w:left w:w="15" w:type="dxa"/>
              <w:bottom w:w="0" w:type="dxa"/>
              <w:right w:w="15" w:type="dxa"/>
            </w:tcMar>
            <w:vAlign w:val="center"/>
          </w:tcPr>
          <w:p w:rsidR="00F877F3" w:rsidRPr="00C81ACD" w:rsidRDefault="00F877F3" w:rsidP="00F877F3">
            <w:pPr>
              <w:jc w:val="center"/>
              <w:rPr>
                <w:rFonts w:asciiTheme="majorHAnsi" w:hAnsiTheme="majorHAnsi" w:cs="Tahoma"/>
                <w:b/>
                <w:bCs/>
              </w:rPr>
            </w:pPr>
          </w:p>
        </w:tc>
        <w:tc>
          <w:tcPr>
            <w:tcW w:w="1415" w:type="dxa"/>
            <w:tcMar>
              <w:top w:w="15" w:type="dxa"/>
              <w:left w:w="15" w:type="dxa"/>
              <w:bottom w:w="0" w:type="dxa"/>
              <w:right w:w="15" w:type="dxa"/>
            </w:tcMar>
            <w:vAlign w:val="center"/>
          </w:tcPr>
          <w:p w:rsidR="00F877F3" w:rsidRPr="00C81ACD" w:rsidRDefault="00F877F3" w:rsidP="00F877F3">
            <w:pPr>
              <w:rPr>
                <w:rFonts w:asciiTheme="majorHAnsi" w:hAnsiTheme="majorHAnsi" w:cs="Tahoma"/>
                <w:b/>
                <w:bCs/>
              </w:rPr>
            </w:pPr>
          </w:p>
        </w:tc>
        <w:tc>
          <w:tcPr>
            <w:tcW w:w="1599" w:type="dxa"/>
            <w:vAlign w:val="center"/>
          </w:tcPr>
          <w:p w:rsidR="00F877F3" w:rsidRPr="00C81ACD" w:rsidRDefault="00F877F3" w:rsidP="00F877F3">
            <w:pPr>
              <w:jc w:val="center"/>
              <w:rPr>
                <w:rFonts w:asciiTheme="majorHAnsi" w:hAnsiTheme="majorHAnsi" w:cs="Tahoma"/>
                <w:b/>
                <w:bCs/>
              </w:rPr>
            </w:pPr>
          </w:p>
        </w:tc>
        <w:tc>
          <w:tcPr>
            <w:tcW w:w="1609" w:type="dxa"/>
            <w:tcMar>
              <w:top w:w="15" w:type="dxa"/>
              <w:left w:w="15" w:type="dxa"/>
              <w:bottom w:w="0" w:type="dxa"/>
              <w:right w:w="15" w:type="dxa"/>
            </w:tcMar>
            <w:vAlign w:val="center"/>
          </w:tcPr>
          <w:p w:rsidR="00F877F3" w:rsidRPr="00C81ACD" w:rsidRDefault="00F877F3" w:rsidP="00F877F3">
            <w:pPr>
              <w:jc w:val="center"/>
              <w:rPr>
                <w:rFonts w:asciiTheme="majorHAnsi" w:hAnsiTheme="majorHAnsi" w:cs="Tahoma"/>
                <w:b/>
                <w:bCs/>
              </w:rPr>
            </w:pPr>
          </w:p>
        </w:tc>
        <w:tc>
          <w:tcPr>
            <w:tcW w:w="1441" w:type="dxa"/>
            <w:tcMar>
              <w:top w:w="15" w:type="dxa"/>
              <w:left w:w="15" w:type="dxa"/>
              <w:bottom w:w="0" w:type="dxa"/>
              <w:right w:w="15" w:type="dxa"/>
            </w:tcMar>
            <w:vAlign w:val="center"/>
          </w:tcPr>
          <w:p w:rsidR="00F877F3" w:rsidRPr="00C81ACD" w:rsidRDefault="00F877F3" w:rsidP="00F877F3">
            <w:pPr>
              <w:jc w:val="center"/>
              <w:rPr>
                <w:rFonts w:asciiTheme="majorHAnsi" w:hAnsiTheme="majorHAnsi" w:cs="Tahoma"/>
                <w:b/>
                <w:bCs/>
              </w:rPr>
            </w:pPr>
          </w:p>
        </w:tc>
        <w:tc>
          <w:tcPr>
            <w:tcW w:w="1599" w:type="dxa"/>
            <w:tcMar>
              <w:top w:w="15" w:type="dxa"/>
              <w:left w:w="15" w:type="dxa"/>
              <w:bottom w:w="0" w:type="dxa"/>
              <w:right w:w="15" w:type="dxa"/>
            </w:tcMar>
            <w:vAlign w:val="center"/>
          </w:tcPr>
          <w:p w:rsidR="00F877F3" w:rsidRPr="00C81ACD" w:rsidRDefault="00F877F3" w:rsidP="00F877F3">
            <w:pPr>
              <w:jc w:val="center"/>
              <w:rPr>
                <w:rFonts w:asciiTheme="majorHAnsi" w:hAnsiTheme="majorHAnsi" w:cs="Tahoma"/>
                <w:b/>
                <w:bCs/>
              </w:rPr>
            </w:pPr>
          </w:p>
        </w:tc>
        <w:tc>
          <w:tcPr>
            <w:tcW w:w="1370" w:type="dxa"/>
            <w:tcMar>
              <w:top w:w="15" w:type="dxa"/>
              <w:left w:w="15" w:type="dxa"/>
              <w:bottom w:w="0" w:type="dxa"/>
              <w:right w:w="15" w:type="dxa"/>
            </w:tcMar>
            <w:vAlign w:val="center"/>
          </w:tcPr>
          <w:p w:rsidR="00F877F3" w:rsidRPr="00C81ACD" w:rsidRDefault="00F877F3" w:rsidP="00F877F3">
            <w:pPr>
              <w:jc w:val="center"/>
              <w:rPr>
                <w:rFonts w:asciiTheme="majorHAnsi" w:hAnsiTheme="majorHAnsi" w:cs="Tahoma"/>
                <w:b/>
                <w:bCs/>
              </w:rPr>
            </w:pPr>
          </w:p>
        </w:tc>
      </w:tr>
    </w:tbl>
    <w:p w:rsidR="00F877F3" w:rsidRPr="00C81ACD" w:rsidRDefault="00F877F3" w:rsidP="00F877F3">
      <w:pPr>
        <w:rPr>
          <w:rFonts w:asciiTheme="majorHAnsi" w:hAnsiTheme="majorHAnsi" w:cs="Tahoma"/>
        </w:rPr>
      </w:pPr>
    </w:p>
    <w:p w:rsidR="00F877F3" w:rsidRPr="00C81ACD" w:rsidRDefault="00F877F3"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Totale ordinativo Iva esclusa ______________________ </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IVA _________________</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lastRenderedPageBreak/>
        <w:t xml:space="preserve">Totale ordinativo Iva inclusa ______________________ </w:t>
      </w:r>
      <w:r w:rsidRPr="00C81ACD">
        <w:rPr>
          <w:rFonts w:asciiTheme="majorHAnsi" w:hAnsiTheme="majorHAnsi" w:cs="Tahoma"/>
          <w:sz w:val="22"/>
          <w:szCs w:val="22"/>
        </w:rPr>
        <w:tab/>
      </w:r>
      <w:r w:rsidRPr="00C81ACD">
        <w:rPr>
          <w:rFonts w:asciiTheme="majorHAnsi" w:hAnsiTheme="majorHAnsi" w:cs="Tahoma"/>
          <w:sz w:val="22"/>
          <w:szCs w:val="22"/>
        </w:rPr>
        <w:tab/>
      </w:r>
      <w:r w:rsidRPr="00C81ACD">
        <w:rPr>
          <w:rFonts w:asciiTheme="majorHAnsi" w:hAnsiTheme="majorHAnsi" w:cs="Tahoma"/>
          <w:sz w:val="22"/>
          <w:szCs w:val="22"/>
        </w:rPr>
        <w:tab/>
      </w:r>
      <w:r w:rsidRPr="00C81ACD">
        <w:rPr>
          <w:rFonts w:asciiTheme="majorHAnsi" w:hAnsiTheme="majorHAnsi" w:cs="Tahoma"/>
          <w:sz w:val="22"/>
          <w:szCs w:val="22"/>
        </w:rPr>
        <w:tab/>
      </w:r>
      <w:r w:rsidRPr="00C81ACD">
        <w:rPr>
          <w:rFonts w:asciiTheme="majorHAnsi" w:hAnsiTheme="majorHAnsi" w:cs="Tahoma"/>
          <w:sz w:val="22"/>
          <w:szCs w:val="22"/>
        </w:rPr>
        <w:tab/>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Il contatto con il Fornitore dovrà avvenire con le modalità stabilite nello schema di convenzione</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Le Richieste di consegna verranno emesse  via fax/….(altro) </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Le fatture, salvo quanto diversamente comunicato, dovranno essere intestate a : </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Amministrazione Contraente ________________________________________________________</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Codice Fiscale o Partita IVA ________________________________________________________</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CAP _____________Città __________________________ Via ____________________   n._____</w:t>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ab/>
      </w:r>
      <w:r w:rsidRPr="00C81ACD">
        <w:rPr>
          <w:rFonts w:asciiTheme="majorHAnsi" w:hAnsiTheme="majorHAnsi" w:cs="Tahoma"/>
          <w:sz w:val="22"/>
          <w:szCs w:val="22"/>
        </w:rPr>
        <w:tab/>
      </w:r>
      <w:r w:rsidRPr="00C81ACD">
        <w:rPr>
          <w:rFonts w:asciiTheme="majorHAnsi" w:hAnsiTheme="majorHAnsi" w:cs="Tahoma"/>
          <w:sz w:val="22"/>
          <w:szCs w:val="22"/>
        </w:rPr>
        <w:tab/>
        <w:t xml:space="preserve"> </w:t>
      </w:r>
    </w:p>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ab/>
      </w:r>
      <w:r w:rsidRPr="00C81ACD">
        <w:rPr>
          <w:rFonts w:asciiTheme="majorHAnsi" w:hAnsiTheme="majorHAnsi" w:cs="Tahoma"/>
          <w:sz w:val="22"/>
          <w:szCs w:val="22"/>
        </w:rPr>
        <w:tab/>
      </w:r>
      <w:r w:rsidRPr="00C81ACD">
        <w:rPr>
          <w:rFonts w:asciiTheme="majorHAnsi" w:hAnsiTheme="majorHAnsi" w:cs="Tahoma"/>
          <w:sz w:val="22"/>
          <w:szCs w:val="22"/>
        </w:rPr>
        <w:tab/>
      </w:r>
      <w:r w:rsidRPr="00C81ACD">
        <w:rPr>
          <w:rFonts w:asciiTheme="majorHAnsi" w:hAnsiTheme="majorHAnsi" w:cs="Tahoma"/>
          <w:sz w:val="22"/>
          <w:szCs w:val="22"/>
        </w:rPr>
        <w:tab/>
      </w:r>
      <w:r w:rsidRPr="00C81ACD">
        <w:rPr>
          <w:rFonts w:asciiTheme="majorHAnsi" w:hAnsiTheme="majorHAnsi" w:cs="Tahoma"/>
          <w:sz w:val="22"/>
          <w:szCs w:val="22"/>
        </w:rPr>
        <w:tab/>
      </w:r>
      <w:r w:rsidRPr="00C81ACD">
        <w:rPr>
          <w:rFonts w:asciiTheme="majorHAnsi" w:hAnsiTheme="majorHAnsi" w:cs="Tahoma"/>
          <w:sz w:val="22"/>
          <w:szCs w:val="22"/>
        </w:rPr>
        <w:tab/>
      </w:r>
      <w:r w:rsidRPr="00C81ACD">
        <w:rPr>
          <w:rFonts w:asciiTheme="majorHAnsi" w:hAnsiTheme="majorHAnsi" w:cs="Tahoma"/>
          <w:sz w:val="22"/>
          <w:szCs w:val="22"/>
        </w:rPr>
        <w:tab/>
        <w:t xml:space="preserve">  </w:t>
      </w:r>
    </w:p>
    <w:p w:rsidR="00F862A0" w:rsidRPr="00C81ACD" w:rsidRDefault="00F862A0" w:rsidP="005D5727">
      <w:pPr>
        <w:ind w:left="4956" w:firstLine="708"/>
        <w:contextualSpacing/>
        <w:rPr>
          <w:rFonts w:asciiTheme="majorHAnsi" w:hAnsiTheme="majorHAnsi" w:cs="Tahoma"/>
          <w:sz w:val="22"/>
          <w:szCs w:val="22"/>
        </w:rPr>
      </w:pPr>
      <w:r w:rsidRPr="00C81ACD">
        <w:rPr>
          <w:rFonts w:asciiTheme="majorHAnsi" w:hAnsiTheme="majorHAnsi" w:cs="Tahoma"/>
          <w:sz w:val="22"/>
          <w:szCs w:val="22"/>
        </w:rPr>
        <w:t xml:space="preserve">per l’Amministrazione Contraente </w:t>
      </w:r>
    </w:p>
    <w:p w:rsidR="00F862A0" w:rsidRPr="00C81ACD" w:rsidRDefault="00F862A0" w:rsidP="005D5727">
      <w:pPr>
        <w:ind w:firstLine="708"/>
        <w:contextualSpacing/>
        <w:rPr>
          <w:rFonts w:asciiTheme="majorHAnsi" w:hAnsiTheme="majorHAnsi" w:cs="Tahoma"/>
          <w:sz w:val="22"/>
          <w:szCs w:val="22"/>
        </w:rPr>
      </w:pPr>
    </w:p>
    <w:p w:rsidR="00F862A0" w:rsidRPr="00C81ACD" w:rsidRDefault="00F862A0" w:rsidP="005D5727">
      <w:pPr>
        <w:ind w:left="3540" w:firstLine="708"/>
        <w:contextualSpacing/>
        <w:rPr>
          <w:rFonts w:asciiTheme="majorHAnsi" w:hAnsiTheme="majorHAnsi" w:cs="Tahoma"/>
          <w:sz w:val="22"/>
          <w:szCs w:val="22"/>
        </w:rPr>
      </w:pPr>
      <w:r w:rsidRPr="00C81ACD">
        <w:rPr>
          <w:rFonts w:asciiTheme="majorHAnsi" w:hAnsiTheme="majorHAnsi" w:cs="Tahoma"/>
          <w:sz w:val="22"/>
          <w:szCs w:val="22"/>
        </w:rPr>
        <w:t>(Timbro e firma) _____________________________</w:t>
      </w:r>
      <w:r w:rsidRPr="00C81ACD">
        <w:rPr>
          <w:rFonts w:asciiTheme="majorHAnsi" w:hAnsiTheme="majorHAnsi" w:cs="Tahoma"/>
          <w:sz w:val="22"/>
          <w:szCs w:val="22"/>
        </w:rPr>
        <w:tab/>
      </w:r>
    </w:p>
    <w:p w:rsidR="00F862A0" w:rsidRPr="00C81ACD" w:rsidRDefault="00F862A0" w:rsidP="005D5727">
      <w:pPr>
        <w:contextualSpacing/>
        <w:rPr>
          <w:rFonts w:asciiTheme="majorHAnsi" w:hAnsiTheme="majorHAnsi" w:cs="Tahoma"/>
          <w:sz w:val="22"/>
          <w:szCs w:val="22"/>
        </w:rPr>
      </w:pPr>
    </w:p>
    <w:p w:rsidR="00F862A0" w:rsidRPr="00C81ACD" w:rsidRDefault="00F862A0" w:rsidP="005D5727">
      <w:pPr>
        <w:spacing w:after="200"/>
        <w:contextualSpacing/>
        <w:rPr>
          <w:rFonts w:asciiTheme="majorHAnsi" w:hAnsiTheme="majorHAnsi" w:cs="Tahoma"/>
          <w:sz w:val="22"/>
          <w:szCs w:val="22"/>
        </w:rPr>
      </w:pPr>
      <w:r w:rsidRPr="00C81ACD">
        <w:rPr>
          <w:rFonts w:asciiTheme="majorHAnsi" w:hAnsiTheme="majorHAnsi" w:cs="Tahoma"/>
          <w:sz w:val="22"/>
          <w:szCs w:val="22"/>
        </w:rPr>
        <w:br w:type="page"/>
      </w:r>
    </w:p>
    <w:p w:rsidR="00F862A0" w:rsidRPr="00C81ACD"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C81ACD">
        <w:rPr>
          <w:rFonts w:asciiTheme="majorHAnsi" w:hAnsiTheme="majorHAnsi" w:cs="Tahoma"/>
          <w:b/>
          <w:sz w:val="22"/>
          <w:szCs w:val="22"/>
        </w:rPr>
        <w:lastRenderedPageBreak/>
        <w:t xml:space="preserve">FAC-SIMILE “Allegato </w:t>
      </w:r>
      <w:r w:rsidR="00971A89" w:rsidRPr="00C81ACD">
        <w:rPr>
          <w:rFonts w:asciiTheme="majorHAnsi" w:hAnsiTheme="majorHAnsi" w:cs="Tahoma"/>
          <w:b/>
          <w:sz w:val="22"/>
          <w:szCs w:val="22"/>
        </w:rPr>
        <w:t>G</w:t>
      </w:r>
      <w:r w:rsidR="00F862A0" w:rsidRPr="00C81ACD">
        <w:rPr>
          <w:rFonts w:asciiTheme="majorHAnsi" w:hAnsiTheme="majorHAnsi" w:cs="Tahoma"/>
          <w:b/>
          <w:sz w:val="22"/>
          <w:szCs w:val="22"/>
        </w:rPr>
        <w:t>”: report monitoraggio convenzione</w:t>
      </w:r>
    </w:p>
    <w:p w:rsidR="00F862A0" w:rsidRPr="00C81ACD" w:rsidRDefault="00F862A0" w:rsidP="005D5727">
      <w:pPr>
        <w:contextualSpacing/>
        <w:jc w:val="center"/>
        <w:rPr>
          <w:rFonts w:asciiTheme="majorHAnsi" w:hAnsiTheme="majorHAnsi" w:cs="Tahoma"/>
          <w:bCs/>
          <w:sz w:val="22"/>
          <w:szCs w:val="22"/>
          <w:highlight w:val="red"/>
        </w:rPr>
      </w:pPr>
    </w:p>
    <w:p w:rsidR="00F862A0" w:rsidRPr="00C81ACD"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C81ACD" w:rsidTr="001F7A1A">
        <w:tc>
          <w:tcPr>
            <w:tcW w:w="4786" w:type="dxa"/>
          </w:tcPr>
          <w:p w:rsidR="00F862A0" w:rsidRPr="00C81ACD" w:rsidRDefault="00F862A0" w:rsidP="005D5727">
            <w:pPr>
              <w:contextualSpacing/>
              <w:rPr>
                <w:rFonts w:asciiTheme="majorHAnsi" w:hAnsiTheme="majorHAnsi" w:cs="Tahoma"/>
                <w:bCs/>
                <w:sz w:val="22"/>
                <w:szCs w:val="22"/>
              </w:rPr>
            </w:pPr>
            <w:r w:rsidRPr="00C81ACD">
              <w:rPr>
                <w:rFonts w:asciiTheme="majorHAnsi" w:hAnsiTheme="majorHAnsi" w:cs="Tahoma"/>
                <w:bCs/>
                <w:sz w:val="22"/>
                <w:szCs w:val="22"/>
              </w:rPr>
              <w:t>ID GARA</w:t>
            </w:r>
          </w:p>
        </w:tc>
        <w:tc>
          <w:tcPr>
            <w:tcW w:w="5103" w:type="dxa"/>
          </w:tcPr>
          <w:p w:rsidR="00F862A0" w:rsidRPr="00C81ACD" w:rsidRDefault="00F862A0" w:rsidP="005D5727">
            <w:pPr>
              <w:contextualSpacing/>
              <w:rPr>
                <w:rFonts w:asciiTheme="majorHAnsi" w:hAnsiTheme="majorHAnsi" w:cs="Tahoma"/>
                <w:bCs/>
                <w:sz w:val="22"/>
                <w:szCs w:val="22"/>
              </w:rPr>
            </w:pPr>
          </w:p>
        </w:tc>
      </w:tr>
      <w:tr w:rsidR="00F862A0" w:rsidRPr="00C81ACD" w:rsidTr="001F7A1A">
        <w:tc>
          <w:tcPr>
            <w:tcW w:w="4786" w:type="dxa"/>
          </w:tcPr>
          <w:p w:rsidR="00F862A0" w:rsidRPr="00C81ACD" w:rsidRDefault="00F862A0" w:rsidP="005D5727">
            <w:pPr>
              <w:contextualSpacing/>
              <w:rPr>
                <w:rFonts w:asciiTheme="majorHAnsi" w:hAnsiTheme="majorHAnsi" w:cs="Tahoma"/>
                <w:bCs/>
                <w:sz w:val="22"/>
                <w:szCs w:val="22"/>
              </w:rPr>
            </w:pPr>
            <w:r w:rsidRPr="00C81ACD">
              <w:rPr>
                <w:rFonts w:asciiTheme="majorHAnsi" w:hAnsiTheme="majorHAnsi" w:cs="Tahoma"/>
                <w:bCs/>
                <w:sz w:val="22"/>
                <w:szCs w:val="22"/>
              </w:rPr>
              <w:t>OGGETTO GARA</w:t>
            </w:r>
          </w:p>
        </w:tc>
        <w:tc>
          <w:tcPr>
            <w:tcW w:w="5103" w:type="dxa"/>
          </w:tcPr>
          <w:p w:rsidR="00F862A0" w:rsidRPr="00C81ACD" w:rsidRDefault="00F862A0" w:rsidP="005D5727">
            <w:pPr>
              <w:contextualSpacing/>
              <w:rPr>
                <w:rFonts w:asciiTheme="majorHAnsi" w:hAnsiTheme="majorHAnsi" w:cs="Tahoma"/>
                <w:bCs/>
                <w:sz w:val="22"/>
                <w:szCs w:val="22"/>
              </w:rPr>
            </w:pPr>
          </w:p>
        </w:tc>
      </w:tr>
      <w:tr w:rsidR="00F862A0" w:rsidRPr="00C81ACD" w:rsidTr="001F7A1A">
        <w:tc>
          <w:tcPr>
            <w:tcW w:w="4786" w:type="dxa"/>
          </w:tcPr>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 xml:space="preserve">DETERMINA AGGIUDICAZIONE </w:t>
            </w:r>
          </w:p>
        </w:tc>
        <w:tc>
          <w:tcPr>
            <w:tcW w:w="5103" w:type="dxa"/>
          </w:tcPr>
          <w:p w:rsidR="00F862A0" w:rsidRPr="00C81ACD" w:rsidRDefault="00F862A0" w:rsidP="005D5727">
            <w:pPr>
              <w:contextualSpacing/>
              <w:rPr>
                <w:rFonts w:asciiTheme="majorHAnsi" w:hAnsiTheme="majorHAnsi" w:cs="Tahoma"/>
                <w:sz w:val="22"/>
                <w:szCs w:val="22"/>
              </w:rPr>
            </w:pPr>
          </w:p>
        </w:tc>
      </w:tr>
      <w:tr w:rsidR="00F862A0" w:rsidRPr="00C81ACD" w:rsidTr="001F7A1A">
        <w:tc>
          <w:tcPr>
            <w:tcW w:w="4786" w:type="dxa"/>
          </w:tcPr>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NOME FORNITORE</w:t>
            </w:r>
          </w:p>
        </w:tc>
        <w:tc>
          <w:tcPr>
            <w:tcW w:w="5103" w:type="dxa"/>
          </w:tcPr>
          <w:p w:rsidR="00F862A0" w:rsidRPr="00C81ACD" w:rsidRDefault="00F862A0" w:rsidP="005D5727">
            <w:pPr>
              <w:contextualSpacing/>
              <w:rPr>
                <w:rFonts w:asciiTheme="majorHAnsi" w:hAnsiTheme="majorHAnsi" w:cs="Tahoma"/>
                <w:sz w:val="22"/>
                <w:szCs w:val="22"/>
              </w:rPr>
            </w:pPr>
          </w:p>
        </w:tc>
      </w:tr>
      <w:tr w:rsidR="00F862A0" w:rsidRPr="00C81ACD" w:rsidTr="001F7A1A">
        <w:tc>
          <w:tcPr>
            <w:tcW w:w="4786" w:type="dxa"/>
          </w:tcPr>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FAX</w:t>
            </w:r>
            <w:r w:rsidR="00F877F3" w:rsidRPr="00C81ACD">
              <w:rPr>
                <w:rFonts w:asciiTheme="majorHAnsi" w:hAnsiTheme="majorHAnsi" w:cs="Tahoma"/>
                <w:sz w:val="22"/>
                <w:szCs w:val="22"/>
              </w:rPr>
              <w:t xml:space="preserve">/E-MAIL/PEC </w:t>
            </w:r>
            <w:r w:rsidRPr="00C81ACD">
              <w:rPr>
                <w:rFonts w:asciiTheme="majorHAnsi" w:hAnsiTheme="majorHAnsi" w:cs="Tahoma"/>
                <w:sz w:val="22"/>
                <w:szCs w:val="22"/>
              </w:rPr>
              <w:t xml:space="preserve"> FORNITORE</w:t>
            </w:r>
          </w:p>
        </w:tc>
        <w:tc>
          <w:tcPr>
            <w:tcW w:w="5103" w:type="dxa"/>
          </w:tcPr>
          <w:p w:rsidR="00F862A0" w:rsidRPr="00C81ACD" w:rsidRDefault="00F862A0" w:rsidP="005D5727">
            <w:pPr>
              <w:contextualSpacing/>
              <w:rPr>
                <w:rFonts w:asciiTheme="majorHAnsi" w:hAnsiTheme="majorHAnsi" w:cs="Tahoma"/>
                <w:sz w:val="22"/>
                <w:szCs w:val="22"/>
              </w:rPr>
            </w:pPr>
          </w:p>
        </w:tc>
      </w:tr>
      <w:tr w:rsidR="00F862A0" w:rsidRPr="00C81ACD" w:rsidTr="001F7A1A">
        <w:tc>
          <w:tcPr>
            <w:tcW w:w="4786" w:type="dxa"/>
          </w:tcPr>
          <w:p w:rsidR="00F862A0" w:rsidRPr="00C81ACD" w:rsidRDefault="00F862A0" w:rsidP="005D5727">
            <w:pPr>
              <w:contextualSpacing/>
              <w:rPr>
                <w:rFonts w:asciiTheme="majorHAnsi" w:hAnsiTheme="majorHAnsi" w:cs="Tahoma"/>
                <w:sz w:val="22"/>
                <w:szCs w:val="22"/>
              </w:rPr>
            </w:pPr>
            <w:r w:rsidRPr="00C81ACD">
              <w:rPr>
                <w:rFonts w:asciiTheme="majorHAnsi" w:hAnsiTheme="majorHAnsi" w:cs="Tahoma"/>
                <w:sz w:val="22"/>
                <w:szCs w:val="22"/>
              </w:rPr>
              <w:t>TRIMESTRE DI RIFERIMENTO (I,II,III,IV)</w:t>
            </w:r>
          </w:p>
        </w:tc>
        <w:tc>
          <w:tcPr>
            <w:tcW w:w="5103" w:type="dxa"/>
          </w:tcPr>
          <w:p w:rsidR="00F862A0" w:rsidRPr="00C81ACD" w:rsidRDefault="00F862A0" w:rsidP="005D5727">
            <w:pPr>
              <w:contextualSpacing/>
              <w:rPr>
                <w:rFonts w:asciiTheme="majorHAnsi" w:hAnsiTheme="majorHAnsi" w:cs="Tahoma"/>
                <w:sz w:val="22"/>
                <w:szCs w:val="22"/>
              </w:rPr>
            </w:pPr>
          </w:p>
        </w:tc>
      </w:tr>
    </w:tbl>
    <w:p w:rsidR="00F862A0" w:rsidRPr="00C81ACD" w:rsidRDefault="00F862A0" w:rsidP="005D5727">
      <w:pPr>
        <w:contextualSpacing/>
        <w:rPr>
          <w:rFonts w:asciiTheme="majorHAnsi" w:hAnsiTheme="majorHAnsi" w:cs="Tahoma"/>
          <w:sz w:val="22"/>
          <w:szCs w:val="22"/>
          <w:highlight w:val="red"/>
        </w:rPr>
      </w:pPr>
    </w:p>
    <w:p w:rsidR="00F862A0" w:rsidRPr="00C81ACD" w:rsidRDefault="00F862A0" w:rsidP="005D5727">
      <w:pPr>
        <w:contextualSpacing/>
        <w:jc w:val="center"/>
        <w:rPr>
          <w:rFonts w:asciiTheme="majorHAnsi" w:hAnsiTheme="majorHAnsi" w:cs="Tahoma"/>
          <w:bCs/>
          <w:sz w:val="22"/>
          <w:szCs w:val="22"/>
        </w:rPr>
      </w:pPr>
    </w:p>
    <w:p w:rsidR="00F862A0" w:rsidRPr="00C81ACD"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C81ACD" w:rsidTr="001F7A1A">
        <w:trPr>
          <w:trHeight w:val="255"/>
        </w:trPr>
        <w:tc>
          <w:tcPr>
            <w:tcW w:w="624" w:type="pct"/>
            <w:shd w:val="clear" w:color="auto" w:fill="auto"/>
            <w:noWrap/>
            <w:vAlign w:val="center"/>
          </w:tcPr>
          <w:p w:rsidR="00F862A0" w:rsidRPr="00C81ACD" w:rsidRDefault="00F862A0"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 xml:space="preserve">NUMERO </w:t>
            </w:r>
          </w:p>
          <w:p w:rsidR="00F862A0" w:rsidRPr="00C81ACD" w:rsidRDefault="00F862A0"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LOTTO</w:t>
            </w:r>
          </w:p>
        </w:tc>
        <w:tc>
          <w:tcPr>
            <w:tcW w:w="569" w:type="pct"/>
            <w:vAlign w:val="center"/>
          </w:tcPr>
          <w:p w:rsidR="00F862A0" w:rsidRPr="00C81ACD" w:rsidRDefault="00F862A0"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CIG</w:t>
            </w:r>
          </w:p>
        </w:tc>
        <w:tc>
          <w:tcPr>
            <w:tcW w:w="624" w:type="pct"/>
            <w:shd w:val="clear" w:color="auto" w:fill="auto"/>
            <w:noWrap/>
            <w:vAlign w:val="center"/>
          </w:tcPr>
          <w:p w:rsidR="00F862A0" w:rsidRPr="00C81ACD" w:rsidRDefault="00F862A0"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 xml:space="preserve">NUMERO </w:t>
            </w:r>
          </w:p>
          <w:p w:rsidR="00F862A0" w:rsidRPr="00C81ACD" w:rsidRDefault="00F862A0"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ORDINE</w:t>
            </w:r>
          </w:p>
        </w:tc>
        <w:tc>
          <w:tcPr>
            <w:tcW w:w="767" w:type="pct"/>
            <w:vAlign w:val="center"/>
          </w:tcPr>
          <w:p w:rsidR="00F862A0" w:rsidRPr="00C81ACD" w:rsidRDefault="00F862A0"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CODICE PRODOTTO</w:t>
            </w:r>
          </w:p>
        </w:tc>
        <w:tc>
          <w:tcPr>
            <w:tcW w:w="608" w:type="pct"/>
            <w:shd w:val="clear" w:color="auto" w:fill="auto"/>
            <w:noWrap/>
            <w:vAlign w:val="center"/>
          </w:tcPr>
          <w:p w:rsidR="00F862A0" w:rsidRPr="00C81ACD" w:rsidRDefault="00F862A0"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DATA ORDINE</w:t>
            </w:r>
          </w:p>
        </w:tc>
        <w:tc>
          <w:tcPr>
            <w:tcW w:w="831" w:type="pct"/>
            <w:shd w:val="clear" w:color="auto" w:fill="auto"/>
            <w:noWrap/>
            <w:vAlign w:val="center"/>
          </w:tcPr>
          <w:p w:rsidR="00F862A0" w:rsidRPr="00C81ACD" w:rsidRDefault="00F877F3"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AZIENDA</w:t>
            </w:r>
          </w:p>
          <w:p w:rsidR="00F862A0" w:rsidRPr="00C81ACD" w:rsidRDefault="00F862A0"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ORDINANTE</w:t>
            </w:r>
          </w:p>
        </w:tc>
        <w:tc>
          <w:tcPr>
            <w:tcW w:w="977" w:type="pct"/>
            <w:shd w:val="clear" w:color="auto" w:fill="auto"/>
            <w:noWrap/>
            <w:vAlign w:val="center"/>
          </w:tcPr>
          <w:p w:rsidR="00F862A0" w:rsidRPr="00C81ACD" w:rsidRDefault="00F862A0"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 xml:space="preserve">IMPORTO </w:t>
            </w:r>
          </w:p>
          <w:p w:rsidR="00F862A0" w:rsidRPr="00C81ACD" w:rsidRDefault="00F862A0" w:rsidP="005D5727">
            <w:pPr>
              <w:contextualSpacing/>
              <w:jc w:val="center"/>
              <w:rPr>
                <w:rFonts w:asciiTheme="majorHAnsi" w:hAnsiTheme="majorHAnsi" w:cs="Tahoma"/>
                <w:bCs/>
                <w:sz w:val="22"/>
                <w:szCs w:val="22"/>
              </w:rPr>
            </w:pPr>
            <w:r w:rsidRPr="00C81ACD">
              <w:rPr>
                <w:rFonts w:asciiTheme="majorHAnsi" w:hAnsiTheme="majorHAnsi" w:cs="Tahoma"/>
                <w:bCs/>
                <w:sz w:val="22"/>
                <w:szCs w:val="22"/>
              </w:rPr>
              <w:t>ORDINE IVA ESCLUSA</w:t>
            </w:r>
          </w:p>
        </w:tc>
      </w:tr>
      <w:tr w:rsidR="00F862A0" w:rsidRPr="00C81ACD" w:rsidTr="001F7A1A">
        <w:trPr>
          <w:trHeight w:val="255"/>
        </w:trPr>
        <w:tc>
          <w:tcPr>
            <w:tcW w:w="624" w:type="pct"/>
            <w:shd w:val="clear" w:color="auto" w:fill="auto"/>
            <w:noWrap/>
            <w:vAlign w:val="center"/>
          </w:tcPr>
          <w:p w:rsidR="00F862A0" w:rsidRPr="00C81ACD" w:rsidRDefault="00F862A0" w:rsidP="005D5727">
            <w:pPr>
              <w:contextualSpacing/>
              <w:jc w:val="center"/>
              <w:rPr>
                <w:rFonts w:asciiTheme="majorHAnsi" w:hAnsiTheme="majorHAnsi" w:cs="Tahoma"/>
                <w:b/>
                <w:bCs/>
                <w:sz w:val="22"/>
                <w:szCs w:val="22"/>
              </w:rPr>
            </w:pPr>
          </w:p>
        </w:tc>
        <w:tc>
          <w:tcPr>
            <w:tcW w:w="569" w:type="pct"/>
            <w:vAlign w:val="center"/>
          </w:tcPr>
          <w:p w:rsidR="00F862A0" w:rsidRPr="00C81ACD"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C81ACD" w:rsidRDefault="00F862A0" w:rsidP="005D5727">
            <w:pPr>
              <w:contextualSpacing/>
              <w:jc w:val="center"/>
              <w:rPr>
                <w:rFonts w:asciiTheme="majorHAnsi" w:hAnsiTheme="majorHAnsi" w:cs="Tahoma"/>
                <w:b/>
                <w:bCs/>
                <w:sz w:val="22"/>
                <w:szCs w:val="22"/>
              </w:rPr>
            </w:pPr>
          </w:p>
        </w:tc>
        <w:tc>
          <w:tcPr>
            <w:tcW w:w="767" w:type="pct"/>
            <w:vAlign w:val="center"/>
          </w:tcPr>
          <w:p w:rsidR="00F862A0" w:rsidRPr="00C81ACD"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C81ACD"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C81ACD"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C81ACD" w:rsidRDefault="00F862A0" w:rsidP="005D5727">
            <w:pPr>
              <w:contextualSpacing/>
              <w:jc w:val="center"/>
              <w:rPr>
                <w:rFonts w:asciiTheme="majorHAnsi" w:hAnsiTheme="majorHAnsi" w:cs="Tahoma"/>
                <w:b/>
                <w:bCs/>
                <w:sz w:val="22"/>
                <w:szCs w:val="22"/>
              </w:rPr>
            </w:pPr>
          </w:p>
        </w:tc>
      </w:tr>
      <w:tr w:rsidR="00F862A0" w:rsidRPr="00C81ACD" w:rsidTr="001F7A1A">
        <w:trPr>
          <w:trHeight w:val="255"/>
        </w:trPr>
        <w:tc>
          <w:tcPr>
            <w:tcW w:w="624" w:type="pct"/>
            <w:shd w:val="clear" w:color="auto" w:fill="auto"/>
            <w:noWrap/>
            <w:vAlign w:val="center"/>
          </w:tcPr>
          <w:p w:rsidR="00F862A0" w:rsidRPr="00C81ACD" w:rsidRDefault="00F862A0" w:rsidP="005D5727">
            <w:pPr>
              <w:contextualSpacing/>
              <w:jc w:val="center"/>
              <w:rPr>
                <w:rFonts w:asciiTheme="majorHAnsi" w:hAnsiTheme="majorHAnsi" w:cs="Tahoma"/>
                <w:b/>
                <w:bCs/>
                <w:sz w:val="22"/>
                <w:szCs w:val="22"/>
              </w:rPr>
            </w:pPr>
          </w:p>
        </w:tc>
        <w:tc>
          <w:tcPr>
            <w:tcW w:w="569" w:type="pct"/>
            <w:vAlign w:val="center"/>
          </w:tcPr>
          <w:p w:rsidR="00F862A0" w:rsidRPr="00C81ACD"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C81ACD" w:rsidRDefault="00F862A0" w:rsidP="005D5727">
            <w:pPr>
              <w:contextualSpacing/>
              <w:jc w:val="center"/>
              <w:rPr>
                <w:rFonts w:asciiTheme="majorHAnsi" w:hAnsiTheme="majorHAnsi" w:cs="Tahoma"/>
                <w:b/>
                <w:bCs/>
                <w:sz w:val="22"/>
                <w:szCs w:val="22"/>
              </w:rPr>
            </w:pPr>
          </w:p>
        </w:tc>
        <w:tc>
          <w:tcPr>
            <w:tcW w:w="767" w:type="pct"/>
            <w:vAlign w:val="center"/>
          </w:tcPr>
          <w:p w:rsidR="00F862A0" w:rsidRPr="00C81ACD"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C81ACD"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C81ACD"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C81ACD" w:rsidRDefault="00F862A0" w:rsidP="005D5727">
            <w:pPr>
              <w:contextualSpacing/>
              <w:jc w:val="center"/>
              <w:rPr>
                <w:rFonts w:asciiTheme="majorHAnsi" w:hAnsiTheme="majorHAnsi" w:cs="Tahoma"/>
                <w:b/>
                <w:bCs/>
                <w:sz w:val="22"/>
                <w:szCs w:val="22"/>
              </w:rPr>
            </w:pPr>
          </w:p>
        </w:tc>
      </w:tr>
    </w:tbl>
    <w:p w:rsidR="00F862A0" w:rsidRPr="00C81ACD" w:rsidRDefault="00F862A0" w:rsidP="005D5727">
      <w:pPr>
        <w:contextualSpacing/>
        <w:jc w:val="both"/>
        <w:rPr>
          <w:rFonts w:asciiTheme="majorHAnsi" w:hAnsiTheme="majorHAnsi" w:cs="Tahoma"/>
          <w:sz w:val="22"/>
          <w:szCs w:val="22"/>
          <w:highlight w:val="red"/>
        </w:rPr>
      </w:pPr>
    </w:p>
    <w:p w:rsidR="00F862A0" w:rsidRPr="00C81ACD" w:rsidRDefault="00F862A0" w:rsidP="005D5727">
      <w:pPr>
        <w:contextualSpacing/>
        <w:jc w:val="center"/>
        <w:rPr>
          <w:rFonts w:asciiTheme="majorHAnsi" w:hAnsiTheme="majorHAnsi" w:cs="Tahoma"/>
          <w:bCs/>
          <w:sz w:val="22"/>
          <w:szCs w:val="22"/>
          <w:highlight w:val="red"/>
        </w:rPr>
      </w:pPr>
    </w:p>
    <w:p w:rsidR="00F862A0" w:rsidRPr="00C81ACD" w:rsidRDefault="00F862A0" w:rsidP="005D5727">
      <w:pPr>
        <w:contextualSpacing/>
        <w:jc w:val="center"/>
        <w:rPr>
          <w:rFonts w:asciiTheme="majorHAnsi" w:hAnsiTheme="majorHAnsi" w:cs="Tahoma"/>
          <w:bCs/>
          <w:sz w:val="22"/>
          <w:szCs w:val="22"/>
          <w:highlight w:val="red"/>
        </w:rPr>
      </w:pP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C81ACD">
          <w:rPr>
            <w:rStyle w:val="Collegamentoipertestuale"/>
            <w:rFonts w:asciiTheme="majorHAnsi" w:hAnsiTheme="majorHAnsi" w:cs="Tahoma"/>
            <w:sz w:val="22"/>
            <w:szCs w:val="22"/>
          </w:rPr>
          <w:t>segreteria@egas.sanita.fvg.it</w:t>
        </w:r>
      </w:hyperlink>
      <w:r w:rsidRPr="00C81ACD">
        <w:rPr>
          <w:rFonts w:asciiTheme="majorHAnsi" w:hAnsiTheme="majorHAnsi" w:cs="Tahoma"/>
          <w:sz w:val="22"/>
          <w:szCs w:val="22"/>
        </w:rPr>
        <w:t xml:space="preserve">  (Oggetto: report convenzione gara ID_______)</w:t>
      </w:r>
    </w:p>
    <w:p w:rsidR="00F862A0" w:rsidRPr="00C81ACD" w:rsidRDefault="00F862A0" w:rsidP="005D5727">
      <w:pPr>
        <w:contextualSpacing/>
        <w:jc w:val="both"/>
        <w:rPr>
          <w:rFonts w:asciiTheme="majorHAnsi" w:hAnsiTheme="majorHAnsi" w:cs="Tahoma"/>
          <w:sz w:val="22"/>
          <w:szCs w:val="22"/>
          <w:highlight w:val="red"/>
        </w:rPr>
      </w:pP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 trimestre </w:t>
      </w:r>
      <w:r w:rsidRPr="00C81ACD">
        <w:rPr>
          <w:rFonts w:asciiTheme="majorHAnsi" w:hAnsiTheme="majorHAnsi" w:cs="Tahoma"/>
          <w:sz w:val="22"/>
          <w:szCs w:val="22"/>
        </w:rPr>
        <w:tab/>
        <w:t xml:space="preserve">= </w:t>
      </w:r>
      <w:r w:rsidRPr="00C81ACD">
        <w:rPr>
          <w:rFonts w:asciiTheme="majorHAnsi" w:hAnsiTheme="majorHAnsi" w:cs="Tahoma"/>
          <w:sz w:val="22"/>
          <w:szCs w:val="22"/>
        </w:rPr>
        <w:tab/>
        <w:t>dati gennaio &gt; marzo</w:t>
      </w: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II trimestre </w:t>
      </w:r>
      <w:r w:rsidRPr="00C81ACD">
        <w:rPr>
          <w:rFonts w:asciiTheme="majorHAnsi" w:hAnsiTheme="majorHAnsi" w:cs="Tahoma"/>
          <w:sz w:val="22"/>
          <w:szCs w:val="22"/>
        </w:rPr>
        <w:tab/>
        <w:t xml:space="preserve">= </w:t>
      </w:r>
      <w:r w:rsidRPr="00C81ACD">
        <w:rPr>
          <w:rFonts w:asciiTheme="majorHAnsi" w:hAnsiTheme="majorHAnsi" w:cs="Tahoma"/>
          <w:sz w:val="22"/>
          <w:szCs w:val="22"/>
        </w:rPr>
        <w:tab/>
        <w:t>dati aprile &gt; giugno</w:t>
      </w: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II trimestre </w:t>
      </w:r>
      <w:r w:rsidRPr="00C81ACD">
        <w:rPr>
          <w:rFonts w:asciiTheme="majorHAnsi" w:hAnsiTheme="majorHAnsi" w:cs="Tahoma"/>
          <w:sz w:val="22"/>
          <w:szCs w:val="22"/>
        </w:rPr>
        <w:tab/>
        <w:t xml:space="preserve">= </w:t>
      </w:r>
      <w:r w:rsidRPr="00C81ACD">
        <w:rPr>
          <w:rFonts w:asciiTheme="majorHAnsi" w:hAnsiTheme="majorHAnsi" w:cs="Tahoma"/>
          <w:sz w:val="22"/>
          <w:szCs w:val="22"/>
        </w:rPr>
        <w:tab/>
        <w:t xml:space="preserve">dati luglio &gt; settembre </w:t>
      </w:r>
    </w:p>
    <w:p w:rsidR="00F862A0" w:rsidRPr="00C81ACD" w:rsidRDefault="00F862A0" w:rsidP="005D5727">
      <w:pPr>
        <w:contextualSpacing/>
        <w:jc w:val="both"/>
        <w:rPr>
          <w:rFonts w:asciiTheme="majorHAnsi" w:hAnsiTheme="majorHAnsi" w:cs="Tahoma"/>
          <w:sz w:val="22"/>
          <w:szCs w:val="22"/>
        </w:rPr>
      </w:pPr>
      <w:r w:rsidRPr="00C81ACD">
        <w:rPr>
          <w:rFonts w:asciiTheme="majorHAnsi" w:hAnsiTheme="majorHAnsi" w:cs="Tahoma"/>
          <w:sz w:val="22"/>
          <w:szCs w:val="22"/>
        </w:rPr>
        <w:t xml:space="preserve">III trimestre </w:t>
      </w:r>
      <w:r w:rsidRPr="00C81ACD">
        <w:rPr>
          <w:rFonts w:asciiTheme="majorHAnsi" w:hAnsiTheme="majorHAnsi" w:cs="Tahoma"/>
          <w:sz w:val="22"/>
          <w:szCs w:val="22"/>
        </w:rPr>
        <w:tab/>
        <w:t xml:space="preserve">= </w:t>
      </w:r>
      <w:r w:rsidRPr="00C81ACD">
        <w:rPr>
          <w:rFonts w:asciiTheme="majorHAnsi" w:hAnsiTheme="majorHAnsi" w:cs="Tahoma"/>
          <w:sz w:val="22"/>
          <w:szCs w:val="22"/>
        </w:rPr>
        <w:tab/>
        <w:t>dati ottobre &gt; dicembre</w:t>
      </w:r>
    </w:p>
    <w:p w:rsidR="00F862A0" w:rsidRPr="00C81ACD" w:rsidRDefault="00F862A0" w:rsidP="005D5727">
      <w:pPr>
        <w:contextualSpacing/>
        <w:jc w:val="both"/>
        <w:rPr>
          <w:rFonts w:asciiTheme="majorHAnsi" w:hAnsiTheme="majorHAnsi" w:cs="Tahoma"/>
          <w:sz w:val="22"/>
          <w:szCs w:val="22"/>
        </w:rPr>
      </w:pPr>
    </w:p>
    <w:p w:rsidR="00F862A0" w:rsidRPr="00C81ACD" w:rsidRDefault="00F862A0" w:rsidP="005D5727">
      <w:pPr>
        <w:contextualSpacing/>
        <w:jc w:val="both"/>
        <w:rPr>
          <w:rFonts w:asciiTheme="majorHAnsi" w:hAnsiTheme="majorHAnsi" w:cs="Tahoma"/>
          <w:sz w:val="22"/>
          <w:szCs w:val="22"/>
        </w:rPr>
      </w:pPr>
    </w:p>
    <w:p w:rsidR="004F6BD5" w:rsidRPr="00C81ACD" w:rsidRDefault="004F6BD5" w:rsidP="005D5727">
      <w:pPr>
        <w:spacing w:after="200"/>
        <w:contextualSpacing/>
        <w:rPr>
          <w:rFonts w:asciiTheme="majorHAnsi" w:hAnsiTheme="majorHAnsi" w:cs="Tahoma"/>
          <w:sz w:val="22"/>
          <w:szCs w:val="22"/>
        </w:rPr>
      </w:pPr>
      <w:r w:rsidRPr="00C81ACD">
        <w:rPr>
          <w:rFonts w:asciiTheme="majorHAnsi" w:hAnsiTheme="majorHAnsi" w:cs="Tahoma"/>
          <w:sz w:val="22"/>
          <w:szCs w:val="22"/>
        </w:rPr>
        <w:br w:type="page"/>
      </w:r>
    </w:p>
    <w:p w:rsidR="00EB330D" w:rsidRPr="00C81ACD" w:rsidRDefault="00EB330D" w:rsidP="005D5727">
      <w:pPr>
        <w:spacing w:after="200"/>
        <w:contextualSpacing/>
        <w:rPr>
          <w:rFonts w:asciiTheme="majorHAnsi" w:hAnsiTheme="majorHAnsi" w:cs="Tahoma"/>
          <w:sz w:val="22"/>
          <w:szCs w:val="22"/>
        </w:rPr>
      </w:pPr>
    </w:p>
    <w:p w:rsidR="00EB330D" w:rsidRPr="00C81ACD"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C81ACD"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C81ACD">
        <w:rPr>
          <w:rFonts w:asciiTheme="majorHAnsi" w:hAnsiTheme="majorHAnsi" w:cs="Tahoma"/>
          <w:sz w:val="40"/>
          <w:szCs w:val="40"/>
        </w:rPr>
        <w:t xml:space="preserve">CAPITOLATO SPECIALE PER L’AFFIDAMENTO DELLA FORNITURA DI </w:t>
      </w:r>
      <w:r w:rsidR="004E5265" w:rsidRPr="00C81ACD">
        <w:rPr>
          <w:rFonts w:asciiTheme="majorHAnsi" w:hAnsiTheme="majorHAnsi" w:cs="Tahoma"/>
          <w:caps/>
          <w:sz w:val="40"/>
          <w:szCs w:val="40"/>
        </w:rPr>
        <w:t>ventilatori polmonari di varie tipologie</w:t>
      </w:r>
    </w:p>
    <w:p w:rsidR="00EB330D" w:rsidRPr="00C81ACD" w:rsidRDefault="00EB330D" w:rsidP="005D5727">
      <w:pPr>
        <w:pStyle w:val="Corpodeltesto2"/>
        <w:spacing w:after="0" w:line="240" w:lineRule="auto"/>
        <w:contextualSpacing/>
        <w:jc w:val="center"/>
        <w:rPr>
          <w:rFonts w:asciiTheme="majorHAnsi" w:hAnsiTheme="majorHAnsi" w:cs="Tahoma"/>
          <w:b/>
          <w:sz w:val="22"/>
          <w:szCs w:val="22"/>
        </w:rPr>
      </w:pPr>
    </w:p>
    <w:p w:rsidR="00EB330D" w:rsidRPr="00C81ACD" w:rsidRDefault="00EB330D" w:rsidP="005D5727">
      <w:pPr>
        <w:pStyle w:val="Corpodeltesto2"/>
        <w:spacing w:after="0" w:line="240" w:lineRule="auto"/>
        <w:contextualSpacing/>
        <w:rPr>
          <w:rFonts w:asciiTheme="majorHAnsi" w:hAnsiTheme="majorHAnsi" w:cs="Tahoma"/>
          <w:b/>
          <w:sz w:val="22"/>
          <w:szCs w:val="22"/>
        </w:rPr>
      </w:pPr>
    </w:p>
    <w:p w:rsidR="008D65A9" w:rsidRPr="00C81ACD" w:rsidRDefault="008D65A9" w:rsidP="005D5727">
      <w:pPr>
        <w:pStyle w:val="Corpodeltesto2"/>
        <w:spacing w:after="0" w:line="240" w:lineRule="auto"/>
        <w:contextualSpacing/>
        <w:rPr>
          <w:rFonts w:asciiTheme="majorHAnsi" w:hAnsiTheme="majorHAnsi" w:cs="Tahoma"/>
          <w:b/>
          <w:sz w:val="22"/>
          <w:szCs w:val="22"/>
        </w:rPr>
      </w:pPr>
    </w:p>
    <w:p w:rsidR="00F877F3" w:rsidRPr="00C81ACD" w:rsidRDefault="00F877F3" w:rsidP="00F877F3">
      <w:pPr>
        <w:jc w:val="both"/>
        <w:rPr>
          <w:rFonts w:asciiTheme="majorHAnsi" w:hAnsiTheme="majorHAnsi" w:cs="Tahoma"/>
          <w:sz w:val="22"/>
          <w:szCs w:val="22"/>
          <w:highlight w:val="green"/>
        </w:rPr>
      </w:pPr>
    </w:p>
    <w:p w:rsidR="00F877F3" w:rsidRPr="00C81ACD" w:rsidRDefault="00F877F3" w:rsidP="00334EF3">
      <w:pPr>
        <w:numPr>
          <w:ilvl w:val="0"/>
          <w:numId w:val="27"/>
        </w:numPr>
        <w:jc w:val="both"/>
        <w:rPr>
          <w:rFonts w:asciiTheme="majorHAnsi" w:hAnsiTheme="majorHAnsi" w:cs="Tahoma"/>
          <w:sz w:val="22"/>
          <w:szCs w:val="22"/>
        </w:rPr>
      </w:pPr>
      <w:r w:rsidRPr="00C81ACD">
        <w:rPr>
          <w:rFonts w:asciiTheme="majorHAnsi" w:hAnsiTheme="majorHAnsi" w:cs="Tahoma"/>
          <w:sz w:val="22"/>
          <w:szCs w:val="22"/>
        </w:rPr>
        <w:t>Fabbisogni presunti e prezzi a base d’asta</w:t>
      </w:r>
    </w:p>
    <w:p w:rsidR="00F877F3" w:rsidRPr="00C81ACD" w:rsidRDefault="00F877F3" w:rsidP="00334EF3">
      <w:pPr>
        <w:numPr>
          <w:ilvl w:val="0"/>
          <w:numId w:val="27"/>
        </w:numPr>
        <w:jc w:val="both"/>
        <w:rPr>
          <w:rFonts w:asciiTheme="majorHAnsi" w:hAnsiTheme="majorHAnsi" w:cs="Tahoma"/>
          <w:sz w:val="22"/>
          <w:szCs w:val="22"/>
        </w:rPr>
      </w:pPr>
      <w:r w:rsidRPr="00C81ACD">
        <w:rPr>
          <w:rFonts w:asciiTheme="majorHAnsi" w:hAnsiTheme="majorHAnsi" w:cs="Tahoma"/>
          <w:sz w:val="22"/>
          <w:szCs w:val="22"/>
        </w:rPr>
        <w:t>Cauzioni provvisorie e codici CIG</w:t>
      </w:r>
    </w:p>
    <w:p w:rsidR="00F877F3" w:rsidRPr="00C81ACD" w:rsidRDefault="00F877F3" w:rsidP="00334EF3">
      <w:pPr>
        <w:numPr>
          <w:ilvl w:val="0"/>
          <w:numId w:val="27"/>
        </w:numPr>
        <w:jc w:val="both"/>
        <w:rPr>
          <w:rFonts w:asciiTheme="majorHAnsi" w:hAnsiTheme="majorHAnsi" w:cs="Tahoma"/>
          <w:sz w:val="22"/>
          <w:szCs w:val="22"/>
        </w:rPr>
      </w:pPr>
      <w:r w:rsidRPr="00C81ACD">
        <w:rPr>
          <w:rFonts w:asciiTheme="majorHAnsi" w:hAnsiTheme="majorHAnsi" w:cs="Tahoma"/>
          <w:sz w:val="22"/>
          <w:szCs w:val="22"/>
        </w:rPr>
        <w:t xml:space="preserve">Specifiche tecniche dei lotti </w:t>
      </w:r>
    </w:p>
    <w:p w:rsidR="00F877F3" w:rsidRPr="00C81ACD" w:rsidRDefault="00F877F3" w:rsidP="00334EF3">
      <w:pPr>
        <w:numPr>
          <w:ilvl w:val="0"/>
          <w:numId w:val="27"/>
        </w:numPr>
        <w:jc w:val="both"/>
        <w:rPr>
          <w:rFonts w:asciiTheme="majorHAnsi" w:hAnsiTheme="majorHAnsi" w:cs="Tahoma"/>
          <w:sz w:val="22"/>
          <w:szCs w:val="22"/>
        </w:rPr>
      </w:pPr>
      <w:r w:rsidRPr="00C81ACD">
        <w:rPr>
          <w:rFonts w:asciiTheme="majorHAnsi" w:hAnsiTheme="majorHAnsi" w:cs="Tahoma"/>
          <w:sz w:val="22"/>
          <w:szCs w:val="22"/>
        </w:rPr>
        <w:t>Documentazione tecnico qualitativa</w:t>
      </w:r>
    </w:p>
    <w:p w:rsidR="00F877F3" w:rsidRPr="00C81ACD" w:rsidRDefault="00F877F3" w:rsidP="00334EF3">
      <w:pPr>
        <w:numPr>
          <w:ilvl w:val="0"/>
          <w:numId w:val="27"/>
        </w:numPr>
        <w:jc w:val="both"/>
        <w:rPr>
          <w:rFonts w:asciiTheme="majorHAnsi" w:hAnsiTheme="majorHAnsi" w:cs="Tahoma"/>
          <w:sz w:val="22"/>
          <w:szCs w:val="22"/>
        </w:rPr>
      </w:pPr>
      <w:r w:rsidRPr="00C81ACD">
        <w:rPr>
          <w:rFonts w:asciiTheme="majorHAnsi" w:hAnsiTheme="majorHAnsi" w:cs="Tahoma"/>
          <w:sz w:val="22"/>
          <w:szCs w:val="22"/>
        </w:rPr>
        <w:t>Modalità di attribuzione dei punteggi</w:t>
      </w:r>
    </w:p>
    <w:p w:rsidR="0010240D" w:rsidRDefault="0010240D">
      <w:pPr>
        <w:spacing w:after="200" w:line="276" w:lineRule="auto"/>
        <w:rPr>
          <w:rFonts w:asciiTheme="majorHAnsi" w:hAnsiTheme="majorHAnsi" w:cs="Tahoma"/>
          <w:sz w:val="22"/>
          <w:szCs w:val="22"/>
        </w:rPr>
      </w:pPr>
      <w:r>
        <w:rPr>
          <w:rFonts w:asciiTheme="majorHAnsi" w:hAnsiTheme="majorHAnsi" w:cs="Tahoma"/>
          <w:sz w:val="22"/>
          <w:szCs w:val="22"/>
        </w:rPr>
        <w:br w:type="page"/>
      </w:r>
    </w:p>
    <w:p w:rsidR="00F877F3" w:rsidRPr="00C81ACD" w:rsidRDefault="00F877F3" w:rsidP="00F877F3">
      <w:pPr>
        <w:jc w:val="both"/>
        <w:rPr>
          <w:rFonts w:asciiTheme="majorHAnsi" w:hAnsiTheme="majorHAnsi" w:cs="Tahoma"/>
          <w:sz w:val="22"/>
          <w:szCs w:val="22"/>
        </w:rPr>
      </w:pPr>
    </w:p>
    <w:p w:rsidR="00F877F3" w:rsidRPr="00C81ACD" w:rsidRDefault="00F877F3" w:rsidP="00F877F3">
      <w:pPr>
        <w:jc w:val="both"/>
        <w:rPr>
          <w:rFonts w:asciiTheme="majorHAnsi" w:hAnsiTheme="majorHAnsi" w:cs="Tahoma"/>
          <w:sz w:val="22"/>
          <w:szCs w:val="22"/>
        </w:rPr>
      </w:pPr>
    </w:p>
    <w:p w:rsidR="00F877F3" w:rsidRPr="00C81ACD"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C81ACD">
        <w:rPr>
          <w:rFonts w:asciiTheme="majorHAnsi" w:hAnsiTheme="majorHAnsi" w:cs="Tahoma"/>
          <w:b/>
          <w:sz w:val="22"/>
          <w:szCs w:val="22"/>
          <w:u w:val="single"/>
        </w:rPr>
        <w:t>FABBISOGNI PRESUNTI E PREZZI A BASE D’ASTA</w:t>
      </w:r>
    </w:p>
    <w:p w:rsidR="00F877F3" w:rsidRPr="00C81ACD" w:rsidRDefault="00F877F3" w:rsidP="00F877F3">
      <w:pPr>
        <w:pStyle w:val="Corpodeltesto2"/>
        <w:spacing w:after="0" w:line="240" w:lineRule="auto"/>
        <w:jc w:val="center"/>
        <w:rPr>
          <w:rFonts w:asciiTheme="majorHAnsi" w:hAnsiTheme="majorHAnsi" w:cs="Tahoma"/>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EF5A80" w:rsidRPr="00C81ACD" w:rsidTr="00EF5A80">
        <w:tc>
          <w:tcPr>
            <w:tcW w:w="5000" w:type="pct"/>
            <w:vAlign w:val="center"/>
          </w:tcPr>
          <w:p w:rsidR="00EF5A80" w:rsidRPr="00C81ACD" w:rsidRDefault="00EF5A80" w:rsidP="00EF5A80">
            <w:pPr>
              <w:pStyle w:val="Corpodeltesto2"/>
              <w:spacing w:after="0" w:line="240" w:lineRule="auto"/>
              <w:rPr>
                <w:rFonts w:asciiTheme="majorHAnsi" w:hAnsiTheme="majorHAnsi" w:cs="Tahoma"/>
                <w:b/>
                <w:sz w:val="22"/>
                <w:szCs w:val="22"/>
              </w:rPr>
            </w:pPr>
            <w:r w:rsidRPr="00C81ACD">
              <w:rPr>
                <w:rFonts w:asciiTheme="majorHAnsi" w:hAnsiTheme="majorHAnsi" w:cs="Tahoma"/>
                <w:b/>
                <w:bCs/>
                <w:color w:val="000000"/>
                <w:sz w:val="22"/>
                <w:szCs w:val="22"/>
              </w:rPr>
              <w:t>Oggetto e Quantità</w:t>
            </w:r>
          </w:p>
          <w:p w:rsidR="00EF5A80" w:rsidRPr="00C81ACD" w:rsidRDefault="00EF5A80" w:rsidP="006452DE">
            <w:pPr>
              <w:spacing w:before="120" w:after="240"/>
              <w:jc w:val="both"/>
              <w:rPr>
                <w:rFonts w:asciiTheme="majorHAnsi" w:hAnsiTheme="majorHAnsi" w:cs="Calibri"/>
                <w:bCs/>
                <w:sz w:val="22"/>
                <w:szCs w:val="22"/>
              </w:rPr>
            </w:pPr>
            <w:r w:rsidRPr="00C81ACD">
              <w:rPr>
                <w:rFonts w:asciiTheme="majorHAnsi" w:hAnsiTheme="majorHAnsi" w:cs="Calibri"/>
                <w:sz w:val="22"/>
                <w:szCs w:val="22"/>
              </w:rPr>
              <w:t xml:space="preserve">L’oggetto </w:t>
            </w:r>
            <w:r w:rsidRPr="00C81ACD">
              <w:rPr>
                <w:rFonts w:asciiTheme="majorHAnsi" w:hAnsiTheme="majorHAnsi" w:cs="Calibri"/>
                <w:bCs/>
                <w:sz w:val="22"/>
                <w:szCs w:val="22"/>
              </w:rPr>
              <w:t xml:space="preserve">della gara la fornitura e installazione di: </w:t>
            </w:r>
          </w:p>
          <w:p w:rsidR="00EF5A80" w:rsidRPr="00C81ACD" w:rsidRDefault="00EF5A80" w:rsidP="006452DE">
            <w:pPr>
              <w:tabs>
                <w:tab w:val="left" w:pos="1020"/>
              </w:tabs>
              <w:spacing w:before="120" w:after="120"/>
              <w:rPr>
                <w:rFonts w:asciiTheme="majorHAnsi" w:hAnsiTheme="majorHAnsi" w:cs="Calibri"/>
                <w:b/>
                <w:sz w:val="22"/>
                <w:szCs w:val="22"/>
              </w:rPr>
            </w:pPr>
            <w:r w:rsidRPr="00C81ACD">
              <w:rPr>
                <w:rFonts w:asciiTheme="majorHAnsi" w:hAnsiTheme="majorHAnsi" w:cs="Calibri"/>
                <w:b/>
                <w:sz w:val="22"/>
                <w:szCs w:val="22"/>
              </w:rPr>
              <w:t>Lotto 1: n. 50 ventilatori polmonari di massimo livello prestazionale</w:t>
            </w:r>
          </w:p>
          <w:p w:rsidR="00EF5A80" w:rsidRPr="00C81ACD" w:rsidRDefault="00EF5A80" w:rsidP="006452DE">
            <w:pPr>
              <w:tabs>
                <w:tab w:val="left" w:pos="1020"/>
              </w:tabs>
              <w:spacing w:before="120" w:after="120"/>
              <w:rPr>
                <w:rFonts w:asciiTheme="majorHAnsi" w:hAnsiTheme="majorHAnsi" w:cs="Calibri"/>
                <w:b/>
                <w:sz w:val="22"/>
                <w:szCs w:val="22"/>
              </w:rPr>
            </w:pPr>
            <w:r w:rsidRPr="00C81ACD">
              <w:rPr>
                <w:rFonts w:asciiTheme="majorHAnsi" w:hAnsiTheme="majorHAnsi" w:cs="Calibri"/>
                <w:b/>
                <w:sz w:val="22"/>
                <w:szCs w:val="22"/>
              </w:rPr>
              <w:t>Lotto 2: n. 20 ventilatori polmonari per intensità di cura intermedia</w:t>
            </w:r>
          </w:p>
          <w:p w:rsidR="00EF5A80" w:rsidRPr="00C81ACD" w:rsidRDefault="00EF5A80" w:rsidP="006452DE">
            <w:pPr>
              <w:tabs>
                <w:tab w:val="left" w:pos="1020"/>
              </w:tabs>
              <w:spacing w:before="120" w:after="120"/>
              <w:rPr>
                <w:rFonts w:asciiTheme="majorHAnsi" w:hAnsiTheme="majorHAnsi" w:cs="Calibri"/>
                <w:b/>
                <w:sz w:val="22"/>
                <w:szCs w:val="22"/>
              </w:rPr>
            </w:pPr>
            <w:r w:rsidRPr="00C81ACD">
              <w:rPr>
                <w:rFonts w:asciiTheme="majorHAnsi" w:hAnsiTheme="majorHAnsi" w:cs="Calibri"/>
                <w:b/>
                <w:sz w:val="22"/>
                <w:szCs w:val="22"/>
              </w:rPr>
              <w:t xml:space="preserve">Lotto 3: n. 15 ventilatori polmonari per supporto </w:t>
            </w:r>
            <w:proofErr w:type="spellStart"/>
            <w:r w:rsidRPr="00C81ACD">
              <w:rPr>
                <w:rFonts w:asciiTheme="majorHAnsi" w:hAnsiTheme="majorHAnsi" w:cs="Calibri"/>
                <w:b/>
                <w:sz w:val="22"/>
                <w:szCs w:val="22"/>
              </w:rPr>
              <w:t>ventilatorio</w:t>
            </w:r>
            <w:proofErr w:type="spellEnd"/>
            <w:r w:rsidRPr="00C81ACD">
              <w:rPr>
                <w:rFonts w:asciiTheme="majorHAnsi" w:hAnsiTheme="majorHAnsi" w:cs="Calibri"/>
                <w:b/>
                <w:sz w:val="22"/>
                <w:szCs w:val="22"/>
              </w:rPr>
              <w:t xml:space="preserve"> di base </w:t>
            </w:r>
          </w:p>
          <w:p w:rsidR="00EF5A80" w:rsidRPr="00C81ACD" w:rsidRDefault="00EF5A80" w:rsidP="006452DE">
            <w:pPr>
              <w:tabs>
                <w:tab w:val="left" w:pos="1020"/>
              </w:tabs>
              <w:spacing w:before="120" w:after="120"/>
              <w:rPr>
                <w:rFonts w:asciiTheme="majorHAnsi" w:hAnsiTheme="majorHAnsi" w:cs="Calibri"/>
                <w:b/>
                <w:sz w:val="22"/>
                <w:szCs w:val="22"/>
              </w:rPr>
            </w:pPr>
            <w:r w:rsidRPr="00C81ACD">
              <w:rPr>
                <w:rFonts w:asciiTheme="majorHAnsi" w:hAnsiTheme="majorHAnsi" w:cs="Calibri"/>
                <w:b/>
                <w:sz w:val="22"/>
                <w:szCs w:val="22"/>
              </w:rPr>
              <w:t>Lotto 4: n. 20 ventilatori polmonari da trasporto</w:t>
            </w:r>
          </w:p>
          <w:p w:rsidR="00EF5A80" w:rsidRPr="00C81ACD" w:rsidRDefault="00EF5A80" w:rsidP="006452DE">
            <w:pPr>
              <w:tabs>
                <w:tab w:val="left" w:pos="1020"/>
              </w:tabs>
              <w:spacing w:before="120" w:after="120"/>
              <w:rPr>
                <w:rFonts w:asciiTheme="majorHAnsi" w:hAnsiTheme="majorHAnsi" w:cs="Calibri"/>
                <w:b/>
                <w:sz w:val="22"/>
                <w:szCs w:val="22"/>
              </w:rPr>
            </w:pPr>
            <w:r w:rsidRPr="00C81ACD">
              <w:rPr>
                <w:rFonts w:asciiTheme="majorHAnsi" w:hAnsiTheme="majorHAnsi" w:cs="Calibri"/>
                <w:b/>
                <w:sz w:val="22"/>
                <w:szCs w:val="22"/>
              </w:rPr>
              <w:t>Lotto 5: n. 1 ventilatori polmonari per camera iperbarica</w:t>
            </w:r>
          </w:p>
          <w:p w:rsidR="00EF5A80" w:rsidRPr="0010240D" w:rsidRDefault="00EF5A80" w:rsidP="0010240D">
            <w:pPr>
              <w:spacing w:before="120" w:after="240"/>
              <w:jc w:val="both"/>
              <w:rPr>
                <w:rFonts w:asciiTheme="majorHAnsi" w:hAnsiTheme="majorHAnsi" w:cs="Calibri"/>
                <w:bCs/>
                <w:sz w:val="22"/>
                <w:szCs w:val="22"/>
              </w:rPr>
            </w:pPr>
            <w:r w:rsidRPr="00C81ACD">
              <w:rPr>
                <w:rFonts w:asciiTheme="majorHAnsi" w:hAnsiTheme="majorHAnsi" w:cs="Calibri"/>
                <w:bCs/>
                <w:sz w:val="22"/>
                <w:szCs w:val="22"/>
              </w:rPr>
              <w:t>secondo le caratteristiche stabilite nel presente Capitolato speciale.</w:t>
            </w:r>
          </w:p>
        </w:tc>
      </w:tr>
      <w:tr w:rsidR="00EF5A80" w:rsidRPr="00C81ACD" w:rsidTr="00EF5A80">
        <w:tc>
          <w:tcPr>
            <w:tcW w:w="5000" w:type="pct"/>
          </w:tcPr>
          <w:p w:rsidR="00EF5A80" w:rsidRPr="00C81ACD" w:rsidRDefault="00EF5A80" w:rsidP="00EF5A80">
            <w:pPr>
              <w:spacing w:before="120" w:after="120"/>
              <w:rPr>
                <w:rFonts w:asciiTheme="majorHAnsi" w:hAnsiTheme="majorHAnsi" w:cs="Calibri"/>
                <w:sz w:val="22"/>
                <w:szCs w:val="22"/>
              </w:rPr>
            </w:pPr>
            <w:r w:rsidRPr="00C81ACD">
              <w:rPr>
                <w:rFonts w:asciiTheme="majorHAnsi" w:hAnsiTheme="majorHAnsi" w:cs="Tahoma"/>
                <w:b/>
                <w:bCs/>
                <w:color w:val="000000"/>
                <w:sz w:val="22"/>
                <w:szCs w:val="22"/>
              </w:rPr>
              <w:t xml:space="preserve">Aziende interessate: </w:t>
            </w:r>
            <w:r w:rsidRPr="00C81ACD">
              <w:rPr>
                <w:rFonts w:asciiTheme="majorHAnsi" w:hAnsiTheme="majorHAnsi" w:cs="Tahoma"/>
                <w:b/>
                <w:bCs/>
                <w:color w:val="FF0000"/>
                <w:sz w:val="22"/>
                <w:szCs w:val="22"/>
              </w:rPr>
              <w:t xml:space="preserve"> </w:t>
            </w:r>
            <w:r w:rsidRPr="00C81ACD">
              <w:rPr>
                <w:rFonts w:asciiTheme="majorHAnsi" w:hAnsiTheme="majorHAnsi" w:cs="Calibri"/>
                <w:sz w:val="22"/>
                <w:szCs w:val="22"/>
              </w:rPr>
              <w:t xml:space="preserve">Aziende del SSR del FVG </w:t>
            </w:r>
          </w:p>
          <w:p w:rsidR="00EF5A80" w:rsidRPr="0010240D" w:rsidRDefault="00EF5A80" w:rsidP="0010240D">
            <w:pPr>
              <w:spacing w:before="120" w:after="120"/>
              <w:rPr>
                <w:rFonts w:asciiTheme="majorHAnsi" w:hAnsiTheme="majorHAnsi" w:cs="Calibri"/>
                <w:sz w:val="22"/>
                <w:szCs w:val="22"/>
              </w:rPr>
            </w:pPr>
            <w:r w:rsidRPr="00C81ACD">
              <w:rPr>
                <w:rFonts w:asciiTheme="majorHAnsi" w:hAnsiTheme="majorHAnsi" w:cs="Calibri"/>
                <w:sz w:val="22"/>
                <w:szCs w:val="22"/>
              </w:rPr>
              <w:t>Nel prosieguo del documento le Aziende del Servizio Sanitario Regionale potranno essere indicate come Aziende.</w:t>
            </w:r>
          </w:p>
        </w:tc>
      </w:tr>
      <w:tr w:rsidR="00EF5A80" w:rsidRPr="00C81ACD" w:rsidTr="00EF5A80">
        <w:tc>
          <w:tcPr>
            <w:tcW w:w="5000" w:type="pct"/>
          </w:tcPr>
          <w:p w:rsidR="00EF5A80" w:rsidRPr="00C81ACD" w:rsidRDefault="00EF5A80" w:rsidP="00EF5A80">
            <w:pPr>
              <w:spacing w:before="120" w:after="120"/>
              <w:rPr>
                <w:rFonts w:asciiTheme="majorHAnsi" w:hAnsiTheme="majorHAnsi" w:cs="Tahoma"/>
                <w:b/>
                <w:bCs/>
                <w:color w:val="000000"/>
                <w:sz w:val="22"/>
                <w:szCs w:val="22"/>
              </w:rPr>
            </w:pPr>
            <w:r w:rsidRPr="00C81ACD">
              <w:rPr>
                <w:rFonts w:asciiTheme="majorHAnsi" w:hAnsiTheme="majorHAnsi" w:cs="Tahoma"/>
                <w:b/>
                <w:bCs/>
                <w:color w:val="000000"/>
                <w:sz w:val="22"/>
                <w:szCs w:val="22"/>
              </w:rPr>
              <w:t xml:space="preserve">Prezzi base:  </w:t>
            </w:r>
            <w:r w:rsidRPr="00C81ACD">
              <w:rPr>
                <w:rFonts w:asciiTheme="majorHAnsi" w:hAnsiTheme="majorHAnsi" w:cs="Tahoma"/>
                <w:bCs/>
                <w:color w:val="000000"/>
                <w:sz w:val="22"/>
                <w:szCs w:val="22"/>
              </w:rPr>
              <w:t xml:space="preserve">il prezzo base </w:t>
            </w:r>
            <w:r w:rsidRPr="00C81ACD">
              <w:rPr>
                <w:rFonts w:asciiTheme="majorHAnsi" w:hAnsiTheme="majorHAnsi" w:cs="Tahoma"/>
                <w:b/>
                <w:bCs/>
                <w:color w:val="000000"/>
                <w:sz w:val="22"/>
                <w:szCs w:val="22"/>
              </w:rPr>
              <w:t>non superabile pena esclusione</w:t>
            </w:r>
            <w:r w:rsidRPr="00C81ACD">
              <w:rPr>
                <w:rFonts w:asciiTheme="majorHAnsi" w:hAnsiTheme="majorHAnsi" w:cs="Tahoma"/>
                <w:bCs/>
                <w:color w:val="000000"/>
                <w:sz w:val="22"/>
                <w:szCs w:val="22"/>
              </w:rPr>
              <w:t xml:space="preserve"> , per singola apparecchiatura è il seguente:</w:t>
            </w:r>
          </w:p>
        </w:tc>
      </w:tr>
    </w:tbl>
    <w:p w:rsidR="006452DE" w:rsidRPr="00C81ACD" w:rsidRDefault="006452DE" w:rsidP="00F877F3">
      <w:pPr>
        <w:pStyle w:val="Corpodeltesto2"/>
        <w:spacing w:after="0" w:line="240" w:lineRule="auto"/>
        <w:jc w:val="both"/>
        <w:rPr>
          <w:rFonts w:asciiTheme="majorHAnsi" w:hAnsiTheme="majorHAnsi" w:cs="Tahoma"/>
          <w:sz w:val="22"/>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2"/>
        <w:gridCol w:w="3312"/>
      </w:tblGrid>
      <w:tr w:rsidR="0010240D" w:rsidRPr="00C81ACD" w:rsidTr="0010240D">
        <w:trPr>
          <w:trHeight w:val="336"/>
          <w:jc w:val="center"/>
        </w:trPr>
        <w:tc>
          <w:tcPr>
            <w:tcW w:w="4732" w:type="dxa"/>
          </w:tcPr>
          <w:p w:rsidR="0010240D" w:rsidRPr="00C81ACD" w:rsidRDefault="0010240D" w:rsidP="00EF5A80">
            <w:pPr>
              <w:rPr>
                <w:rFonts w:asciiTheme="majorHAnsi" w:hAnsiTheme="majorHAnsi" w:cs="Calibri"/>
                <w:color w:val="000000"/>
                <w:sz w:val="22"/>
                <w:szCs w:val="22"/>
              </w:rPr>
            </w:pPr>
          </w:p>
        </w:tc>
        <w:tc>
          <w:tcPr>
            <w:tcW w:w="3312" w:type="dxa"/>
          </w:tcPr>
          <w:p w:rsidR="0010240D" w:rsidRPr="00C81ACD" w:rsidRDefault="0010240D" w:rsidP="00EF5A80">
            <w:pPr>
              <w:rPr>
                <w:rFonts w:asciiTheme="majorHAnsi" w:hAnsiTheme="majorHAnsi" w:cs="Calibri"/>
                <w:color w:val="000000"/>
                <w:sz w:val="22"/>
                <w:szCs w:val="22"/>
              </w:rPr>
            </w:pPr>
            <w:r>
              <w:rPr>
                <w:rFonts w:asciiTheme="majorHAnsi" w:hAnsiTheme="majorHAnsi" w:cs="Calibri"/>
                <w:color w:val="000000"/>
                <w:sz w:val="22"/>
                <w:szCs w:val="22"/>
              </w:rPr>
              <w:t>Prezzo unitario IVA esclusa</w:t>
            </w:r>
          </w:p>
        </w:tc>
      </w:tr>
      <w:tr w:rsidR="00EF5A80" w:rsidRPr="00C81ACD" w:rsidTr="0010240D">
        <w:trPr>
          <w:trHeight w:val="336"/>
          <w:jc w:val="center"/>
        </w:trPr>
        <w:tc>
          <w:tcPr>
            <w:tcW w:w="4732" w:type="dxa"/>
          </w:tcPr>
          <w:p w:rsidR="00EF5A80" w:rsidRPr="00C81ACD" w:rsidRDefault="00EF5A80" w:rsidP="00EF5A80">
            <w:pPr>
              <w:rPr>
                <w:rFonts w:asciiTheme="majorHAnsi" w:hAnsiTheme="majorHAnsi" w:cs="Calibri"/>
                <w:color w:val="000000"/>
                <w:sz w:val="22"/>
                <w:szCs w:val="22"/>
              </w:rPr>
            </w:pPr>
            <w:r w:rsidRPr="00C81ACD">
              <w:rPr>
                <w:rFonts w:asciiTheme="majorHAnsi" w:hAnsiTheme="majorHAnsi" w:cs="Calibri"/>
                <w:color w:val="000000"/>
                <w:sz w:val="22"/>
                <w:szCs w:val="22"/>
              </w:rPr>
              <w:t>Lotto 1 (top di gamma)</w:t>
            </w:r>
          </w:p>
        </w:tc>
        <w:tc>
          <w:tcPr>
            <w:tcW w:w="3312" w:type="dxa"/>
          </w:tcPr>
          <w:p w:rsidR="00EF5A80" w:rsidRPr="00C81ACD" w:rsidRDefault="00EF5A80" w:rsidP="00EF5A80">
            <w:pPr>
              <w:rPr>
                <w:rFonts w:asciiTheme="majorHAnsi" w:hAnsiTheme="majorHAnsi" w:cs="Calibri"/>
                <w:color w:val="000000"/>
                <w:sz w:val="22"/>
                <w:szCs w:val="22"/>
              </w:rPr>
            </w:pPr>
            <w:bookmarkStart w:id="0" w:name="_Hlk414022697"/>
            <w:r w:rsidRPr="00C81ACD">
              <w:rPr>
                <w:rFonts w:asciiTheme="majorHAnsi" w:hAnsiTheme="majorHAnsi" w:cs="Calibri"/>
                <w:color w:val="000000"/>
                <w:sz w:val="22"/>
                <w:szCs w:val="22"/>
              </w:rPr>
              <w:t xml:space="preserve">Pa: € </w:t>
            </w:r>
            <w:bookmarkEnd w:id="0"/>
            <w:r w:rsidRPr="00C81ACD">
              <w:rPr>
                <w:rFonts w:asciiTheme="majorHAnsi" w:hAnsiTheme="majorHAnsi" w:cs="Calibri"/>
                <w:color w:val="000000"/>
                <w:sz w:val="22"/>
                <w:szCs w:val="22"/>
              </w:rPr>
              <w:t>28.500,00</w:t>
            </w:r>
          </w:p>
        </w:tc>
      </w:tr>
      <w:tr w:rsidR="00EF5A80" w:rsidRPr="00C81ACD" w:rsidTr="0010240D">
        <w:trPr>
          <w:trHeight w:val="336"/>
          <w:jc w:val="center"/>
        </w:trPr>
        <w:tc>
          <w:tcPr>
            <w:tcW w:w="4732" w:type="dxa"/>
          </w:tcPr>
          <w:p w:rsidR="00EF5A80" w:rsidRPr="00C81ACD" w:rsidRDefault="00EF5A80" w:rsidP="00EF5A80">
            <w:pPr>
              <w:rPr>
                <w:rFonts w:asciiTheme="majorHAnsi" w:hAnsiTheme="majorHAnsi" w:cs="Calibri"/>
                <w:color w:val="000000"/>
                <w:sz w:val="22"/>
                <w:szCs w:val="22"/>
              </w:rPr>
            </w:pPr>
            <w:r w:rsidRPr="00C81ACD">
              <w:rPr>
                <w:rFonts w:asciiTheme="majorHAnsi" w:hAnsiTheme="majorHAnsi" w:cs="Calibri"/>
                <w:color w:val="000000"/>
                <w:sz w:val="22"/>
                <w:szCs w:val="22"/>
              </w:rPr>
              <w:t>Lotto 2 (intensità di cura intermedia)</w:t>
            </w:r>
          </w:p>
        </w:tc>
        <w:tc>
          <w:tcPr>
            <w:tcW w:w="3312" w:type="dxa"/>
          </w:tcPr>
          <w:p w:rsidR="00EF5A80" w:rsidRPr="00C81ACD" w:rsidRDefault="00EF5A80" w:rsidP="00EF5A80">
            <w:pPr>
              <w:rPr>
                <w:rFonts w:asciiTheme="majorHAnsi" w:hAnsiTheme="majorHAnsi" w:cs="Calibri"/>
                <w:color w:val="000000"/>
                <w:sz w:val="22"/>
                <w:szCs w:val="22"/>
              </w:rPr>
            </w:pPr>
            <w:r w:rsidRPr="00C81ACD">
              <w:rPr>
                <w:rFonts w:asciiTheme="majorHAnsi" w:hAnsiTheme="majorHAnsi" w:cs="Calibri"/>
                <w:color w:val="000000"/>
                <w:sz w:val="22"/>
                <w:szCs w:val="22"/>
              </w:rPr>
              <w:t>Pa: € 22.000,00</w:t>
            </w:r>
          </w:p>
        </w:tc>
      </w:tr>
      <w:tr w:rsidR="00EF5A80" w:rsidRPr="00C81ACD" w:rsidTr="0010240D">
        <w:trPr>
          <w:trHeight w:val="336"/>
          <w:jc w:val="center"/>
        </w:trPr>
        <w:tc>
          <w:tcPr>
            <w:tcW w:w="4732" w:type="dxa"/>
          </w:tcPr>
          <w:p w:rsidR="00EF5A80" w:rsidRPr="00C81ACD" w:rsidRDefault="00EF5A80" w:rsidP="00EF5A80">
            <w:pPr>
              <w:rPr>
                <w:rFonts w:asciiTheme="majorHAnsi" w:hAnsiTheme="majorHAnsi" w:cs="Calibri"/>
                <w:color w:val="000000"/>
                <w:sz w:val="22"/>
                <w:szCs w:val="22"/>
              </w:rPr>
            </w:pPr>
            <w:r w:rsidRPr="00C81ACD">
              <w:rPr>
                <w:rFonts w:asciiTheme="majorHAnsi" w:hAnsiTheme="majorHAnsi" w:cs="Calibri"/>
                <w:color w:val="000000"/>
                <w:sz w:val="22"/>
                <w:szCs w:val="22"/>
              </w:rPr>
              <w:t xml:space="preserve">Lotto 3 (supporto </w:t>
            </w:r>
            <w:proofErr w:type="spellStart"/>
            <w:r w:rsidRPr="00C81ACD">
              <w:rPr>
                <w:rFonts w:asciiTheme="majorHAnsi" w:hAnsiTheme="majorHAnsi" w:cs="Calibri"/>
                <w:color w:val="000000"/>
                <w:sz w:val="22"/>
                <w:szCs w:val="22"/>
              </w:rPr>
              <w:t>ventilatorio</w:t>
            </w:r>
            <w:proofErr w:type="spellEnd"/>
            <w:r w:rsidRPr="00C81ACD">
              <w:rPr>
                <w:rFonts w:asciiTheme="majorHAnsi" w:hAnsiTheme="majorHAnsi" w:cs="Calibri"/>
                <w:color w:val="000000"/>
                <w:sz w:val="22"/>
                <w:szCs w:val="22"/>
              </w:rPr>
              <w:t xml:space="preserve"> di base)</w:t>
            </w:r>
          </w:p>
        </w:tc>
        <w:tc>
          <w:tcPr>
            <w:tcW w:w="3312" w:type="dxa"/>
          </w:tcPr>
          <w:p w:rsidR="00EF5A80" w:rsidRPr="00C81ACD" w:rsidRDefault="00EF5A80" w:rsidP="00EF5A80">
            <w:pPr>
              <w:rPr>
                <w:rFonts w:asciiTheme="majorHAnsi" w:hAnsiTheme="majorHAnsi" w:cs="Calibri"/>
                <w:color w:val="000000"/>
                <w:sz w:val="22"/>
                <w:szCs w:val="22"/>
              </w:rPr>
            </w:pPr>
            <w:r w:rsidRPr="00C81ACD">
              <w:rPr>
                <w:rFonts w:asciiTheme="majorHAnsi" w:hAnsiTheme="majorHAnsi" w:cs="Calibri"/>
                <w:color w:val="000000"/>
                <w:sz w:val="22"/>
                <w:szCs w:val="22"/>
              </w:rPr>
              <w:t>Pa: Pa: € 13.000,00</w:t>
            </w:r>
          </w:p>
        </w:tc>
      </w:tr>
      <w:tr w:rsidR="00EF5A80" w:rsidRPr="00C81ACD" w:rsidTr="0010240D">
        <w:trPr>
          <w:trHeight w:val="336"/>
          <w:jc w:val="center"/>
        </w:trPr>
        <w:tc>
          <w:tcPr>
            <w:tcW w:w="4732" w:type="dxa"/>
          </w:tcPr>
          <w:p w:rsidR="00EF5A80" w:rsidRPr="00C81ACD" w:rsidRDefault="00EF5A80" w:rsidP="00EF5A80">
            <w:pPr>
              <w:rPr>
                <w:rFonts w:asciiTheme="majorHAnsi" w:hAnsiTheme="majorHAnsi" w:cs="Calibri"/>
                <w:color w:val="000000"/>
                <w:sz w:val="22"/>
                <w:szCs w:val="22"/>
              </w:rPr>
            </w:pPr>
            <w:r w:rsidRPr="00C81ACD">
              <w:rPr>
                <w:rFonts w:asciiTheme="majorHAnsi" w:hAnsiTheme="majorHAnsi" w:cs="Calibri"/>
                <w:color w:val="000000"/>
                <w:sz w:val="22"/>
                <w:szCs w:val="22"/>
              </w:rPr>
              <w:t>Lotto 4 (trasporto)</w:t>
            </w:r>
          </w:p>
        </w:tc>
        <w:tc>
          <w:tcPr>
            <w:tcW w:w="3312" w:type="dxa"/>
          </w:tcPr>
          <w:p w:rsidR="00EF5A80" w:rsidRPr="00C81ACD" w:rsidRDefault="00EF5A80" w:rsidP="00EF5A80">
            <w:pPr>
              <w:rPr>
                <w:rFonts w:asciiTheme="majorHAnsi" w:hAnsiTheme="majorHAnsi" w:cs="Calibri"/>
                <w:color w:val="000000"/>
                <w:sz w:val="22"/>
                <w:szCs w:val="22"/>
              </w:rPr>
            </w:pPr>
            <w:r w:rsidRPr="00C81ACD">
              <w:rPr>
                <w:rFonts w:asciiTheme="majorHAnsi" w:hAnsiTheme="majorHAnsi" w:cs="Calibri"/>
                <w:color w:val="000000"/>
                <w:sz w:val="22"/>
                <w:szCs w:val="22"/>
              </w:rPr>
              <w:t>Pa: € 12.000,00</w:t>
            </w:r>
          </w:p>
        </w:tc>
      </w:tr>
      <w:tr w:rsidR="00EF5A80" w:rsidRPr="00C81ACD" w:rsidTr="0010240D">
        <w:trPr>
          <w:trHeight w:val="336"/>
          <w:jc w:val="center"/>
        </w:trPr>
        <w:tc>
          <w:tcPr>
            <w:tcW w:w="4732" w:type="dxa"/>
          </w:tcPr>
          <w:p w:rsidR="00EF5A80" w:rsidRPr="00C81ACD" w:rsidRDefault="00EF5A80" w:rsidP="00EF5A80">
            <w:pPr>
              <w:rPr>
                <w:rFonts w:asciiTheme="majorHAnsi" w:hAnsiTheme="majorHAnsi" w:cs="Calibri"/>
                <w:color w:val="000000"/>
                <w:sz w:val="22"/>
                <w:szCs w:val="22"/>
              </w:rPr>
            </w:pPr>
            <w:r w:rsidRPr="00C81ACD">
              <w:rPr>
                <w:rFonts w:asciiTheme="majorHAnsi" w:hAnsiTheme="majorHAnsi" w:cs="Calibri"/>
                <w:color w:val="000000"/>
                <w:sz w:val="22"/>
                <w:szCs w:val="22"/>
              </w:rPr>
              <w:t>Lotto 5 (camera iperbarica)</w:t>
            </w:r>
          </w:p>
        </w:tc>
        <w:tc>
          <w:tcPr>
            <w:tcW w:w="3312" w:type="dxa"/>
          </w:tcPr>
          <w:p w:rsidR="00EF5A80" w:rsidRPr="00C81ACD" w:rsidRDefault="00EF5A80" w:rsidP="00EF5A80">
            <w:pPr>
              <w:rPr>
                <w:rFonts w:asciiTheme="majorHAnsi" w:hAnsiTheme="majorHAnsi" w:cs="Calibri"/>
                <w:color w:val="000000"/>
                <w:sz w:val="22"/>
                <w:szCs w:val="22"/>
                <w:highlight w:val="yellow"/>
              </w:rPr>
            </w:pPr>
            <w:r w:rsidRPr="00C81ACD">
              <w:rPr>
                <w:rFonts w:asciiTheme="majorHAnsi" w:hAnsiTheme="majorHAnsi" w:cs="Calibri"/>
                <w:color w:val="000000"/>
                <w:sz w:val="22"/>
                <w:szCs w:val="22"/>
              </w:rPr>
              <w:t>Pa: € 55.000,00</w:t>
            </w:r>
          </w:p>
        </w:tc>
      </w:tr>
    </w:tbl>
    <w:p w:rsidR="00EF5A80" w:rsidRPr="00C81ACD" w:rsidRDefault="00EF5A80" w:rsidP="00F877F3">
      <w:pPr>
        <w:pStyle w:val="Corpodeltesto2"/>
        <w:spacing w:after="0" w:line="240" w:lineRule="auto"/>
        <w:jc w:val="both"/>
        <w:rPr>
          <w:rFonts w:asciiTheme="majorHAnsi" w:hAnsiTheme="majorHAnsi" w:cs="Tahoma"/>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986CCA" w:rsidRPr="00C81ACD" w:rsidTr="004053B2">
        <w:tc>
          <w:tcPr>
            <w:tcW w:w="5000" w:type="pct"/>
          </w:tcPr>
          <w:p w:rsidR="00986CCA" w:rsidRPr="00C81ACD" w:rsidRDefault="00986CCA" w:rsidP="00986CCA">
            <w:pPr>
              <w:spacing w:before="120" w:after="120"/>
              <w:rPr>
                <w:rFonts w:asciiTheme="majorHAnsi" w:hAnsiTheme="majorHAnsi" w:cs="Tahoma"/>
                <w:bCs/>
                <w:color w:val="000000"/>
                <w:sz w:val="22"/>
                <w:szCs w:val="22"/>
              </w:rPr>
            </w:pPr>
            <w:r w:rsidRPr="00C81ACD">
              <w:rPr>
                <w:rFonts w:asciiTheme="majorHAnsi" w:hAnsiTheme="majorHAnsi" w:cs="Tahoma"/>
                <w:b/>
                <w:bCs/>
                <w:color w:val="000000"/>
                <w:sz w:val="22"/>
                <w:szCs w:val="22"/>
              </w:rPr>
              <w:t xml:space="preserve">Opzioni contrattuali:  </w:t>
            </w:r>
          </w:p>
          <w:p w:rsidR="004053B2" w:rsidRPr="00C81ACD" w:rsidRDefault="004053B2" w:rsidP="004053B2">
            <w:pPr>
              <w:spacing w:before="120"/>
              <w:jc w:val="both"/>
              <w:rPr>
                <w:rFonts w:asciiTheme="majorHAnsi" w:hAnsiTheme="majorHAnsi" w:cs="Calibri"/>
                <w:color w:val="000000"/>
                <w:sz w:val="22"/>
                <w:szCs w:val="22"/>
              </w:rPr>
            </w:pPr>
            <w:r w:rsidRPr="00C81ACD">
              <w:rPr>
                <w:rFonts w:asciiTheme="majorHAnsi" w:hAnsiTheme="majorHAnsi" w:cs="Calibri"/>
                <w:bCs/>
                <w:color w:val="000000"/>
                <w:sz w:val="22"/>
                <w:szCs w:val="22"/>
              </w:rPr>
              <w:t>Gli importi sopra indicati non sono comprensivi dei</w:t>
            </w:r>
            <w:r w:rsidRPr="00C81ACD">
              <w:rPr>
                <w:rFonts w:asciiTheme="majorHAnsi" w:hAnsiTheme="majorHAnsi" w:cs="Calibri"/>
                <w:color w:val="000000"/>
                <w:sz w:val="22"/>
                <w:szCs w:val="22"/>
              </w:rPr>
              <w:t xml:space="preserve"> costi per la manutenzione per il periodo post-garanzia e per gli accessori non compresi nella configurazione offerta, che le Aziende destinatarie della fornitura si riservano di affidare successivamente.</w:t>
            </w:r>
          </w:p>
          <w:p w:rsidR="004053B2" w:rsidRPr="00C81ACD" w:rsidRDefault="004053B2" w:rsidP="004053B2">
            <w:pPr>
              <w:spacing w:before="120"/>
              <w:jc w:val="both"/>
              <w:rPr>
                <w:rFonts w:asciiTheme="majorHAnsi" w:hAnsiTheme="majorHAnsi" w:cs="Calibri"/>
                <w:color w:val="000000"/>
                <w:sz w:val="22"/>
                <w:szCs w:val="22"/>
              </w:rPr>
            </w:pPr>
            <w:r w:rsidRPr="00C81ACD">
              <w:rPr>
                <w:rFonts w:asciiTheme="majorHAnsi" w:hAnsiTheme="majorHAnsi" w:cs="Calibri"/>
                <w:color w:val="000000"/>
                <w:sz w:val="22"/>
                <w:szCs w:val="22"/>
              </w:rPr>
              <w:t>Tali costi, complessivi per l’intera fornitura, sono così stimabili:</w:t>
            </w:r>
          </w:p>
          <w:p w:rsidR="004053B2" w:rsidRPr="00C81ACD" w:rsidRDefault="004053B2" w:rsidP="004053B2">
            <w:pPr>
              <w:jc w:val="both"/>
              <w:rPr>
                <w:rFonts w:asciiTheme="majorHAnsi" w:hAnsiTheme="majorHAnsi" w:cs="Calibri"/>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
              <w:gridCol w:w="2903"/>
              <w:gridCol w:w="2551"/>
            </w:tblGrid>
            <w:tr w:rsidR="004053B2" w:rsidRPr="00C81ACD" w:rsidTr="00BB5FC4">
              <w:trPr>
                <w:trHeight w:val="336"/>
                <w:jc w:val="center"/>
              </w:trPr>
              <w:tc>
                <w:tcPr>
                  <w:tcW w:w="1350" w:type="dxa"/>
                  <w:shd w:val="clear" w:color="auto" w:fill="auto"/>
                </w:tcPr>
                <w:p w:rsidR="004053B2" w:rsidRPr="00C81ACD" w:rsidRDefault="004053B2" w:rsidP="004053B2">
                  <w:pPr>
                    <w:jc w:val="center"/>
                    <w:rPr>
                      <w:rFonts w:asciiTheme="majorHAnsi" w:hAnsiTheme="majorHAnsi" w:cs="Calibri"/>
                      <w:sz w:val="22"/>
                      <w:szCs w:val="22"/>
                    </w:rPr>
                  </w:pPr>
                </w:p>
              </w:tc>
              <w:tc>
                <w:tcPr>
                  <w:tcW w:w="2903"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Manutenzione Pm/anno</w:t>
                  </w:r>
                </w:p>
              </w:tc>
              <w:tc>
                <w:tcPr>
                  <w:tcW w:w="2551"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Accessori</w:t>
                  </w:r>
                </w:p>
              </w:tc>
            </w:tr>
            <w:tr w:rsidR="004053B2" w:rsidRPr="00C81ACD" w:rsidTr="00BB5FC4">
              <w:trPr>
                <w:trHeight w:val="336"/>
                <w:jc w:val="center"/>
              </w:trPr>
              <w:tc>
                <w:tcPr>
                  <w:tcW w:w="1350"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Lotto 1</w:t>
                  </w:r>
                </w:p>
              </w:tc>
              <w:tc>
                <w:tcPr>
                  <w:tcW w:w="2903"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€ 140.000,00</w:t>
                  </w:r>
                </w:p>
              </w:tc>
              <w:tc>
                <w:tcPr>
                  <w:tcW w:w="2551"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€ 250.000,00</w:t>
                  </w:r>
                </w:p>
              </w:tc>
            </w:tr>
            <w:tr w:rsidR="004053B2" w:rsidRPr="00C81ACD" w:rsidTr="00BB5FC4">
              <w:trPr>
                <w:trHeight w:val="336"/>
                <w:jc w:val="center"/>
              </w:trPr>
              <w:tc>
                <w:tcPr>
                  <w:tcW w:w="1350"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Lotto 2</w:t>
                  </w:r>
                </w:p>
              </w:tc>
              <w:tc>
                <w:tcPr>
                  <w:tcW w:w="2903"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€ 40.000,00</w:t>
                  </w:r>
                </w:p>
              </w:tc>
              <w:tc>
                <w:tcPr>
                  <w:tcW w:w="2551"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€ 100.000,00</w:t>
                  </w:r>
                </w:p>
              </w:tc>
            </w:tr>
            <w:tr w:rsidR="004053B2" w:rsidRPr="00C81ACD" w:rsidTr="00BB5FC4">
              <w:trPr>
                <w:trHeight w:val="336"/>
                <w:jc w:val="center"/>
              </w:trPr>
              <w:tc>
                <w:tcPr>
                  <w:tcW w:w="1350"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Lotto 3</w:t>
                  </w:r>
                </w:p>
              </w:tc>
              <w:tc>
                <w:tcPr>
                  <w:tcW w:w="2903"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€ 19.000,00</w:t>
                  </w:r>
                </w:p>
              </w:tc>
              <w:tc>
                <w:tcPr>
                  <w:tcW w:w="2551"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€ 50.000,00</w:t>
                  </w:r>
                </w:p>
              </w:tc>
            </w:tr>
            <w:tr w:rsidR="004053B2" w:rsidRPr="00C81ACD" w:rsidTr="00BB5FC4">
              <w:trPr>
                <w:trHeight w:val="336"/>
                <w:jc w:val="center"/>
              </w:trPr>
              <w:tc>
                <w:tcPr>
                  <w:tcW w:w="1350"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Lotto 4</w:t>
                  </w:r>
                </w:p>
              </w:tc>
              <w:tc>
                <w:tcPr>
                  <w:tcW w:w="2903"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€ 24.000,00</w:t>
                  </w:r>
                </w:p>
              </w:tc>
              <w:tc>
                <w:tcPr>
                  <w:tcW w:w="2551"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€ 60.000,00</w:t>
                  </w:r>
                </w:p>
              </w:tc>
            </w:tr>
            <w:tr w:rsidR="004053B2" w:rsidRPr="00C81ACD" w:rsidTr="00BB5FC4">
              <w:trPr>
                <w:trHeight w:val="336"/>
                <w:jc w:val="center"/>
              </w:trPr>
              <w:tc>
                <w:tcPr>
                  <w:tcW w:w="1350"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Lotto 5</w:t>
                  </w:r>
                </w:p>
              </w:tc>
              <w:tc>
                <w:tcPr>
                  <w:tcW w:w="2903"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€ 5.500,00</w:t>
                  </w:r>
                </w:p>
              </w:tc>
              <w:tc>
                <w:tcPr>
                  <w:tcW w:w="2551" w:type="dxa"/>
                  <w:shd w:val="clear" w:color="auto" w:fill="auto"/>
                </w:tcPr>
                <w:p w:rsidR="004053B2" w:rsidRPr="00C81ACD" w:rsidRDefault="004053B2" w:rsidP="004053B2">
                  <w:pPr>
                    <w:jc w:val="center"/>
                    <w:rPr>
                      <w:rFonts w:asciiTheme="majorHAnsi" w:hAnsiTheme="majorHAnsi" w:cs="Calibri"/>
                      <w:sz w:val="22"/>
                      <w:szCs w:val="22"/>
                    </w:rPr>
                  </w:pPr>
                  <w:r w:rsidRPr="00C81ACD">
                    <w:rPr>
                      <w:rFonts w:asciiTheme="majorHAnsi" w:hAnsiTheme="majorHAnsi" w:cs="Calibri"/>
                      <w:sz w:val="22"/>
                      <w:szCs w:val="22"/>
                    </w:rPr>
                    <w:t>€ 5.000,00</w:t>
                  </w:r>
                </w:p>
              </w:tc>
            </w:tr>
          </w:tbl>
          <w:p w:rsidR="004053B2" w:rsidRPr="00C81ACD" w:rsidRDefault="004053B2" w:rsidP="004053B2">
            <w:pPr>
              <w:spacing w:after="120"/>
              <w:jc w:val="both"/>
              <w:rPr>
                <w:rFonts w:asciiTheme="majorHAnsi" w:hAnsiTheme="majorHAnsi" w:cs="Calibri"/>
                <w:spacing w:val="24"/>
                <w:sz w:val="22"/>
                <w:szCs w:val="22"/>
              </w:rPr>
            </w:pPr>
          </w:p>
          <w:p w:rsidR="00986CCA" w:rsidRPr="00C81ACD" w:rsidRDefault="00986CCA" w:rsidP="00986CCA">
            <w:pPr>
              <w:spacing w:before="120" w:after="120"/>
              <w:rPr>
                <w:rFonts w:asciiTheme="majorHAnsi" w:hAnsiTheme="majorHAnsi" w:cs="Tahoma"/>
                <w:b/>
                <w:bCs/>
                <w:color w:val="000000"/>
                <w:sz w:val="22"/>
                <w:szCs w:val="22"/>
              </w:rPr>
            </w:pPr>
            <w:r w:rsidRPr="00C81ACD">
              <w:rPr>
                <w:rFonts w:asciiTheme="majorHAnsi" w:hAnsiTheme="majorHAnsi" w:cs="Calibri"/>
                <w:bCs/>
                <w:sz w:val="22"/>
                <w:szCs w:val="22"/>
              </w:rPr>
              <w:t>L’EGAS si riserva</w:t>
            </w:r>
            <w:r w:rsidR="00BB5FC4" w:rsidRPr="00C81ACD">
              <w:rPr>
                <w:rFonts w:asciiTheme="majorHAnsi" w:hAnsiTheme="majorHAnsi" w:cs="Calibri"/>
                <w:bCs/>
                <w:sz w:val="22"/>
                <w:szCs w:val="22"/>
              </w:rPr>
              <w:t xml:space="preserve"> inoltre</w:t>
            </w:r>
            <w:r w:rsidRPr="00C81ACD">
              <w:rPr>
                <w:rFonts w:asciiTheme="majorHAnsi" w:hAnsiTheme="majorHAnsi" w:cs="Calibri"/>
                <w:bCs/>
                <w:sz w:val="22"/>
                <w:szCs w:val="22"/>
              </w:rPr>
              <w:t xml:space="preserve"> la facoltà di estendere la fornitura aggiudicata, in favore di tutte le Aziende del SSR della Regione Friuli Venezia Giulia </w:t>
            </w:r>
            <w:r w:rsidRPr="00C81ACD">
              <w:rPr>
                <w:rFonts w:asciiTheme="majorHAnsi" w:hAnsiTheme="majorHAnsi" w:cs="Calibri"/>
                <w:bCs/>
                <w:sz w:val="22"/>
                <w:szCs w:val="22"/>
                <w:u w:val="single"/>
              </w:rPr>
              <w:t>nel limite del 100% del numero di apparecchiature previste</w:t>
            </w:r>
            <w:r w:rsidRPr="00C81ACD">
              <w:rPr>
                <w:rFonts w:asciiTheme="majorHAnsi" w:hAnsiTheme="majorHAnsi" w:cs="Calibri"/>
                <w:bCs/>
                <w:sz w:val="22"/>
                <w:szCs w:val="22"/>
              </w:rPr>
              <w:t xml:space="preserve"> per ciascun lotto</w:t>
            </w:r>
          </w:p>
        </w:tc>
      </w:tr>
    </w:tbl>
    <w:p w:rsidR="00EF5A80" w:rsidRPr="00C81ACD" w:rsidRDefault="00EF5A80" w:rsidP="00F877F3">
      <w:pPr>
        <w:pStyle w:val="Corpodeltesto2"/>
        <w:spacing w:after="0" w:line="240" w:lineRule="auto"/>
        <w:jc w:val="both"/>
        <w:rPr>
          <w:rFonts w:asciiTheme="majorHAnsi" w:hAnsiTheme="majorHAnsi" w:cs="Tahoma"/>
          <w:sz w:val="22"/>
          <w:szCs w:val="22"/>
          <w:highlight w:val="yellow"/>
        </w:rPr>
      </w:pPr>
    </w:p>
    <w:p w:rsidR="00EF5A80" w:rsidRPr="00C81ACD" w:rsidRDefault="00EF5A80" w:rsidP="00F877F3">
      <w:pPr>
        <w:pStyle w:val="Corpodeltesto2"/>
        <w:spacing w:after="0" w:line="240" w:lineRule="auto"/>
        <w:jc w:val="center"/>
        <w:rPr>
          <w:rFonts w:asciiTheme="majorHAnsi" w:hAnsiTheme="majorHAnsi" w:cs="Tahoma"/>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EF5A80" w:rsidRPr="00C81ACD" w:rsidTr="004053B2">
        <w:tc>
          <w:tcPr>
            <w:tcW w:w="5000" w:type="pct"/>
          </w:tcPr>
          <w:p w:rsidR="00BB5FC4" w:rsidRPr="00C81ACD" w:rsidRDefault="0010240D" w:rsidP="004053B2">
            <w:pPr>
              <w:pStyle w:val="Corpodeltesto2"/>
              <w:spacing w:after="0" w:line="240" w:lineRule="auto"/>
              <w:jc w:val="both"/>
              <w:rPr>
                <w:rFonts w:asciiTheme="majorHAnsi" w:hAnsiTheme="majorHAnsi" w:cs="Tahoma"/>
                <w:b/>
                <w:bCs/>
                <w:color w:val="000000"/>
                <w:sz w:val="22"/>
                <w:szCs w:val="22"/>
              </w:rPr>
            </w:pPr>
            <w:r>
              <w:rPr>
                <w:rFonts w:asciiTheme="majorHAnsi" w:hAnsiTheme="majorHAnsi" w:cs="Tahoma"/>
                <w:b/>
                <w:bCs/>
                <w:color w:val="000000"/>
                <w:sz w:val="22"/>
                <w:szCs w:val="22"/>
              </w:rPr>
              <w:t>O</w:t>
            </w:r>
            <w:r w:rsidR="00EF5A80" w:rsidRPr="00C81ACD">
              <w:rPr>
                <w:rFonts w:asciiTheme="majorHAnsi" w:hAnsiTheme="majorHAnsi" w:cs="Tahoma"/>
                <w:b/>
                <w:bCs/>
                <w:color w:val="000000"/>
                <w:sz w:val="22"/>
                <w:szCs w:val="22"/>
              </w:rPr>
              <w:t>neri della sicurezza in relazione ai rischi interferenziali valutati dalla SA</w:t>
            </w:r>
            <w:r w:rsidR="00BB5FC4" w:rsidRPr="00C81ACD">
              <w:rPr>
                <w:rFonts w:asciiTheme="majorHAnsi" w:hAnsiTheme="majorHAnsi" w:cs="Tahoma"/>
                <w:b/>
                <w:bCs/>
                <w:color w:val="000000"/>
                <w:sz w:val="22"/>
                <w:szCs w:val="22"/>
              </w:rPr>
              <w:t>:</w:t>
            </w:r>
          </w:p>
          <w:p w:rsidR="00EF5A80" w:rsidRPr="00C81ACD" w:rsidRDefault="00EF5A80" w:rsidP="00BB5FC4">
            <w:pPr>
              <w:pStyle w:val="Corpodeltesto2"/>
              <w:spacing w:after="0" w:line="240" w:lineRule="auto"/>
              <w:jc w:val="both"/>
              <w:rPr>
                <w:rFonts w:asciiTheme="majorHAnsi" w:hAnsiTheme="majorHAnsi" w:cs="Tahoma"/>
                <w:bCs/>
                <w:color w:val="000000"/>
                <w:sz w:val="22"/>
                <w:szCs w:val="22"/>
              </w:rPr>
            </w:pPr>
            <w:r w:rsidRPr="00C81ACD">
              <w:rPr>
                <w:rFonts w:asciiTheme="majorHAnsi" w:hAnsiTheme="majorHAnsi" w:cs="Tahoma"/>
                <w:bCs/>
                <w:color w:val="000000"/>
                <w:sz w:val="22"/>
                <w:szCs w:val="22"/>
              </w:rPr>
              <w:t>Per ciascun lotto, i costi degli oneri della sicurezza in relazione ai rischi interferenziali valutati dalla Stazione Appaltante, e non soggetti a ribasso, dettagliati nell’Allegato dal titolo “RISCHI INTERFERENZIALI E STESURA DEL DOCUMENTO UNICO DI VALUTAZIONE (DUVRI)”sono pari a € 0,00</w:t>
            </w:r>
          </w:p>
        </w:tc>
      </w:tr>
    </w:tbl>
    <w:p w:rsidR="00F877F3" w:rsidRDefault="00F877F3" w:rsidP="00F877F3">
      <w:pPr>
        <w:pStyle w:val="Corpodeltesto2"/>
        <w:spacing w:after="0" w:line="240" w:lineRule="auto"/>
        <w:jc w:val="center"/>
        <w:rPr>
          <w:rFonts w:asciiTheme="majorHAnsi" w:hAnsiTheme="majorHAnsi" w:cs="Tahoma"/>
          <w:b/>
          <w:sz w:val="22"/>
          <w:szCs w:val="22"/>
        </w:rPr>
      </w:pPr>
    </w:p>
    <w:p w:rsidR="00AF3900" w:rsidRPr="00C81ACD" w:rsidRDefault="00AF3900" w:rsidP="00F877F3">
      <w:pPr>
        <w:pStyle w:val="Corpodeltesto2"/>
        <w:spacing w:after="0" w:line="240" w:lineRule="auto"/>
        <w:jc w:val="center"/>
        <w:rPr>
          <w:rFonts w:asciiTheme="majorHAnsi" w:hAnsiTheme="majorHAnsi" w:cs="Tahoma"/>
          <w:b/>
          <w:sz w:val="22"/>
          <w:szCs w:val="22"/>
        </w:rPr>
      </w:pPr>
    </w:p>
    <w:p w:rsidR="00BB5FC4" w:rsidRPr="00C81ACD" w:rsidRDefault="00BB5FC4" w:rsidP="00F877F3">
      <w:pPr>
        <w:pStyle w:val="Corpodeltesto2"/>
        <w:spacing w:after="0" w:line="240" w:lineRule="auto"/>
        <w:jc w:val="center"/>
        <w:rPr>
          <w:rFonts w:asciiTheme="majorHAnsi" w:hAnsiTheme="majorHAnsi" w:cs="Tahoma"/>
          <w:b/>
          <w:sz w:val="22"/>
          <w:szCs w:val="22"/>
        </w:rPr>
      </w:pPr>
    </w:p>
    <w:p w:rsidR="00F877F3" w:rsidRPr="00C81ACD"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C81ACD">
        <w:rPr>
          <w:rFonts w:asciiTheme="majorHAnsi" w:hAnsiTheme="majorHAnsi" w:cs="Tahoma"/>
          <w:b/>
          <w:sz w:val="22"/>
          <w:szCs w:val="22"/>
          <w:u w:val="single"/>
        </w:rPr>
        <w:t>CAUZIONI PROVVISORIE E CODICI CIG:</w:t>
      </w:r>
    </w:p>
    <w:p w:rsidR="00F877F3" w:rsidRPr="00C81ACD" w:rsidRDefault="00F877F3" w:rsidP="00F877F3">
      <w:pPr>
        <w:pStyle w:val="Corpodeltesto2"/>
        <w:spacing w:after="0" w:line="240" w:lineRule="auto"/>
        <w:jc w:val="both"/>
        <w:rPr>
          <w:rFonts w:asciiTheme="majorHAnsi" w:hAnsiTheme="majorHAnsi" w:cs="Tahoma"/>
          <w:sz w:val="22"/>
          <w:szCs w:val="22"/>
        </w:rPr>
      </w:pPr>
    </w:p>
    <w:p w:rsidR="00F877F3" w:rsidRPr="00C81ACD" w:rsidRDefault="00F877F3" w:rsidP="00F877F3">
      <w:pPr>
        <w:pStyle w:val="Corpodeltesto2"/>
        <w:spacing w:after="0" w:line="240" w:lineRule="auto"/>
        <w:jc w:val="both"/>
        <w:rPr>
          <w:rFonts w:asciiTheme="majorHAnsi" w:hAnsiTheme="majorHAnsi" w:cs="Tahoma"/>
          <w:b/>
          <w:sz w:val="22"/>
          <w:szCs w:val="22"/>
        </w:rPr>
      </w:pPr>
      <w:r w:rsidRPr="00C81ACD">
        <w:rPr>
          <w:rFonts w:asciiTheme="majorHAnsi" w:hAnsiTheme="majorHAnsi" w:cs="Tahoma"/>
          <w:sz w:val="22"/>
          <w:szCs w:val="22"/>
        </w:rPr>
        <w:t>Nelle tabelle di seguito riportate vengono indicate, per ogni lotto, le seguenti informazioni: cauzioni provvisorie, codici CIG e importo da versare per la contribuzione dovuta all’Autorità di vigilanza sui contratti pubblici.</w:t>
      </w:r>
    </w:p>
    <w:p w:rsidR="00F877F3" w:rsidRPr="00C81ACD" w:rsidRDefault="00F877F3" w:rsidP="00F877F3">
      <w:pPr>
        <w:pStyle w:val="Corpodeltesto2"/>
        <w:spacing w:after="0" w:line="240" w:lineRule="auto"/>
        <w:rPr>
          <w:rFonts w:asciiTheme="majorHAnsi" w:hAnsiTheme="majorHAnsi" w:cs="Tahoma"/>
          <w:b/>
          <w:sz w:val="22"/>
          <w:szCs w:val="22"/>
        </w:rPr>
      </w:pPr>
    </w:p>
    <w:p w:rsidR="00F877F3" w:rsidRPr="00C81ACD" w:rsidRDefault="00F877F3" w:rsidP="00BB5FC4">
      <w:pPr>
        <w:autoSpaceDE w:val="0"/>
        <w:autoSpaceDN w:val="0"/>
        <w:adjustRightInd w:val="0"/>
        <w:jc w:val="both"/>
        <w:rPr>
          <w:rFonts w:asciiTheme="majorHAnsi" w:hAnsiTheme="majorHAnsi" w:cs="Tahoma"/>
          <w:sz w:val="22"/>
          <w:szCs w:val="22"/>
        </w:rPr>
      </w:pPr>
      <w:r w:rsidRPr="00C81ACD">
        <w:rPr>
          <w:rFonts w:asciiTheme="majorHAnsi" w:hAnsiTheme="majorHAnsi" w:cs="Tahoma"/>
          <w:b/>
          <w:sz w:val="22"/>
          <w:szCs w:val="22"/>
        </w:rPr>
        <w:t xml:space="preserve">NB: </w:t>
      </w:r>
      <w:r w:rsidRPr="00C81ACD">
        <w:rPr>
          <w:rFonts w:asciiTheme="majorHAnsi" w:hAnsiTheme="majorHAnsi" w:cs="Tahoma"/>
          <w:sz w:val="22"/>
          <w:szCs w:val="22"/>
        </w:rPr>
        <w:t xml:space="preserve">Il pagamento CIG (e ottenimento passo OE) potrà essere effettuato, con le modalità indicate nell’allegato B delle norme di partecipazione, non prima di 15 giorni del termine ultimo per la ricezione delle offerte indicato dal bando di gara. </w:t>
      </w:r>
    </w:p>
    <w:p w:rsidR="00F877F3" w:rsidRPr="00C81ACD" w:rsidRDefault="00F877F3" w:rsidP="00BB5FC4">
      <w:pPr>
        <w:pStyle w:val="Corpodeltesto2"/>
        <w:spacing w:after="0" w:line="240" w:lineRule="auto"/>
        <w:jc w:val="both"/>
        <w:rPr>
          <w:rFonts w:asciiTheme="majorHAnsi" w:hAnsiTheme="majorHAnsi" w:cs="Tahoma"/>
          <w:sz w:val="22"/>
          <w:szCs w:val="22"/>
        </w:rPr>
      </w:pPr>
      <w:r w:rsidRPr="00C81ACD">
        <w:rPr>
          <w:rFonts w:asciiTheme="majorHAnsi" w:hAnsiTheme="majorHAnsi" w:cs="Tahoma"/>
          <w:sz w:val="22"/>
          <w:szCs w:val="22"/>
        </w:rPr>
        <w:t>Si precisa che gli importi “PASSOE” sono superiori rispetto alle basi d’asta, in quanto sono comprensivi anche delle “opzioni contrattuali” (proroghe ed estensioni) già “</w:t>
      </w:r>
      <w:proofErr w:type="spellStart"/>
      <w:r w:rsidRPr="00C81ACD">
        <w:rPr>
          <w:rFonts w:asciiTheme="majorHAnsi" w:hAnsiTheme="majorHAnsi" w:cs="Tahoma"/>
          <w:sz w:val="22"/>
          <w:szCs w:val="22"/>
        </w:rPr>
        <w:t>ciggate</w:t>
      </w:r>
      <w:proofErr w:type="spellEnd"/>
      <w:r w:rsidRPr="00C81ACD">
        <w:rPr>
          <w:rFonts w:asciiTheme="majorHAnsi" w:hAnsiTheme="majorHAnsi" w:cs="Tahoma"/>
          <w:sz w:val="22"/>
          <w:szCs w:val="22"/>
        </w:rPr>
        <w:t>” dall’EGAS in fase di indizione della gara.</w:t>
      </w:r>
    </w:p>
    <w:p w:rsidR="00F877F3" w:rsidRPr="00C81ACD" w:rsidRDefault="00F877F3" w:rsidP="00F877F3">
      <w:pPr>
        <w:jc w:val="both"/>
        <w:rPr>
          <w:rFonts w:asciiTheme="majorHAnsi" w:hAnsiTheme="majorHAnsi" w:cs="Tahoma"/>
          <w:sz w:val="22"/>
          <w:szCs w:val="22"/>
        </w:rPr>
      </w:pPr>
    </w:p>
    <w:tbl>
      <w:tblPr>
        <w:tblW w:w="5000" w:type="pct"/>
        <w:tblCellMar>
          <w:left w:w="70" w:type="dxa"/>
          <w:right w:w="70" w:type="dxa"/>
        </w:tblCellMar>
        <w:tblLook w:val="04A0" w:firstRow="1" w:lastRow="0" w:firstColumn="1" w:lastColumn="0" w:noHBand="0" w:noVBand="1"/>
      </w:tblPr>
      <w:tblGrid>
        <w:gridCol w:w="2970"/>
        <w:gridCol w:w="2969"/>
        <w:gridCol w:w="3839"/>
      </w:tblGrid>
      <w:tr w:rsidR="00637CD9" w:rsidRPr="00C81ACD" w:rsidTr="00637CD9">
        <w:trPr>
          <w:trHeight w:val="510"/>
        </w:trPr>
        <w:tc>
          <w:tcPr>
            <w:tcW w:w="1518" w:type="pct"/>
            <w:tcBorders>
              <w:top w:val="single" w:sz="4" w:space="0" w:color="auto"/>
              <w:left w:val="single" w:sz="4" w:space="0" w:color="auto"/>
              <w:bottom w:val="single" w:sz="4" w:space="0" w:color="auto"/>
              <w:right w:val="single" w:sz="4" w:space="0" w:color="auto"/>
            </w:tcBorders>
            <w:vAlign w:val="bottom"/>
          </w:tcPr>
          <w:p w:rsidR="00637CD9" w:rsidRPr="00C81ACD" w:rsidRDefault="00637CD9" w:rsidP="00BB5FC4">
            <w:pPr>
              <w:rPr>
                <w:rFonts w:asciiTheme="majorHAnsi" w:hAnsiTheme="majorHAnsi"/>
                <w:color w:val="000000"/>
              </w:rPr>
            </w:pPr>
          </w:p>
        </w:tc>
        <w:tc>
          <w:tcPr>
            <w:tcW w:w="1518" w:type="pct"/>
            <w:tcBorders>
              <w:top w:val="single" w:sz="4" w:space="0" w:color="auto"/>
              <w:left w:val="single" w:sz="4" w:space="0" w:color="auto"/>
              <w:bottom w:val="single" w:sz="4" w:space="0" w:color="auto"/>
              <w:right w:val="single" w:sz="4" w:space="0" w:color="auto"/>
            </w:tcBorders>
            <w:vAlign w:val="bottom"/>
          </w:tcPr>
          <w:p w:rsidR="00637CD9" w:rsidRPr="00C81ACD" w:rsidRDefault="00637CD9" w:rsidP="00637CD9">
            <w:pPr>
              <w:jc w:val="center"/>
              <w:rPr>
                <w:rFonts w:asciiTheme="majorHAnsi" w:hAnsiTheme="majorHAnsi"/>
              </w:rPr>
            </w:pPr>
            <w:r w:rsidRPr="00C81ACD">
              <w:rPr>
                <w:rFonts w:asciiTheme="majorHAnsi" w:hAnsiTheme="majorHAnsi"/>
              </w:rPr>
              <w:t>IMPORTO LOTTO</w:t>
            </w:r>
          </w:p>
        </w:tc>
        <w:tc>
          <w:tcPr>
            <w:tcW w:w="1963" w:type="pct"/>
            <w:tcBorders>
              <w:top w:val="single" w:sz="4" w:space="0" w:color="auto"/>
              <w:left w:val="nil"/>
              <w:bottom w:val="single" w:sz="4" w:space="0" w:color="auto"/>
              <w:right w:val="single" w:sz="4" w:space="0" w:color="auto"/>
            </w:tcBorders>
            <w:shd w:val="clear" w:color="auto" w:fill="auto"/>
            <w:noWrap/>
            <w:vAlign w:val="bottom"/>
            <w:hideMark/>
          </w:tcPr>
          <w:p w:rsidR="00637CD9" w:rsidRPr="00BB5FC4" w:rsidRDefault="00637CD9" w:rsidP="00637CD9">
            <w:pPr>
              <w:jc w:val="center"/>
              <w:rPr>
                <w:rFonts w:asciiTheme="majorHAnsi" w:hAnsiTheme="majorHAnsi"/>
              </w:rPr>
            </w:pPr>
            <w:r w:rsidRPr="00BB5FC4">
              <w:rPr>
                <w:rFonts w:asciiTheme="majorHAnsi" w:hAnsiTheme="majorHAnsi"/>
              </w:rPr>
              <w:t>cauzione provvisoria 2%</w:t>
            </w:r>
          </w:p>
        </w:tc>
      </w:tr>
      <w:tr w:rsidR="00637CD9" w:rsidRPr="00C81ACD" w:rsidTr="00637CD9">
        <w:trPr>
          <w:trHeight w:val="330"/>
        </w:trPr>
        <w:tc>
          <w:tcPr>
            <w:tcW w:w="1518" w:type="pct"/>
            <w:tcBorders>
              <w:top w:val="nil"/>
              <w:left w:val="single" w:sz="4" w:space="0" w:color="auto"/>
              <w:bottom w:val="single" w:sz="4" w:space="0" w:color="auto"/>
              <w:right w:val="single" w:sz="4" w:space="0" w:color="auto"/>
            </w:tcBorders>
            <w:vAlign w:val="bottom"/>
          </w:tcPr>
          <w:p w:rsidR="00637CD9" w:rsidRPr="00BB5FC4" w:rsidRDefault="00637CD9" w:rsidP="00C81ACD">
            <w:pPr>
              <w:rPr>
                <w:rFonts w:asciiTheme="majorHAnsi" w:hAnsiTheme="majorHAnsi"/>
                <w:color w:val="000000"/>
              </w:rPr>
            </w:pPr>
            <w:r w:rsidRPr="00BB5FC4">
              <w:rPr>
                <w:rFonts w:asciiTheme="majorHAnsi" w:hAnsiTheme="majorHAnsi"/>
                <w:color w:val="000000"/>
              </w:rPr>
              <w:t>Lotto 1 (top di gamma)</w:t>
            </w:r>
          </w:p>
        </w:tc>
        <w:tc>
          <w:tcPr>
            <w:tcW w:w="1518" w:type="pct"/>
            <w:tcBorders>
              <w:top w:val="nil"/>
              <w:left w:val="single" w:sz="4" w:space="0" w:color="auto"/>
              <w:bottom w:val="single" w:sz="4" w:space="0" w:color="auto"/>
              <w:right w:val="single" w:sz="4" w:space="0" w:color="auto"/>
            </w:tcBorders>
            <w:vAlign w:val="bottom"/>
          </w:tcPr>
          <w:p w:rsidR="00637CD9" w:rsidRPr="00C81ACD" w:rsidRDefault="00637CD9" w:rsidP="00637CD9">
            <w:pPr>
              <w:jc w:val="center"/>
              <w:rPr>
                <w:rFonts w:asciiTheme="majorHAnsi" w:hAnsiTheme="majorHAnsi"/>
              </w:rPr>
            </w:pPr>
            <w:r w:rsidRPr="00C81ACD">
              <w:rPr>
                <w:rFonts w:asciiTheme="majorHAnsi" w:hAnsiTheme="majorHAnsi"/>
              </w:rPr>
              <w:t>€ 1.425.000,00</w:t>
            </w:r>
          </w:p>
        </w:tc>
        <w:tc>
          <w:tcPr>
            <w:tcW w:w="1963" w:type="pct"/>
            <w:tcBorders>
              <w:top w:val="nil"/>
              <w:left w:val="nil"/>
              <w:bottom w:val="single" w:sz="4" w:space="0" w:color="auto"/>
              <w:right w:val="single" w:sz="4" w:space="0" w:color="auto"/>
            </w:tcBorders>
            <w:shd w:val="clear" w:color="auto" w:fill="auto"/>
            <w:noWrap/>
            <w:vAlign w:val="bottom"/>
            <w:hideMark/>
          </w:tcPr>
          <w:p w:rsidR="00637CD9" w:rsidRPr="00BB5FC4" w:rsidRDefault="00637CD9" w:rsidP="00637CD9">
            <w:pPr>
              <w:jc w:val="center"/>
              <w:rPr>
                <w:rFonts w:asciiTheme="majorHAnsi" w:hAnsiTheme="majorHAnsi"/>
              </w:rPr>
            </w:pPr>
            <w:r w:rsidRPr="00BB5FC4">
              <w:rPr>
                <w:rFonts w:asciiTheme="majorHAnsi" w:hAnsiTheme="majorHAnsi"/>
              </w:rPr>
              <w:t>€ 28.500,00</w:t>
            </w:r>
          </w:p>
        </w:tc>
      </w:tr>
      <w:tr w:rsidR="00637CD9" w:rsidRPr="00C81ACD" w:rsidTr="00637CD9">
        <w:trPr>
          <w:trHeight w:val="330"/>
        </w:trPr>
        <w:tc>
          <w:tcPr>
            <w:tcW w:w="1518" w:type="pct"/>
            <w:tcBorders>
              <w:top w:val="nil"/>
              <w:left w:val="single" w:sz="4" w:space="0" w:color="auto"/>
              <w:bottom w:val="single" w:sz="4" w:space="0" w:color="auto"/>
              <w:right w:val="single" w:sz="4" w:space="0" w:color="auto"/>
            </w:tcBorders>
            <w:vAlign w:val="bottom"/>
          </w:tcPr>
          <w:p w:rsidR="00637CD9" w:rsidRPr="00BB5FC4" w:rsidRDefault="00637CD9" w:rsidP="00C81ACD">
            <w:pPr>
              <w:rPr>
                <w:rFonts w:asciiTheme="majorHAnsi" w:hAnsiTheme="majorHAnsi"/>
                <w:color w:val="000000"/>
              </w:rPr>
            </w:pPr>
            <w:r w:rsidRPr="00BB5FC4">
              <w:rPr>
                <w:rFonts w:asciiTheme="majorHAnsi" w:hAnsiTheme="majorHAnsi"/>
                <w:color w:val="000000"/>
              </w:rPr>
              <w:t>Lotto 2 (intensità di cura intermedia)</w:t>
            </w:r>
          </w:p>
        </w:tc>
        <w:tc>
          <w:tcPr>
            <w:tcW w:w="1518" w:type="pct"/>
            <w:tcBorders>
              <w:top w:val="nil"/>
              <w:left w:val="single" w:sz="4" w:space="0" w:color="auto"/>
              <w:bottom w:val="single" w:sz="4" w:space="0" w:color="auto"/>
              <w:right w:val="single" w:sz="4" w:space="0" w:color="auto"/>
            </w:tcBorders>
            <w:vAlign w:val="bottom"/>
          </w:tcPr>
          <w:p w:rsidR="00637CD9" w:rsidRPr="00C81ACD" w:rsidRDefault="00637CD9" w:rsidP="00637CD9">
            <w:pPr>
              <w:jc w:val="center"/>
              <w:rPr>
                <w:rFonts w:asciiTheme="majorHAnsi" w:hAnsiTheme="majorHAnsi"/>
              </w:rPr>
            </w:pPr>
            <w:r w:rsidRPr="00C81ACD">
              <w:rPr>
                <w:rFonts w:asciiTheme="majorHAnsi" w:hAnsiTheme="majorHAnsi"/>
              </w:rPr>
              <w:t>€ 440.000,00</w:t>
            </w:r>
          </w:p>
        </w:tc>
        <w:tc>
          <w:tcPr>
            <w:tcW w:w="1963" w:type="pct"/>
            <w:tcBorders>
              <w:top w:val="nil"/>
              <w:left w:val="nil"/>
              <w:bottom w:val="single" w:sz="4" w:space="0" w:color="auto"/>
              <w:right w:val="single" w:sz="4" w:space="0" w:color="auto"/>
            </w:tcBorders>
            <w:shd w:val="clear" w:color="auto" w:fill="auto"/>
            <w:noWrap/>
            <w:vAlign w:val="bottom"/>
            <w:hideMark/>
          </w:tcPr>
          <w:p w:rsidR="00637CD9" w:rsidRPr="00BB5FC4" w:rsidRDefault="00637CD9" w:rsidP="00637CD9">
            <w:pPr>
              <w:jc w:val="center"/>
              <w:rPr>
                <w:rFonts w:asciiTheme="majorHAnsi" w:hAnsiTheme="majorHAnsi"/>
              </w:rPr>
            </w:pPr>
            <w:r w:rsidRPr="00BB5FC4">
              <w:rPr>
                <w:rFonts w:asciiTheme="majorHAnsi" w:hAnsiTheme="majorHAnsi"/>
              </w:rPr>
              <w:t>€ 8.800,00</w:t>
            </w:r>
          </w:p>
        </w:tc>
      </w:tr>
      <w:tr w:rsidR="00637CD9" w:rsidRPr="00C81ACD" w:rsidTr="00637CD9">
        <w:trPr>
          <w:trHeight w:val="330"/>
        </w:trPr>
        <w:tc>
          <w:tcPr>
            <w:tcW w:w="1518" w:type="pct"/>
            <w:tcBorders>
              <w:top w:val="nil"/>
              <w:left w:val="single" w:sz="4" w:space="0" w:color="auto"/>
              <w:bottom w:val="single" w:sz="4" w:space="0" w:color="auto"/>
              <w:right w:val="single" w:sz="4" w:space="0" w:color="auto"/>
            </w:tcBorders>
            <w:vAlign w:val="bottom"/>
          </w:tcPr>
          <w:p w:rsidR="00637CD9" w:rsidRPr="00BB5FC4" w:rsidRDefault="00637CD9" w:rsidP="00C81ACD">
            <w:pPr>
              <w:rPr>
                <w:rFonts w:asciiTheme="majorHAnsi" w:hAnsiTheme="majorHAnsi"/>
                <w:color w:val="000000"/>
              </w:rPr>
            </w:pPr>
            <w:r w:rsidRPr="00BB5FC4">
              <w:rPr>
                <w:rFonts w:asciiTheme="majorHAnsi" w:hAnsiTheme="majorHAnsi"/>
                <w:color w:val="000000"/>
              </w:rPr>
              <w:t xml:space="preserve">Lotto 3 (supporto </w:t>
            </w:r>
            <w:proofErr w:type="spellStart"/>
            <w:r w:rsidRPr="00BB5FC4">
              <w:rPr>
                <w:rFonts w:asciiTheme="majorHAnsi" w:hAnsiTheme="majorHAnsi"/>
                <w:color w:val="000000"/>
              </w:rPr>
              <w:t>ventilatorio</w:t>
            </w:r>
            <w:proofErr w:type="spellEnd"/>
            <w:r w:rsidRPr="00BB5FC4">
              <w:rPr>
                <w:rFonts w:asciiTheme="majorHAnsi" w:hAnsiTheme="majorHAnsi"/>
                <w:color w:val="000000"/>
              </w:rPr>
              <w:t xml:space="preserve"> di base)</w:t>
            </w:r>
          </w:p>
        </w:tc>
        <w:tc>
          <w:tcPr>
            <w:tcW w:w="1518" w:type="pct"/>
            <w:tcBorders>
              <w:top w:val="nil"/>
              <w:left w:val="single" w:sz="4" w:space="0" w:color="auto"/>
              <w:bottom w:val="single" w:sz="4" w:space="0" w:color="auto"/>
              <w:right w:val="single" w:sz="4" w:space="0" w:color="auto"/>
            </w:tcBorders>
            <w:vAlign w:val="bottom"/>
          </w:tcPr>
          <w:p w:rsidR="00637CD9" w:rsidRPr="00C81ACD" w:rsidRDefault="00637CD9" w:rsidP="00637CD9">
            <w:pPr>
              <w:jc w:val="center"/>
              <w:rPr>
                <w:rFonts w:asciiTheme="majorHAnsi" w:hAnsiTheme="majorHAnsi"/>
              </w:rPr>
            </w:pPr>
            <w:r w:rsidRPr="00C81ACD">
              <w:rPr>
                <w:rFonts w:asciiTheme="majorHAnsi" w:hAnsiTheme="majorHAnsi"/>
              </w:rPr>
              <w:t>€ 195.000,00</w:t>
            </w:r>
          </w:p>
        </w:tc>
        <w:tc>
          <w:tcPr>
            <w:tcW w:w="1963" w:type="pct"/>
            <w:tcBorders>
              <w:top w:val="nil"/>
              <w:left w:val="nil"/>
              <w:bottom w:val="single" w:sz="4" w:space="0" w:color="auto"/>
              <w:right w:val="single" w:sz="4" w:space="0" w:color="auto"/>
            </w:tcBorders>
            <w:shd w:val="clear" w:color="auto" w:fill="auto"/>
            <w:noWrap/>
            <w:vAlign w:val="bottom"/>
            <w:hideMark/>
          </w:tcPr>
          <w:p w:rsidR="00637CD9" w:rsidRPr="00BB5FC4" w:rsidRDefault="00637CD9" w:rsidP="00637CD9">
            <w:pPr>
              <w:jc w:val="center"/>
              <w:rPr>
                <w:rFonts w:asciiTheme="majorHAnsi" w:hAnsiTheme="majorHAnsi"/>
              </w:rPr>
            </w:pPr>
            <w:r w:rsidRPr="00BB5FC4">
              <w:rPr>
                <w:rFonts w:asciiTheme="majorHAnsi" w:hAnsiTheme="majorHAnsi"/>
              </w:rPr>
              <w:t>€ 3.900,00</w:t>
            </w:r>
          </w:p>
        </w:tc>
      </w:tr>
      <w:tr w:rsidR="00637CD9" w:rsidRPr="00C81ACD" w:rsidTr="00637CD9">
        <w:trPr>
          <w:trHeight w:val="330"/>
        </w:trPr>
        <w:tc>
          <w:tcPr>
            <w:tcW w:w="1518" w:type="pct"/>
            <w:tcBorders>
              <w:top w:val="nil"/>
              <w:left w:val="single" w:sz="4" w:space="0" w:color="auto"/>
              <w:bottom w:val="single" w:sz="4" w:space="0" w:color="auto"/>
              <w:right w:val="single" w:sz="4" w:space="0" w:color="auto"/>
            </w:tcBorders>
            <w:vAlign w:val="bottom"/>
          </w:tcPr>
          <w:p w:rsidR="00637CD9" w:rsidRPr="00BB5FC4" w:rsidRDefault="00637CD9" w:rsidP="00C81ACD">
            <w:pPr>
              <w:rPr>
                <w:rFonts w:asciiTheme="majorHAnsi" w:hAnsiTheme="majorHAnsi"/>
                <w:color w:val="000000"/>
              </w:rPr>
            </w:pPr>
            <w:r w:rsidRPr="00BB5FC4">
              <w:rPr>
                <w:rFonts w:asciiTheme="majorHAnsi" w:hAnsiTheme="majorHAnsi"/>
                <w:color w:val="000000"/>
              </w:rPr>
              <w:t>Lotto 4 (trasporto)</w:t>
            </w:r>
          </w:p>
        </w:tc>
        <w:tc>
          <w:tcPr>
            <w:tcW w:w="1518" w:type="pct"/>
            <w:tcBorders>
              <w:top w:val="nil"/>
              <w:left w:val="single" w:sz="4" w:space="0" w:color="auto"/>
              <w:bottom w:val="single" w:sz="4" w:space="0" w:color="auto"/>
              <w:right w:val="single" w:sz="4" w:space="0" w:color="auto"/>
            </w:tcBorders>
            <w:vAlign w:val="bottom"/>
          </w:tcPr>
          <w:p w:rsidR="00637CD9" w:rsidRPr="00C81ACD" w:rsidRDefault="00637CD9" w:rsidP="00637CD9">
            <w:pPr>
              <w:jc w:val="center"/>
              <w:rPr>
                <w:rFonts w:asciiTheme="majorHAnsi" w:hAnsiTheme="majorHAnsi"/>
              </w:rPr>
            </w:pPr>
            <w:r w:rsidRPr="00C81ACD">
              <w:rPr>
                <w:rFonts w:asciiTheme="majorHAnsi" w:hAnsiTheme="majorHAnsi"/>
              </w:rPr>
              <w:t>€ 240.000,00</w:t>
            </w:r>
          </w:p>
        </w:tc>
        <w:tc>
          <w:tcPr>
            <w:tcW w:w="1963" w:type="pct"/>
            <w:tcBorders>
              <w:top w:val="nil"/>
              <w:left w:val="nil"/>
              <w:bottom w:val="single" w:sz="4" w:space="0" w:color="auto"/>
              <w:right w:val="single" w:sz="4" w:space="0" w:color="auto"/>
            </w:tcBorders>
            <w:shd w:val="clear" w:color="auto" w:fill="auto"/>
            <w:noWrap/>
            <w:vAlign w:val="bottom"/>
            <w:hideMark/>
          </w:tcPr>
          <w:p w:rsidR="00637CD9" w:rsidRPr="00BB5FC4" w:rsidRDefault="00637CD9" w:rsidP="00637CD9">
            <w:pPr>
              <w:jc w:val="center"/>
              <w:rPr>
                <w:rFonts w:asciiTheme="majorHAnsi" w:hAnsiTheme="majorHAnsi"/>
              </w:rPr>
            </w:pPr>
            <w:r w:rsidRPr="00BB5FC4">
              <w:rPr>
                <w:rFonts w:asciiTheme="majorHAnsi" w:hAnsiTheme="majorHAnsi"/>
              </w:rPr>
              <w:t>€ 4.800,00</w:t>
            </w:r>
          </w:p>
        </w:tc>
      </w:tr>
      <w:tr w:rsidR="00637CD9" w:rsidRPr="00C81ACD" w:rsidTr="00637CD9">
        <w:trPr>
          <w:trHeight w:val="330"/>
        </w:trPr>
        <w:tc>
          <w:tcPr>
            <w:tcW w:w="1518" w:type="pct"/>
            <w:tcBorders>
              <w:top w:val="nil"/>
              <w:left w:val="single" w:sz="4" w:space="0" w:color="auto"/>
              <w:bottom w:val="single" w:sz="4" w:space="0" w:color="auto"/>
              <w:right w:val="single" w:sz="4" w:space="0" w:color="auto"/>
            </w:tcBorders>
            <w:vAlign w:val="bottom"/>
          </w:tcPr>
          <w:p w:rsidR="00637CD9" w:rsidRPr="00BB5FC4" w:rsidRDefault="00637CD9" w:rsidP="00C81ACD">
            <w:pPr>
              <w:rPr>
                <w:rFonts w:asciiTheme="majorHAnsi" w:hAnsiTheme="majorHAnsi"/>
                <w:color w:val="000000"/>
              </w:rPr>
            </w:pPr>
            <w:r w:rsidRPr="00BB5FC4">
              <w:rPr>
                <w:rFonts w:asciiTheme="majorHAnsi" w:hAnsiTheme="majorHAnsi"/>
                <w:color w:val="000000"/>
              </w:rPr>
              <w:t>Lotto 5 (camera iperbarica)</w:t>
            </w:r>
          </w:p>
        </w:tc>
        <w:tc>
          <w:tcPr>
            <w:tcW w:w="1518" w:type="pct"/>
            <w:tcBorders>
              <w:top w:val="nil"/>
              <w:left w:val="single" w:sz="4" w:space="0" w:color="auto"/>
              <w:bottom w:val="single" w:sz="4" w:space="0" w:color="auto"/>
              <w:right w:val="single" w:sz="4" w:space="0" w:color="auto"/>
            </w:tcBorders>
            <w:vAlign w:val="bottom"/>
          </w:tcPr>
          <w:p w:rsidR="00637CD9" w:rsidRPr="00C81ACD" w:rsidRDefault="00637CD9" w:rsidP="00637CD9">
            <w:pPr>
              <w:jc w:val="center"/>
              <w:rPr>
                <w:rFonts w:asciiTheme="majorHAnsi" w:hAnsiTheme="majorHAnsi"/>
              </w:rPr>
            </w:pPr>
            <w:r w:rsidRPr="00C81ACD">
              <w:rPr>
                <w:rFonts w:asciiTheme="majorHAnsi" w:hAnsiTheme="majorHAnsi"/>
              </w:rPr>
              <w:t>€ 55.000,00</w:t>
            </w:r>
          </w:p>
        </w:tc>
        <w:tc>
          <w:tcPr>
            <w:tcW w:w="1963" w:type="pct"/>
            <w:tcBorders>
              <w:top w:val="nil"/>
              <w:left w:val="nil"/>
              <w:bottom w:val="single" w:sz="4" w:space="0" w:color="auto"/>
              <w:right w:val="single" w:sz="4" w:space="0" w:color="auto"/>
            </w:tcBorders>
            <w:shd w:val="clear" w:color="auto" w:fill="auto"/>
            <w:noWrap/>
            <w:vAlign w:val="bottom"/>
            <w:hideMark/>
          </w:tcPr>
          <w:p w:rsidR="00637CD9" w:rsidRPr="00BB5FC4" w:rsidRDefault="00637CD9" w:rsidP="00637CD9">
            <w:pPr>
              <w:jc w:val="center"/>
              <w:rPr>
                <w:rFonts w:asciiTheme="majorHAnsi" w:hAnsiTheme="majorHAnsi"/>
              </w:rPr>
            </w:pPr>
            <w:r w:rsidRPr="00BB5FC4">
              <w:rPr>
                <w:rFonts w:asciiTheme="majorHAnsi" w:hAnsiTheme="majorHAnsi"/>
              </w:rPr>
              <w:t>€ 1.100,00</w:t>
            </w:r>
          </w:p>
        </w:tc>
      </w:tr>
    </w:tbl>
    <w:p w:rsidR="00F877F3" w:rsidRDefault="00F877F3" w:rsidP="00F877F3">
      <w:pPr>
        <w:jc w:val="both"/>
        <w:rPr>
          <w:rFonts w:asciiTheme="majorHAnsi" w:hAnsiTheme="majorHAnsi" w:cs="Tahoma"/>
          <w:sz w:val="22"/>
          <w:szCs w:val="22"/>
        </w:rPr>
      </w:pPr>
    </w:p>
    <w:p w:rsidR="00482BE3" w:rsidRPr="00C81ACD" w:rsidRDefault="00482BE3" w:rsidP="00F877F3">
      <w:pPr>
        <w:jc w:val="both"/>
        <w:rPr>
          <w:rFonts w:asciiTheme="majorHAnsi" w:hAnsiTheme="majorHAnsi" w:cs="Tahoma"/>
          <w:sz w:val="22"/>
          <w:szCs w:val="22"/>
        </w:rPr>
      </w:pPr>
    </w:p>
    <w:tbl>
      <w:tblPr>
        <w:tblW w:w="5000" w:type="pct"/>
        <w:tblLayout w:type="fixed"/>
        <w:tblCellMar>
          <w:left w:w="70" w:type="dxa"/>
          <w:right w:w="70" w:type="dxa"/>
        </w:tblCellMar>
        <w:tblLook w:val="04A0" w:firstRow="1" w:lastRow="0" w:firstColumn="1" w:lastColumn="0" w:noHBand="0" w:noVBand="1"/>
      </w:tblPr>
      <w:tblGrid>
        <w:gridCol w:w="2393"/>
        <w:gridCol w:w="2922"/>
        <w:gridCol w:w="1842"/>
        <w:gridCol w:w="2621"/>
      </w:tblGrid>
      <w:tr w:rsidR="00BB5FC4" w:rsidRPr="00C81ACD" w:rsidTr="00637CD9">
        <w:trPr>
          <w:trHeight w:val="510"/>
        </w:trPr>
        <w:tc>
          <w:tcPr>
            <w:tcW w:w="122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BB5FC4" w:rsidRPr="00EE400F" w:rsidRDefault="00BB5FC4" w:rsidP="00BB5FC4">
            <w:pPr>
              <w:rPr>
                <w:rFonts w:asciiTheme="majorHAnsi" w:hAnsiTheme="majorHAnsi"/>
                <w:color w:val="000000"/>
              </w:rPr>
            </w:pPr>
            <w:r w:rsidRPr="00EE400F">
              <w:rPr>
                <w:rFonts w:asciiTheme="majorHAnsi" w:hAnsiTheme="majorHAnsi"/>
                <w:color w:val="000000"/>
              </w:rPr>
              <w:t> </w:t>
            </w:r>
          </w:p>
        </w:tc>
        <w:tc>
          <w:tcPr>
            <w:tcW w:w="1494" w:type="pct"/>
            <w:tcBorders>
              <w:top w:val="single" w:sz="4" w:space="0" w:color="auto"/>
              <w:left w:val="nil"/>
              <w:bottom w:val="single" w:sz="4" w:space="0" w:color="auto"/>
              <w:right w:val="single" w:sz="4" w:space="0" w:color="auto"/>
            </w:tcBorders>
            <w:shd w:val="clear" w:color="auto" w:fill="auto"/>
            <w:noWrap/>
            <w:vAlign w:val="bottom"/>
            <w:hideMark/>
          </w:tcPr>
          <w:p w:rsidR="00A952EE" w:rsidRPr="00EE400F" w:rsidRDefault="00BB5FC4" w:rsidP="00BB5FC4">
            <w:pPr>
              <w:rPr>
                <w:rFonts w:asciiTheme="majorHAnsi" w:hAnsiTheme="majorHAnsi"/>
                <w:color w:val="000000"/>
              </w:rPr>
            </w:pPr>
            <w:r w:rsidRPr="00EE400F">
              <w:rPr>
                <w:rFonts w:asciiTheme="majorHAnsi" w:hAnsiTheme="majorHAnsi"/>
                <w:color w:val="000000"/>
              </w:rPr>
              <w:t xml:space="preserve">Importo </w:t>
            </w:r>
            <w:r w:rsidR="00A952EE" w:rsidRPr="00EE400F">
              <w:rPr>
                <w:rFonts w:asciiTheme="majorHAnsi" w:hAnsiTheme="majorHAnsi"/>
                <w:color w:val="000000"/>
              </w:rPr>
              <w:t xml:space="preserve">lotto </w:t>
            </w:r>
          </w:p>
          <w:p w:rsidR="00BB5FC4" w:rsidRPr="00EE400F" w:rsidRDefault="00BB5FC4" w:rsidP="00BB5FC4">
            <w:pPr>
              <w:rPr>
                <w:rFonts w:asciiTheme="majorHAnsi" w:hAnsiTheme="majorHAnsi"/>
                <w:color w:val="000000"/>
              </w:rPr>
            </w:pPr>
            <w:r w:rsidRPr="00EE400F">
              <w:rPr>
                <w:rFonts w:asciiTheme="majorHAnsi" w:hAnsiTheme="majorHAnsi"/>
                <w:color w:val="000000"/>
              </w:rPr>
              <w:t>comprensivo di opzioni (accessori, estensione 100%, manutenzioni)</w:t>
            </w:r>
          </w:p>
        </w:tc>
        <w:tc>
          <w:tcPr>
            <w:tcW w:w="942" w:type="pct"/>
            <w:tcBorders>
              <w:top w:val="single" w:sz="4" w:space="0" w:color="auto"/>
              <w:left w:val="nil"/>
              <w:bottom w:val="single" w:sz="4" w:space="0" w:color="auto"/>
              <w:right w:val="single" w:sz="4" w:space="0" w:color="auto"/>
            </w:tcBorders>
            <w:vAlign w:val="bottom"/>
          </w:tcPr>
          <w:p w:rsidR="00BB5FC4" w:rsidRPr="00EE400F" w:rsidRDefault="00BB5FC4" w:rsidP="00BB5FC4">
            <w:pPr>
              <w:rPr>
                <w:rFonts w:asciiTheme="majorHAnsi" w:hAnsiTheme="majorHAnsi"/>
                <w:color w:val="000000"/>
              </w:rPr>
            </w:pPr>
            <w:r w:rsidRPr="00EE400F">
              <w:rPr>
                <w:rFonts w:asciiTheme="majorHAnsi" w:hAnsiTheme="majorHAnsi"/>
                <w:color w:val="000000"/>
              </w:rPr>
              <w:t>CODICE CIG</w:t>
            </w:r>
          </w:p>
        </w:tc>
        <w:tc>
          <w:tcPr>
            <w:tcW w:w="1340" w:type="pct"/>
            <w:tcBorders>
              <w:top w:val="single" w:sz="4" w:space="0" w:color="auto"/>
              <w:left w:val="nil"/>
              <w:bottom w:val="single" w:sz="4" w:space="0" w:color="auto"/>
              <w:right w:val="single" w:sz="4" w:space="0" w:color="auto"/>
            </w:tcBorders>
            <w:vAlign w:val="bottom"/>
          </w:tcPr>
          <w:p w:rsidR="00BB5FC4" w:rsidRPr="00EE400F" w:rsidRDefault="00BB5FC4" w:rsidP="00BB5FC4">
            <w:pPr>
              <w:rPr>
                <w:rFonts w:asciiTheme="majorHAnsi" w:hAnsiTheme="majorHAnsi"/>
                <w:color w:val="000000"/>
              </w:rPr>
            </w:pPr>
            <w:r w:rsidRPr="00EE400F">
              <w:rPr>
                <w:rFonts w:asciiTheme="majorHAnsi" w:hAnsiTheme="majorHAnsi"/>
                <w:color w:val="000000"/>
              </w:rPr>
              <w:t>CONTRIBUTO ANAC</w:t>
            </w:r>
          </w:p>
        </w:tc>
      </w:tr>
      <w:tr w:rsidR="00BB5FC4" w:rsidRPr="00C81ACD" w:rsidTr="00637CD9">
        <w:trPr>
          <w:trHeight w:val="330"/>
        </w:trPr>
        <w:tc>
          <w:tcPr>
            <w:tcW w:w="1224" w:type="pct"/>
            <w:tcBorders>
              <w:top w:val="nil"/>
              <w:left w:val="single" w:sz="4" w:space="0" w:color="auto"/>
              <w:bottom w:val="single" w:sz="4" w:space="0" w:color="auto"/>
              <w:right w:val="single" w:sz="4" w:space="0" w:color="auto"/>
            </w:tcBorders>
            <w:shd w:val="clear" w:color="auto" w:fill="auto"/>
            <w:vAlign w:val="bottom"/>
            <w:hideMark/>
          </w:tcPr>
          <w:p w:rsidR="00BB5FC4" w:rsidRPr="00EE400F" w:rsidRDefault="00BB5FC4" w:rsidP="00BB5FC4">
            <w:pPr>
              <w:rPr>
                <w:rFonts w:asciiTheme="majorHAnsi" w:hAnsiTheme="majorHAnsi"/>
                <w:color w:val="000000"/>
              </w:rPr>
            </w:pPr>
            <w:r w:rsidRPr="00EE400F">
              <w:rPr>
                <w:rFonts w:asciiTheme="majorHAnsi" w:hAnsiTheme="majorHAnsi"/>
                <w:color w:val="000000"/>
              </w:rPr>
              <w:t xml:space="preserve">Lotto 1 </w:t>
            </w:r>
          </w:p>
        </w:tc>
        <w:tc>
          <w:tcPr>
            <w:tcW w:w="1494" w:type="pct"/>
            <w:tcBorders>
              <w:top w:val="nil"/>
              <w:left w:val="nil"/>
              <w:bottom w:val="single" w:sz="4" w:space="0" w:color="auto"/>
              <w:right w:val="single" w:sz="4" w:space="0" w:color="auto"/>
            </w:tcBorders>
            <w:shd w:val="clear" w:color="auto" w:fill="auto"/>
            <w:noWrap/>
            <w:vAlign w:val="bottom"/>
            <w:hideMark/>
          </w:tcPr>
          <w:p w:rsidR="00BB5FC4" w:rsidRPr="00EE400F" w:rsidRDefault="00BB5FC4" w:rsidP="00BB5FC4">
            <w:pPr>
              <w:rPr>
                <w:rFonts w:asciiTheme="majorHAnsi" w:hAnsiTheme="majorHAnsi"/>
                <w:color w:val="000000"/>
              </w:rPr>
            </w:pPr>
            <w:r w:rsidRPr="00EE400F">
              <w:rPr>
                <w:rFonts w:asciiTheme="majorHAnsi" w:hAnsiTheme="majorHAnsi"/>
                <w:color w:val="000000"/>
              </w:rPr>
              <w:t>€ 3.520.000,00</w:t>
            </w:r>
          </w:p>
        </w:tc>
        <w:tc>
          <w:tcPr>
            <w:tcW w:w="942" w:type="pct"/>
            <w:tcBorders>
              <w:top w:val="nil"/>
              <w:left w:val="nil"/>
              <w:bottom w:val="single" w:sz="4" w:space="0" w:color="auto"/>
              <w:right w:val="single" w:sz="4" w:space="0" w:color="auto"/>
            </w:tcBorders>
            <w:vAlign w:val="bottom"/>
          </w:tcPr>
          <w:p w:rsidR="00BB5FC4" w:rsidRPr="00EE400F" w:rsidRDefault="00EE400F" w:rsidP="00BB5FC4">
            <w:pPr>
              <w:rPr>
                <w:rFonts w:asciiTheme="majorHAnsi" w:hAnsiTheme="majorHAnsi"/>
                <w:color w:val="000000"/>
              </w:rPr>
            </w:pPr>
            <w:r w:rsidRPr="00EE400F">
              <w:rPr>
                <w:rFonts w:asciiTheme="majorHAnsi" w:hAnsiTheme="majorHAnsi"/>
                <w:color w:val="000000"/>
              </w:rPr>
              <w:t>684771512F</w:t>
            </w:r>
          </w:p>
        </w:tc>
        <w:tc>
          <w:tcPr>
            <w:tcW w:w="1340" w:type="pct"/>
            <w:tcBorders>
              <w:top w:val="nil"/>
              <w:left w:val="nil"/>
              <w:bottom w:val="single" w:sz="4" w:space="0" w:color="auto"/>
              <w:right w:val="single" w:sz="4" w:space="0" w:color="auto"/>
            </w:tcBorders>
            <w:vAlign w:val="bottom"/>
          </w:tcPr>
          <w:p w:rsidR="00BB5FC4" w:rsidRPr="00EE400F" w:rsidRDefault="00B96951" w:rsidP="00BB5FC4">
            <w:pPr>
              <w:rPr>
                <w:rFonts w:asciiTheme="majorHAnsi" w:hAnsiTheme="majorHAnsi"/>
                <w:color w:val="000000"/>
              </w:rPr>
            </w:pPr>
            <w:r>
              <w:rPr>
                <w:rFonts w:asciiTheme="majorHAnsi" w:hAnsiTheme="majorHAnsi"/>
                <w:color w:val="000000"/>
              </w:rPr>
              <w:t>€ 140,00</w:t>
            </w:r>
          </w:p>
        </w:tc>
      </w:tr>
      <w:tr w:rsidR="00BB5FC4" w:rsidRPr="00C81ACD" w:rsidTr="00637CD9">
        <w:trPr>
          <w:trHeight w:val="330"/>
        </w:trPr>
        <w:tc>
          <w:tcPr>
            <w:tcW w:w="1224" w:type="pct"/>
            <w:tcBorders>
              <w:top w:val="nil"/>
              <w:left w:val="single" w:sz="4" w:space="0" w:color="auto"/>
              <w:bottom w:val="single" w:sz="4" w:space="0" w:color="auto"/>
              <w:right w:val="single" w:sz="4" w:space="0" w:color="auto"/>
            </w:tcBorders>
            <w:shd w:val="clear" w:color="auto" w:fill="auto"/>
            <w:vAlign w:val="bottom"/>
            <w:hideMark/>
          </w:tcPr>
          <w:p w:rsidR="00BB5FC4" w:rsidRPr="00EE400F" w:rsidRDefault="00BB5FC4" w:rsidP="00BB5FC4">
            <w:pPr>
              <w:rPr>
                <w:rFonts w:asciiTheme="majorHAnsi" w:hAnsiTheme="majorHAnsi"/>
                <w:color w:val="000000"/>
              </w:rPr>
            </w:pPr>
            <w:r w:rsidRPr="00EE400F">
              <w:rPr>
                <w:rFonts w:asciiTheme="majorHAnsi" w:hAnsiTheme="majorHAnsi"/>
                <w:color w:val="000000"/>
              </w:rPr>
              <w:t>Lotto 2</w:t>
            </w:r>
          </w:p>
        </w:tc>
        <w:tc>
          <w:tcPr>
            <w:tcW w:w="1494" w:type="pct"/>
            <w:tcBorders>
              <w:top w:val="nil"/>
              <w:left w:val="nil"/>
              <w:bottom w:val="single" w:sz="4" w:space="0" w:color="auto"/>
              <w:right w:val="single" w:sz="4" w:space="0" w:color="auto"/>
            </w:tcBorders>
            <w:shd w:val="clear" w:color="auto" w:fill="auto"/>
            <w:noWrap/>
            <w:vAlign w:val="bottom"/>
            <w:hideMark/>
          </w:tcPr>
          <w:p w:rsidR="00BB5FC4" w:rsidRPr="00EE400F" w:rsidRDefault="00BB5FC4" w:rsidP="00BB5FC4">
            <w:pPr>
              <w:rPr>
                <w:rFonts w:asciiTheme="majorHAnsi" w:hAnsiTheme="majorHAnsi"/>
                <w:color w:val="000000"/>
              </w:rPr>
            </w:pPr>
            <w:r w:rsidRPr="00EE400F">
              <w:rPr>
                <w:rFonts w:asciiTheme="majorHAnsi" w:hAnsiTheme="majorHAnsi"/>
                <w:color w:val="000000"/>
              </w:rPr>
              <w:t>€ 1.100.000,00</w:t>
            </w:r>
          </w:p>
        </w:tc>
        <w:tc>
          <w:tcPr>
            <w:tcW w:w="942" w:type="pct"/>
            <w:tcBorders>
              <w:top w:val="nil"/>
              <w:left w:val="nil"/>
              <w:bottom w:val="single" w:sz="4" w:space="0" w:color="auto"/>
              <w:right w:val="single" w:sz="4" w:space="0" w:color="auto"/>
            </w:tcBorders>
            <w:vAlign w:val="bottom"/>
          </w:tcPr>
          <w:p w:rsidR="00BB5FC4" w:rsidRPr="00EE400F" w:rsidRDefault="00EE400F" w:rsidP="00BB5FC4">
            <w:pPr>
              <w:rPr>
                <w:rFonts w:asciiTheme="majorHAnsi" w:hAnsiTheme="majorHAnsi"/>
                <w:color w:val="000000"/>
              </w:rPr>
            </w:pPr>
            <w:r w:rsidRPr="00EE400F">
              <w:rPr>
                <w:rFonts w:asciiTheme="majorHAnsi" w:hAnsiTheme="majorHAnsi"/>
                <w:color w:val="000000"/>
              </w:rPr>
              <w:t>6847731E5F</w:t>
            </w:r>
          </w:p>
        </w:tc>
        <w:tc>
          <w:tcPr>
            <w:tcW w:w="1340" w:type="pct"/>
            <w:tcBorders>
              <w:top w:val="nil"/>
              <w:left w:val="nil"/>
              <w:bottom w:val="single" w:sz="4" w:space="0" w:color="auto"/>
              <w:right w:val="single" w:sz="4" w:space="0" w:color="auto"/>
            </w:tcBorders>
            <w:vAlign w:val="bottom"/>
          </w:tcPr>
          <w:p w:rsidR="00BB5FC4" w:rsidRPr="00EE400F" w:rsidRDefault="00B96951" w:rsidP="00BB5FC4">
            <w:pPr>
              <w:rPr>
                <w:rFonts w:asciiTheme="majorHAnsi" w:hAnsiTheme="majorHAnsi"/>
                <w:color w:val="000000"/>
              </w:rPr>
            </w:pPr>
            <w:r>
              <w:rPr>
                <w:rFonts w:asciiTheme="majorHAnsi" w:hAnsiTheme="majorHAnsi"/>
                <w:color w:val="000000"/>
              </w:rPr>
              <w:t>€ 140,00</w:t>
            </w:r>
          </w:p>
        </w:tc>
      </w:tr>
      <w:tr w:rsidR="00BB5FC4" w:rsidRPr="00C81ACD" w:rsidTr="00637CD9">
        <w:trPr>
          <w:trHeight w:val="330"/>
        </w:trPr>
        <w:tc>
          <w:tcPr>
            <w:tcW w:w="1224" w:type="pct"/>
            <w:tcBorders>
              <w:top w:val="nil"/>
              <w:left w:val="single" w:sz="4" w:space="0" w:color="auto"/>
              <w:bottom w:val="single" w:sz="4" w:space="0" w:color="auto"/>
              <w:right w:val="single" w:sz="4" w:space="0" w:color="auto"/>
            </w:tcBorders>
            <w:shd w:val="clear" w:color="auto" w:fill="auto"/>
            <w:vAlign w:val="bottom"/>
            <w:hideMark/>
          </w:tcPr>
          <w:p w:rsidR="00BB5FC4" w:rsidRPr="00EE400F" w:rsidRDefault="00BB5FC4" w:rsidP="00BB5FC4">
            <w:pPr>
              <w:rPr>
                <w:rFonts w:asciiTheme="majorHAnsi" w:hAnsiTheme="majorHAnsi"/>
                <w:color w:val="000000"/>
              </w:rPr>
            </w:pPr>
            <w:r w:rsidRPr="00EE400F">
              <w:rPr>
                <w:rFonts w:asciiTheme="majorHAnsi" w:hAnsiTheme="majorHAnsi"/>
                <w:color w:val="000000"/>
              </w:rPr>
              <w:t>Lotto 3</w:t>
            </w:r>
          </w:p>
        </w:tc>
        <w:tc>
          <w:tcPr>
            <w:tcW w:w="1494" w:type="pct"/>
            <w:tcBorders>
              <w:top w:val="nil"/>
              <w:left w:val="nil"/>
              <w:bottom w:val="single" w:sz="4" w:space="0" w:color="auto"/>
              <w:right w:val="single" w:sz="4" w:space="0" w:color="auto"/>
            </w:tcBorders>
            <w:shd w:val="clear" w:color="auto" w:fill="auto"/>
            <w:noWrap/>
            <w:vAlign w:val="bottom"/>
            <w:hideMark/>
          </w:tcPr>
          <w:p w:rsidR="00BB5FC4" w:rsidRPr="00EE400F" w:rsidRDefault="00BB5FC4" w:rsidP="00BB5FC4">
            <w:pPr>
              <w:rPr>
                <w:rFonts w:asciiTheme="majorHAnsi" w:hAnsiTheme="majorHAnsi"/>
                <w:color w:val="000000"/>
              </w:rPr>
            </w:pPr>
            <w:r w:rsidRPr="00EE400F">
              <w:rPr>
                <w:rFonts w:asciiTheme="majorHAnsi" w:hAnsiTheme="majorHAnsi"/>
                <w:color w:val="000000"/>
              </w:rPr>
              <w:t>€ 497.000,00</w:t>
            </w:r>
          </w:p>
        </w:tc>
        <w:tc>
          <w:tcPr>
            <w:tcW w:w="942" w:type="pct"/>
            <w:tcBorders>
              <w:top w:val="nil"/>
              <w:left w:val="nil"/>
              <w:bottom w:val="single" w:sz="4" w:space="0" w:color="auto"/>
              <w:right w:val="single" w:sz="4" w:space="0" w:color="auto"/>
            </w:tcBorders>
            <w:vAlign w:val="bottom"/>
          </w:tcPr>
          <w:p w:rsidR="00BB5FC4" w:rsidRPr="00EE400F" w:rsidRDefault="00EE400F" w:rsidP="00BB5FC4">
            <w:pPr>
              <w:rPr>
                <w:rFonts w:asciiTheme="majorHAnsi" w:hAnsiTheme="majorHAnsi"/>
                <w:color w:val="000000"/>
              </w:rPr>
            </w:pPr>
            <w:r w:rsidRPr="00EE400F">
              <w:rPr>
                <w:rFonts w:asciiTheme="majorHAnsi" w:hAnsiTheme="majorHAnsi"/>
                <w:color w:val="000000"/>
              </w:rPr>
              <w:t>68477394FC</w:t>
            </w:r>
          </w:p>
        </w:tc>
        <w:tc>
          <w:tcPr>
            <w:tcW w:w="1340" w:type="pct"/>
            <w:tcBorders>
              <w:top w:val="nil"/>
              <w:left w:val="nil"/>
              <w:bottom w:val="single" w:sz="4" w:space="0" w:color="auto"/>
              <w:right w:val="single" w:sz="4" w:space="0" w:color="auto"/>
            </w:tcBorders>
            <w:vAlign w:val="bottom"/>
          </w:tcPr>
          <w:p w:rsidR="00BB5FC4" w:rsidRPr="00EE400F" w:rsidRDefault="00B96951" w:rsidP="00BB5FC4">
            <w:pPr>
              <w:rPr>
                <w:rFonts w:asciiTheme="majorHAnsi" w:hAnsiTheme="majorHAnsi"/>
                <w:color w:val="000000"/>
              </w:rPr>
            </w:pPr>
            <w:r>
              <w:rPr>
                <w:rFonts w:asciiTheme="majorHAnsi" w:hAnsiTheme="majorHAnsi"/>
                <w:color w:val="000000"/>
              </w:rPr>
              <w:t>€ 35,00</w:t>
            </w:r>
          </w:p>
        </w:tc>
      </w:tr>
      <w:tr w:rsidR="00BB5FC4" w:rsidRPr="00C81ACD" w:rsidTr="00637CD9">
        <w:trPr>
          <w:trHeight w:val="330"/>
        </w:trPr>
        <w:tc>
          <w:tcPr>
            <w:tcW w:w="1224" w:type="pct"/>
            <w:tcBorders>
              <w:top w:val="nil"/>
              <w:left w:val="single" w:sz="4" w:space="0" w:color="auto"/>
              <w:bottom w:val="single" w:sz="4" w:space="0" w:color="auto"/>
              <w:right w:val="single" w:sz="4" w:space="0" w:color="auto"/>
            </w:tcBorders>
            <w:shd w:val="clear" w:color="auto" w:fill="auto"/>
            <w:vAlign w:val="bottom"/>
            <w:hideMark/>
          </w:tcPr>
          <w:p w:rsidR="00BB5FC4" w:rsidRPr="00EE400F" w:rsidRDefault="00BB5FC4" w:rsidP="00BB5FC4">
            <w:pPr>
              <w:rPr>
                <w:rFonts w:asciiTheme="majorHAnsi" w:hAnsiTheme="majorHAnsi"/>
                <w:color w:val="000000"/>
              </w:rPr>
            </w:pPr>
            <w:r w:rsidRPr="00EE400F">
              <w:rPr>
                <w:rFonts w:asciiTheme="majorHAnsi" w:hAnsiTheme="majorHAnsi"/>
                <w:color w:val="000000"/>
              </w:rPr>
              <w:t>Lotto 4</w:t>
            </w:r>
          </w:p>
        </w:tc>
        <w:tc>
          <w:tcPr>
            <w:tcW w:w="1494" w:type="pct"/>
            <w:tcBorders>
              <w:top w:val="nil"/>
              <w:left w:val="nil"/>
              <w:bottom w:val="single" w:sz="4" w:space="0" w:color="auto"/>
              <w:right w:val="single" w:sz="4" w:space="0" w:color="auto"/>
            </w:tcBorders>
            <w:shd w:val="clear" w:color="auto" w:fill="auto"/>
            <w:noWrap/>
            <w:vAlign w:val="bottom"/>
            <w:hideMark/>
          </w:tcPr>
          <w:p w:rsidR="00BB5FC4" w:rsidRPr="00EE400F" w:rsidRDefault="00BB5FC4" w:rsidP="00BB5FC4">
            <w:pPr>
              <w:rPr>
                <w:rFonts w:asciiTheme="majorHAnsi" w:hAnsiTheme="majorHAnsi"/>
                <w:color w:val="000000"/>
              </w:rPr>
            </w:pPr>
            <w:r w:rsidRPr="00EE400F">
              <w:rPr>
                <w:rFonts w:asciiTheme="majorHAnsi" w:hAnsiTheme="majorHAnsi"/>
                <w:color w:val="000000"/>
              </w:rPr>
              <w:t>€ 612.000,00</w:t>
            </w:r>
          </w:p>
        </w:tc>
        <w:tc>
          <w:tcPr>
            <w:tcW w:w="942" w:type="pct"/>
            <w:tcBorders>
              <w:top w:val="nil"/>
              <w:left w:val="nil"/>
              <w:bottom w:val="single" w:sz="4" w:space="0" w:color="auto"/>
              <w:right w:val="single" w:sz="4" w:space="0" w:color="auto"/>
            </w:tcBorders>
            <w:vAlign w:val="bottom"/>
          </w:tcPr>
          <w:p w:rsidR="00BB5FC4" w:rsidRPr="00EE400F" w:rsidRDefault="00B96951" w:rsidP="00BB5FC4">
            <w:pPr>
              <w:rPr>
                <w:rFonts w:asciiTheme="majorHAnsi" w:hAnsiTheme="majorHAnsi"/>
                <w:color w:val="000000"/>
              </w:rPr>
            </w:pPr>
            <w:r w:rsidRPr="00B96951">
              <w:rPr>
                <w:rFonts w:asciiTheme="majorHAnsi" w:hAnsiTheme="majorHAnsi"/>
                <w:color w:val="000000"/>
              </w:rPr>
              <w:t>6847772039</w:t>
            </w:r>
          </w:p>
        </w:tc>
        <w:tc>
          <w:tcPr>
            <w:tcW w:w="1340" w:type="pct"/>
            <w:tcBorders>
              <w:top w:val="nil"/>
              <w:left w:val="nil"/>
              <w:bottom w:val="single" w:sz="4" w:space="0" w:color="auto"/>
              <w:right w:val="single" w:sz="4" w:space="0" w:color="auto"/>
            </w:tcBorders>
            <w:vAlign w:val="bottom"/>
          </w:tcPr>
          <w:p w:rsidR="00BB5FC4" w:rsidRPr="00EE400F" w:rsidRDefault="00B96951" w:rsidP="00BB5FC4">
            <w:pPr>
              <w:rPr>
                <w:rFonts w:asciiTheme="majorHAnsi" w:hAnsiTheme="majorHAnsi"/>
                <w:color w:val="000000"/>
              </w:rPr>
            </w:pPr>
            <w:r>
              <w:rPr>
                <w:rFonts w:asciiTheme="majorHAnsi" w:hAnsiTheme="majorHAnsi"/>
                <w:color w:val="000000"/>
              </w:rPr>
              <w:t>€ 70,00</w:t>
            </w:r>
          </w:p>
        </w:tc>
      </w:tr>
      <w:tr w:rsidR="00BB5FC4" w:rsidRPr="00C81ACD" w:rsidTr="00637CD9">
        <w:trPr>
          <w:trHeight w:val="330"/>
        </w:trPr>
        <w:tc>
          <w:tcPr>
            <w:tcW w:w="1224" w:type="pct"/>
            <w:tcBorders>
              <w:top w:val="nil"/>
              <w:left w:val="single" w:sz="4" w:space="0" w:color="auto"/>
              <w:bottom w:val="single" w:sz="4" w:space="0" w:color="auto"/>
              <w:right w:val="single" w:sz="4" w:space="0" w:color="auto"/>
            </w:tcBorders>
            <w:shd w:val="clear" w:color="auto" w:fill="auto"/>
            <w:vAlign w:val="bottom"/>
            <w:hideMark/>
          </w:tcPr>
          <w:p w:rsidR="00BB5FC4" w:rsidRPr="00EE400F" w:rsidRDefault="00BB5FC4" w:rsidP="00BB5FC4">
            <w:pPr>
              <w:rPr>
                <w:rFonts w:asciiTheme="majorHAnsi" w:hAnsiTheme="majorHAnsi"/>
                <w:color w:val="000000"/>
              </w:rPr>
            </w:pPr>
            <w:r w:rsidRPr="00EE400F">
              <w:rPr>
                <w:rFonts w:asciiTheme="majorHAnsi" w:hAnsiTheme="majorHAnsi"/>
                <w:color w:val="000000"/>
              </w:rPr>
              <w:t>Lotto 5</w:t>
            </w:r>
          </w:p>
        </w:tc>
        <w:tc>
          <w:tcPr>
            <w:tcW w:w="1494" w:type="pct"/>
            <w:tcBorders>
              <w:top w:val="nil"/>
              <w:left w:val="nil"/>
              <w:bottom w:val="single" w:sz="4" w:space="0" w:color="auto"/>
              <w:right w:val="single" w:sz="4" w:space="0" w:color="auto"/>
            </w:tcBorders>
            <w:shd w:val="clear" w:color="auto" w:fill="auto"/>
            <w:noWrap/>
            <w:vAlign w:val="bottom"/>
            <w:hideMark/>
          </w:tcPr>
          <w:p w:rsidR="00BB5FC4" w:rsidRPr="00EE400F" w:rsidRDefault="00BB5FC4" w:rsidP="00BB5FC4">
            <w:pPr>
              <w:rPr>
                <w:rFonts w:asciiTheme="majorHAnsi" w:hAnsiTheme="majorHAnsi"/>
                <w:color w:val="000000"/>
              </w:rPr>
            </w:pPr>
            <w:r w:rsidRPr="00EE400F">
              <w:rPr>
                <w:rFonts w:asciiTheme="majorHAnsi" w:hAnsiTheme="majorHAnsi"/>
                <w:color w:val="000000"/>
              </w:rPr>
              <w:t>€ 131.500,00</w:t>
            </w:r>
          </w:p>
        </w:tc>
        <w:tc>
          <w:tcPr>
            <w:tcW w:w="942" w:type="pct"/>
            <w:tcBorders>
              <w:top w:val="nil"/>
              <w:left w:val="nil"/>
              <w:bottom w:val="single" w:sz="4" w:space="0" w:color="auto"/>
              <w:right w:val="single" w:sz="4" w:space="0" w:color="auto"/>
            </w:tcBorders>
            <w:vAlign w:val="bottom"/>
          </w:tcPr>
          <w:p w:rsidR="00BB5FC4" w:rsidRPr="00EE400F" w:rsidRDefault="00B96951" w:rsidP="00BB5FC4">
            <w:pPr>
              <w:rPr>
                <w:rFonts w:asciiTheme="majorHAnsi" w:hAnsiTheme="majorHAnsi"/>
                <w:color w:val="000000"/>
              </w:rPr>
            </w:pPr>
            <w:r w:rsidRPr="00B96951">
              <w:rPr>
                <w:rFonts w:asciiTheme="majorHAnsi" w:hAnsiTheme="majorHAnsi"/>
                <w:color w:val="000000"/>
              </w:rPr>
              <w:t>684777852B</w:t>
            </w:r>
          </w:p>
        </w:tc>
        <w:tc>
          <w:tcPr>
            <w:tcW w:w="1340" w:type="pct"/>
            <w:tcBorders>
              <w:top w:val="nil"/>
              <w:left w:val="nil"/>
              <w:bottom w:val="single" w:sz="4" w:space="0" w:color="auto"/>
              <w:right w:val="single" w:sz="4" w:space="0" w:color="auto"/>
            </w:tcBorders>
            <w:vAlign w:val="bottom"/>
          </w:tcPr>
          <w:p w:rsidR="00BB5FC4" w:rsidRPr="00EE400F" w:rsidRDefault="00B96951" w:rsidP="00BB5FC4">
            <w:pPr>
              <w:rPr>
                <w:rFonts w:asciiTheme="majorHAnsi" w:hAnsiTheme="majorHAnsi"/>
                <w:color w:val="000000"/>
              </w:rPr>
            </w:pPr>
            <w:r>
              <w:rPr>
                <w:rFonts w:asciiTheme="majorHAnsi" w:hAnsiTheme="majorHAnsi"/>
                <w:color w:val="000000"/>
              </w:rPr>
              <w:t>NON DOVUTO</w:t>
            </w:r>
            <w:bookmarkStart w:id="1" w:name="_GoBack"/>
            <w:bookmarkEnd w:id="1"/>
          </w:p>
        </w:tc>
      </w:tr>
    </w:tbl>
    <w:p w:rsidR="00BB5FC4" w:rsidRPr="00C81ACD" w:rsidRDefault="00BB5FC4" w:rsidP="00F877F3">
      <w:pPr>
        <w:jc w:val="both"/>
        <w:rPr>
          <w:rFonts w:asciiTheme="majorHAnsi" w:hAnsiTheme="majorHAnsi" w:cs="Tahoma"/>
          <w:sz w:val="22"/>
          <w:szCs w:val="22"/>
        </w:rPr>
      </w:pPr>
    </w:p>
    <w:p w:rsidR="00BB5FC4" w:rsidRPr="00C81ACD" w:rsidRDefault="00BB5FC4" w:rsidP="00F877F3">
      <w:pPr>
        <w:jc w:val="both"/>
        <w:rPr>
          <w:rFonts w:asciiTheme="majorHAnsi" w:hAnsiTheme="majorHAnsi" w:cs="Tahoma"/>
          <w:sz w:val="22"/>
          <w:szCs w:val="22"/>
        </w:rPr>
      </w:pPr>
    </w:p>
    <w:p w:rsidR="00F877F3" w:rsidRPr="00C81ACD" w:rsidRDefault="00F877F3" w:rsidP="00F877F3">
      <w:pPr>
        <w:ind w:left="1080"/>
        <w:jc w:val="both"/>
        <w:rPr>
          <w:rFonts w:asciiTheme="majorHAnsi" w:hAnsiTheme="majorHAnsi" w:cs="Tahoma"/>
          <w:sz w:val="22"/>
          <w:szCs w:val="22"/>
          <w:highlight w:val="cyan"/>
        </w:rPr>
      </w:pPr>
    </w:p>
    <w:p w:rsidR="00F877F3" w:rsidRPr="00C81ACD"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C81ACD">
        <w:rPr>
          <w:rFonts w:asciiTheme="majorHAnsi" w:hAnsiTheme="majorHAnsi" w:cs="Tahoma"/>
          <w:b/>
          <w:sz w:val="22"/>
          <w:szCs w:val="22"/>
          <w:u w:val="single"/>
        </w:rPr>
        <w:t>SPECIFICHE TECNICHE DEI LOTTI</w:t>
      </w:r>
    </w:p>
    <w:p w:rsidR="00F877F3" w:rsidRPr="00C81ACD" w:rsidRDefault="00F877F3" w:rsidP="00F877F3">
      <w:pPr>
        <w:rPr>
          <w:rFonts w:asciiTheme="majorHAnsi" w:hAnsiTheme="majorHAnsi" w:cs="Tahoma"/>
          <w:b/>
          <w:bCs/>
          <w:color w:val="000000"/>
          <w:sz w:val="22"/>
          <w:szCs w:val="22"/>
        </w:rPr>
      </w:pPr>
    </w:p>
    <w:p w:rsidR="00F877F3" w:rsidRPr="00C81ACD" w:rsidRDefault="00F877F3" w:rsidP="00F877F3">
      <w:pPr>
        <w:rPr>
          <w:rFonts w:asciiTheme="majorHAnsi" w:hAnsiTheme="majorHAnsi" w:cs="Tahoma"/>
          <w:b/>
          <w:bCs/>
          <w:color w:val="000000"/>
          <w:sz w:val="22"/>
          <w:szCs w:val="22"/>
        </w:rPr>
      </w:pPr>
    </w:p>
    <w:p w:rsidR="00F877F3" w:rsidRPr="00C81ACD" w:rsidRDefault="00F877F3" w:rsidP="00F877F3">
      <w:pPr>
        <w:rPr>
          <w:rFonts w:asciiTheme="majorHAnsi" w:hAnsiTheme="majorHAnsi" w:cs="Tahoma"/>
          <w:b/>
          <w:bCs/>
          <w:color w:val="000000"/>
          <w:sz w:val="22"/>
          <w:szCs w:val="22"/>
        </w:rPr>
      </w:pPr>
    </w:p>
    <w:p w:rsidR="00F877F3" w:rsidRPr="00C81ACD" w:rsidRDefault="00334EF3" w:rsidP="00334EF3">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C81ACD">
        <w:rPr>
          <w:rFonts w:asciiTheme="majorHAnsi" w:hAnsiTheme="majorHAnsi" w:cs="Tahoma"/>
          <w:b/>
          <w:bCs/>
          <w:color w:val="000000"/>
          <w:sz w:val="22"/>
          <w:szCs w:val="22"/>
        </w:rPr>
        <w:t>Quantità e d</w:t>
      </w:r>
      <w:r w:rsidR="00F877F3" w:rsidRPr="00C81ACD">
        <w:rPr>
          <w:rFonts w:asciiTheme="majorHAnsi" w:hAnsiTheme="majorHAnsi" w:cs="Tahoma"/>
          <w:b/>
          <w:bCs/>
          <w:color w:val="000000"/>
          <w:sz w:val="22"/>
          <w:szCs w:val="22"/>
        </w:rPr>
        <w:t xml:space="preserve">estinazione d’uso </w:t>
      </w:r>
    </w:p>
    <w:p w:rsidR="00F877F3" w:rsidRPr="00C81ACD" w:rsidRDefault="00F877F3" w:rsidP="00F877F3">
      <w:pPr>
        <w:rPr>
          <w:rFonts w:asciiTheme="majorHAnsi" w:hAnsiTheme="majorHAnsi" w:cs="Tahoma"/>
          <w:sz w:val="22"/>
          <w:szCs w:val="22"/>
        </w:rPr>
      </w:pPr>
    </w:p>
    <w:p w:rsidR="00334EF3" w:rsidRPr="00C81ACD" w:rsidRDefault="00334EF3" w:rsidP="00334EF3">
      <w:pPr>
        <w:spacing w:after="60"/>
        <w:jc w:val="both"/>
        <w:rPr>
          <w:rFonts w:asciiTheme="majorHAnsi" w:hAnsiTheme="majorHAnsi" w:cs="Tahoma"/>
          <w:color w:val="000000"/>
          <w:sz w:val="22"/>
          <w:szCs w:val="22"/>
        </w:rPr>
      </w:pPr>
      <w:r w:rsidRPr="00C81ACD">
        <w:rPr>
          <w:rFonts w:asciiTheme="majorHAnsi" w:hAnsiTheme="majorHAnsi" w:cs="Tahoma"/>
          <w:color w:val="000000"/>
          <w:sz w:val="22"/>
          <w:szCs w:val="22"/>
        </w:rPr>
        <w:lastRenderedPageBreak/>
        <w:t xml:space="preserve">L’apparecchiatura, nuova di fabbrica, in produzione, di ultima generazione e in versione aggiornata al momento della consegna, saranno destinate a reparti e servizi delle </w:t>
      </w:r>
      <w:r w:rsidRPr="00C81ACD">
        <w:rPr>
          <w:rFonts w:asciiTheme="majorHAnsi" w:hAnsiTheme="majorHAnsi" w:cs="Calibri"/>
          <w:sz w:val="22"/>
          <w:szCs w:val="22"/>
        </w:rPr>
        <w:t xml:space="preserve">del Servizio Sanitario Regionale (SSR), </w:t>
      </w:r>
      <w:r w:rsidRPr="00C81ACD">
        <w:rPr>
          <w:rFonts w:asciiTheme="majorHAnsi" w:hAnsiTheme="majorHAnsi" w:cs="Tahoma"/>
          <w:color w:val="000000"/>
          <w:sz w:val="22"/>
          <w:szCs w:val="22"/>
        </w:rPr>
        <w:t>s</w:t>
      </w:r>
      <w:r w:rsidRPr="00C81ACD">
        <w:rPr>
          <w:rFonts w:asciiTheme="majorHAnsi" w:hAnsiTheme="majorHAnsi" w:cs="Calibri"/>
          <w:sz w:val="22"/>
          <w:szCs w:val="22"/>
        </w:rPr>
        <w:t>econdo quanto riportato nella tabella successiva per l’arco temporale di validità della Convenzione</w:t>
      </w:r>
      <w:r w:rsidRPr="00C81ACD">
        <w:rPr>
          <w:rFonts w:asciiTheme="majorHAnsi" w:hAnsiTheme="majorHAnsi" w:cs="Tahoma"/>
          <w:color w:val="000000"/>
          <w:sz w:val="22"/>
          <w:szCs w:val="22"/>
        </w:rPr>
        <w:t>:</w:t>
      </w:r>
    </w:p>
    <w:p w:rsidR="00334EF3" w:rsidRPr="00C81ACD" w:rsidRDefault="00334EF3" w:rsidP="00334EF3">
      <w:pPr>
        <w:spacing w:after="60"/>
        <w:jc w:val="both"/>
        <w:rPr>
          <w:rFonts w:asciiTheme="majorHAnsi" w:hAnsiTheme="majorHAnsi" w:cs="Tahoma"/>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4"/>
        <w:gridCol w:w="8630"/>
      </w:tblGrid>
      <w:tr w:rsidR="00334EF3" w:rsidRPr="00C81ACD" w:rsidTr="00334EF3">
        <w:trPr>
          <w:trHeight w:val="1140"/>
          <w:jc w:val="center"/>
        </w:trPr>
        <w:tc>
          <w:tcPr>
            <w:tcW w:w="621" w:type="pct"/>
            <w:vAlign w:val="center"/>
          </w:tcPr>
          <w:p w:rsidR="00334EF3" w:rsidRPr="00C81ACD" w:rsidRDefault="00334EF3" w:rsidP="0042474B">
            <w:pPr>
              <w:ind w:right="-1"/>
              <w:jc w:val="center"/>
              <w:rPr>
                <w:rFonts w:asciiTheme="majorHAnsi" w:hAnsiTheme="majorHAnsi" w:cs="Calibri"/>
                <w:b/>
                <w:bCs/>
                <w:sz w:val="22"/>
                <w:szCs w:val="22"/>
              </w:rPr>
            </w:pPr>
            <w:bookmarkStart w:id="2" w:name="_Hlk414023231"/>
            <w:r w:rsidRPr="00C81ACD">
              <w:rPr>
                <w:rFonts w:asciiTheme="majorHAnsi" w:hAnsiTheme="majorHAnsi" w:cs="Calibri"/>
                <w:b/>
                <w:bCs/>
                <w:sz w:val="22"/>
                <w:szCs w:val="22"/>
              </w:rPr>
              <w:t>LOTTO 1</w:t>
            </w:r>
          </w:p>
        </w:tc>
        <w:tc>
          <w:tcPr>
            <w:tcW w:w="4379" w:type="pct"/>
          </w:tcPr>
          <w:p w:rsidR="00334EF3" w:rsidRPr="00C81ACD" w:rsidRDefault="00334EF3" w:rsidP="0042474B">
            <w:pPr>
              <w:pStyle w:val="Corpodeltesto3"/>
              <w:spacing w:before="120"/>
              <w:jc w:val="both"/>
              <w:rPr>
                <w:rFonts w:asciiTheme="majorHAnsi" w:hAnsiTheme="majorHAnsi" w:cs="Arial"/>
                <w:b/>
                <w:color w:val="000000"/>
                <w:sz w:val="22"/>
                <w:szCs w:val="22"/>
              </w:rPr>
            </w:pPr>
            <w:r w:rsidRPr="00C81ACD">
              <w:rPr>
                <w:rFonts w:asciiTheme="majorHAnsi" w:hAnsiTheme="majorHAnsi" w:cs="Arial"/>
                <w:b/>
                <w:color w:val="000000"/>
                <w:sz w:val="22"/>
                <w:szCs w:val="22"/>
              </w:rPr>
              <w:t xml:space="preserve">n. 50 ventilatori polmonari di massimo livello prestazionale  </w:t>
            </w:r>
          </w:p>
          <w:p w:rsidR="00334EF3" w:rsidRPr="00C81ACD" w:rsidRDefault="00334EF3" w:rsidP="006D4689">
            <w:pPr>
              <w:pStyle w:val="Elencoacolori-Colore11"/>
              <w:numPr>
                <w:ilvl w:val="0"/>
                <w:numId w:val="31"/>
              </w:numPr>
              <w:spacing w:line="240" w:lineRule="auto"/>
              <w:ind w:right="-1"/>
              <w:rPr>
                <w:rFonts w:asciiTheme="majorHAnsi" w:hAnsiTheme="majorHAnsi" w:cs="Tahoma"/>
                <w:color w:val="000000"/>
                <w:sz w:val="22"/>
                <w:szCs w:val="22"/>
              </w:rPr>
            </w:pPr>
            <w:r w:rsidRPr="00C81ACD">
              <w:rPr>
                <w:rFonts w:asciiTheme="majorHAnsi" w:hAnsiTheme="majorHAnsi" w:cs="Tahoma"/>
                <w:color w:val="000000"/>
                <w:sz w:val="22"/>
                <w:szCs w:val="22"/>
              </w:rPr>
              <w:t>Per ventilazione di pazienti adulti e pediatrici in terapia intensiva</w:t>
            </w:r>
          </w:p>
        </w:tc>
      </w:tr>
      <w:bookmarkEnd w:id="2"/>
      <w:tr w:rsidR="00334EF3" w:rsidRPr="00C81ACD" w:rsidTr="00334EF3">
        <w:trPr>
          <w:trHeight w:val="1270"/>
          <w:jc w:val="center"/>
        </w:trPr>
        <w:tc>
          <w:tcPr>
            <w:tcW w:w="621" w:type="pct"/>
            <w:vAlign w:val="center"/>
          </w:tcPr>
          <w:p w:rsidR="00334EF3" w:rsidRPr="00C81ACD" w:rsidRDefault="00334EF3" w:rsidP="0042474B">
            <w:pPr>
              <w:ind w:right="-1"/>
              <w:jc w:val="center"/>
              <w:rPr>
                <w:rFonts w:asciiTheme="majorHAnsi" w:hAnsiTheme="majorHAnsi" w:cs="Calibri"/>
                <w:b/>
                <w:bCs/>
                <w:sz w:val="22"/>
                <w:szCs w:val="22"/>
              </w:rPr>
            </w:pPr>
            <w:r w:rsidRPr="00C81ACD">
              <w:rPr>
                <w:rFonts w:asciiTheme="majorHAnsi" w:hAnsiTheme="majorHAnsi" w:cs="Calibri"/>
                <w:b/>
                <w:bCs/>
                <w:sz w:val="22"/>
                <w:szCs w:val="22"/>
              </w:rPr>
              <w:t>LOTTO 2</w:t>
            </w:r>
          </w:p>
        </w:tc>
        <w:tc>
          <w:tcPr>
            <w:tcW w:w="4379" w:type="pct"/>
          </w:tcPr>
          <w:p w:rsidR="00334EF3" w:rsidRPr="00C81ACD" w:rsidRDefault="00334EF3" w:rsidP="0042474B">
            <w:pPr>
              <w:pStyle w:val="Corpodeltesto3"/>
              <w:spacing w:before="120"/>
              <w:jc w:val="both"/>
              <w:rPr>
                <w:rFonts w:asciiTheme="majorHAnsi" w:hAnsiTheme="majorHAnsi" w:cs="Arial"/>
                <w:b/>
                <w:color w:val="000000"/>
                <w:sz w:val="22"/>
                <w:szCs w:val="22"/>
              </w:rPr>
            </w:pPr>
            <w:r w:rsidRPr="00C81ACD">
              <w:rPr>
                <w:rFonts w:asciiTheme="majorHAnsi" w:hAnsiTheme="majorHAnsi" w:cs="Arial"/>
                <w:b/>
                <w:color w:val="000000"/>
                <w:sz w:val="22"/>
                <w:szCs w:val="22"/>
              </w:rPr>
              <w:t xml:space="preserve">n. 20 ventilatori </w:t>
            </w:r>
            <w:r w:rsidRPr="00C81ACD">
              <w:rPr>
                <w:rFonts w:asciiTheme="majorHAnsi" w:hAnsiTheme="majorHAnsi" w:cs="Calibri"/>
                <w:b/>
                <w:sz w:val="22"/>
                <w:szCs w:val="22"/>
              </w:rPr>
              <w:t>polmonari per intensità di cura intermedia</w:t>
            </w:r>
            <w:r w:rsidRPr="00C81ACD">
              <w:rPr>
                <w:rFonts w:asciiTheme="majorHAnsi" w:hAnsiTheme="majorHAnsi" w:cs="Arial"/>
                <w:b/>
                <w:color w:val="000000"/>
                <w:sz w:val="22"/>
                <w:szCs w:val="22"/>
              </w:rPr>
              <w:t xml:space="preserve"> </w:t>
            </w:r>
          </w:p>
          <w:p w:rsidR="00334EF3" w:rsidRPr="00C81ACD" w:rsidRDefault="00334EF3" w:rsidP="006D4689">
            <w:pPr>
              <w:pStyle w:val="Elencoacolori-Colore11"/>
              <w:numPr>
                <w:ilvl w:val="0"/>
                <w:numId w:val="31"/>
              </w:numPr>
              <w:spacing w:line="240" w:lineRule="auto"/>
              <w:ind w:right="-1"/>
              <w:rPr>
                <w:rFonts w:asciiTheme="majorHAnsi" w:hAnsiTheme="majorHAnsi" w:cs="Tahoma"/>
                <w:color w:val="000000"/>
                <w:sz w:val="22"/>
                <w:szCs w:val="22"/>
              </w:rPr>
            </w:pPr>
            <w:r w:rsidRPr="00C81ACD">
              <w:rPr>
                <w:rFonts w:asciiTheme="majorHAnsi" w:hAnsiTheme="majorHAnsi" w:cs="Tahoma"/>
                <w:color w:val="000000"/>
                <w:sz w:val="22"/>
                <w:szCs w:val="22"/>
              </w:rPr>
              <w:t xml:space="preserve">Per ventilazione invasiva e non invasiva di pazienti adulti e pediatrici in reparti ad intensità di cura Intermedia </w:t>
            </w:r>
          </w:p>
          <w:p w:rsidR="00334EF3" w:rsidRPr="00C81ACD" w:rsidRDefault="00334EF3" w:rsidP="0042474B">
            <w:pPr>
              <w:pStyle w:val="Elencoacolori-Colore11"/>
              <w:spacing w:line="240" w:lineRule="auto"/>
              <w:ind w:left="643" w:right="-1"/>
              <w:rPr>
                <w:rFonts w:asciiTheme="majorHAnsi" w:hAnsiTheme="majorHAnsi" w:cs="Tahoma"/>
                <w:color w:val="000000"/>
                <w:sz w:val="22"/>
                <w:szCs w:val="22"/>
              </w:rPr>
            </w:pPr>
          </w:p>
        </w:tc>
      </w:tr>
      <w:tr w:rsidR="00334EF3" w:rsidRPr="00C81ACD" w:rsidTr="00334EF3">
        <w:trPr>
          <w:trHeight w:val="1236"/>
          <w:jc w:val="center"/>
        </w:trPr>
        <w:tc>
          <w:tcPr>
            <w:tcW w:w="621" w:type="pct"/>
            <w:vAlign w:val="center"/>
          </w:tcPr>
          <w:p w:rsidR="00334EF3" w:rsidRPr="00C81ACD" w:rsidRDefault="00334EF3" w:rsidP="0042474B">
            <w:pPr>
              <w:ind w:right="-1"/>
              <w:jc w:val="center"/>
              <w:rPr>
                <w:rFonts w:asciiTheme="majorHAnsi" w:hAnsiTheme="majorHAnsi" w:cs="Calibri"/>
                <w:b/>
                <w:bCs/>
                <w:sz w:val="22"/>
                <w:szCs w:val="22"/>
              </w:rPr>
            </w:pPr>
            <w:r w:rsidRPr="00C81ACD">
              <w:rPr>
                <w:rFonts w:asciiTheme="majorHAnsi" w:hAnsiTheme="majorHAnsi" w:cs="Calibri"/>
                <w:b/>
                <w:bCs/>
                <w:sz w:val="22"/>
                <w:szCs w:val="22"/>
              </w:rPr>
              <w:t>LOTTO 3</w:t>
            </w:r>
          </w:p>
        </w:tc>
        <w:tc>
          <w:tcPr>
            <w:tcW w:w="4379" w:type="pct"/>
          </w:tcPr>
          <w:p w:rsidR="00334EF3" w:rsidRPr="00C81ACD" w:rsidRDefault="00334EF3" w:rsidP="0042474B">
            <w:pPr>
              <w:pStyle w:val="Corpodeltesto3"/>
              <w:spacing w:before="120"/>
              <w:jc w:val="both"/>
              <w:rPr>
                <w:rFonts w:asciiTheme="majorHAnsi" w:hAnsiTheme="majorHAnsi" w:cs="Arial"/>
                <w:b/>
                <w:color w:val="000000"/>
                <w:sz w:val="22"/>
                <w:szCs w:val="22"/>
              </w:rPr>
            </w:pPr>
            <w:r w:rsidRPr="00C81ACD">
              <w:rPr>
                <w:rFonts w:asciiTheme="majorHAnsi" w:hAnsiTheme="majorHAnsi" w:cs="Calibri"/>
                <w:b/>
                <w:sz w:val="22"/>
                <w:szCs w:val="22"/>
              </w:rPr>
              <w:t xml:space="preserve">n. 15 ventilatori polmonari per supporto </w:t>
            </w:r>
            <w:proofErr w:type="spellStart"/>
            <w:r w:rsidRPr="00C81ACD">
              <w:rPr>
                <w:rFonts w:asciiTheme="majorHAnsi" w:hAnsiTheme="majorHAnsi" w:cs="Calibri"/>
                <w:b/>
                <w:sz w:val="22"/>
                <w:szCs w:val="22"/>
              </w:rPr>
              <w:t>ventilatorio</w:t>
            </w:r>
            <w:proofErr w:type="spellEnd"/>
            <w:r w:rsidRPr="00C81ACD">
              <w:rPr>
                <w:rFonts w:asciiTheme="majorHAnsi" w:hAnsiTheme="majorHAnsi" w:cs="Calibri"/>
                <w:b/>
                <w:sz w:val="22"/>
                <w:szCs w:val="22"/>
              </w:rPr>
              <w:t xml:space="preserve"> di base</w:t>
            </w:r>
          </w:p>
          <w:p w:rsidR="00334EF3" w:rsidRPr="00C81ACD" w:rsidRDefault="00334EF3" w:rsidP="006D4689">
            <w:pPr>
              <w:pStyle w:val="Elencoacolori-Colore11"/>
              <w:numPr>
                <w:ilvl w:val="0"/>
                <w:numId w:val="31"/>
              </w:numPr>
              <w:spacing w:line="240" w:lineRule="auto"/>
              <w:ind w:right="-1"/>
              <w:rPr>
                <w:rFonts w:asciiTheme="majorHAnsi" w:hAnsiTheme="majorHAnsi" w:cs="Tahoma"/>
                <w:color w:val="000000"/>
                <w:sz w:val="22"/>
                <w:szCs w:val="22"/>
              </w:rPr>
            </w:pPr>
            <w:r w:rsidRPr="00C81ACD">
              <w:rPr>
                <w:rFonts w:asciiTheme="majorHAnsi" w:hAnsiTheme="majorHAnsi" w:cs="Tahoma"/>
                <w:color w:val="000000"/>
                <w:sz w:val="22"/>
                <w:szCs w:val="22"/>
              </w:rPr>
              <w:t xml:space="preserve">Per ventilazione invasiva e non invasiva di base di pazienti adulti e pediatrici </w:t>
            </w:r>
          </w:p>
          <w:p w:rsidR="00334EF3" w:rsidRPr="00C81ACD" w:rsidRDefault="00334EF3" w:rsidP="0042474B">
            <w:pPr>
              <w:pStyle w:val="Elencoacolori-Colore11"/>
              <w:spacing w:line="240" w:lineRule="auto"/>
              <w:ind w:left="720" w:right="-1"/>
              <w:rPr>
                <w:rFonts w:asciiTheme="majorHAnsi" w:hAnsiTheme="majorHAnsi" w:cs="Tahoma"/>
                <w:color w:val="000000"/>
                <w:sz w:val="22"/>
                <w:szCs w:val="22"/>
              </w:rPr>
            </w:pPr>
          </w:p>
        </w:tc>
      </w:tr>
      <w:tr w:rsidR="00334EF3" w:rsidRPr="00C81ACD" w:rsidTr="00334EF3">
        <w:trPr>
          <w:trHeight w:val="654"/>
          <w:jc w:val="center"/>
        </w:trPr>
        <w:tc>
          <w:tcPr>
            <w:tcW w:w="621" w:type="pct"/>
            <w:vAlign w:val="center"/>
          </w:tcPr>
          <w:p w:rsidR="00334EF3" w:rsidRPr="00C81ACD" w:rsidRDefault="00334EF3" w:rsidP="0042474B">
            <w:pPr>
              <w:ind w:right="-1"/>
              <w:jc w:val="center"/>
              <w:rPr>
                <w:rFonts w:asciiTheme="majorHAnsi" w:hAnsiTheme="majorHAnsi" w:cs="Calibri"/>
                <w:b/>
                <w:bCs/>
                <w:sz w:val="22"/>
                <w:szCs w:val="22"/>
              </w:rPr>
            </w:pPr>
            <w:r w:rsidRPr="00C81ACD">
              <w:rPr>
                <w:rFonts w:asciiTheme="majorHAnsi" w:hAnsiTheme="majorHAnsi" w:cs="Calibri"/>
                <w:b/>
                <w:bCs/>
                <w:sz w:val="22"/>
                <w:szCs w:val="22"/>
              </w:rPr>
              <w:t>LOTTO 4</w:t>
            </w:r>
          </w:p>
        </w:tc>
        <w:tc>
          <w:tcPr>
            <w:tcW w:w="4379" w:type="pct"/>
          </w:tcPr>
          <w:p w:rsidR="00334EF3" w:rsidRPr="00C81ACD" w:rsidRDefault="00334EF3" w:rsidP="0042474B">
            <w:pPr>
              <w:pStyle w:val="Corpodeltesto3"/>
              <w:spacing w:before="120"/>
              <w:jc w:val="both"/>
              <w:rPr>
                <w:rFonts w:asciiTheme="majorHAnsi" w:hAnsiTheme="majorHAnsi" w:cs="Arial"/>
                <w:b/>
                <w:color w:val="000000"/>
                <w:sz w:val="22"/>
                <w:szCs w:val="22"/>
              </w:rPr>
            </w:pPr>
            <w:r w:rsidRPr="00C81ACD">
              <w:rPr>
                <w:rFonts w:asciiTheme="majorHAnsi" w:hAnsiTheme="majorHAnsi" w:cs="Arial"/>
                <w:b/>
                <w:color w:val="000000"/>
                <w:sz w:val="22"/>
                <w:szCs w:val="22"/>
              </w:rPr>
              <w:t xml:space="preserve">n. 20 ventilatori polmonari da trasporto </w:t>
            </w:r>
          </w:p>
          <w:p w:rsidR="00334EF3" w:rsidRPr="00C81ACD" w:rsidRDefault="00334EF3" w:rsidP="006D4689">
            <w:pPr>
              <w:pStyle w:val="Elencoacolori-Colore11"/>
              <w:numPr>
                <w:ilvl w:val="0"/>
                <w:numId w:val="31"/>
              </w:numPr>
              <w:spacing w:line="240" w:lineRule="auto"/>
              <w:ind w:right="-1"/>
              <w:rPr>
                <w:rFonts w:asciiTheme="majorHAnsi" w:hAnsiTheme="majorHAnsi" w:cs="Calibri"/>
                <w:sz w:val="22"/>
                <w:szCs w:val="22"/>
              </w:rPr>
            </w:pPr>
            <w:r w:rsidRPr="00C81ACD">
              <w:rPr>
                <w:rFonts w:asciiTheme="majorHAnsi" w:hAnsiTheme="majorHAnsi" w:cs="Tahoma"/>
                <w:color w:val="000000"/>
                <w:sz w:val="22"/>
                <w:szCs w:val="22"/>
              </w:rPr>
              <w:t>Per ventilazione durante</w:t>
            </w:r>
            <w:r w:rsidRPr="00C81ACD">
              <w:rPr>
                <w:rFonts w:asciiTheme="majorHAnsi" w:hAnsiTheme="majorHAnsi" w:cs="Calibri"/>
                <w:sz w:val="22"/>
                <w:szCs w:val="22"/>
              </w:rPr>
              <w:t xml:space="preserve"> il trasporto di pazienti critici adulti e pediatrici  in ambulanza, in elicottero e  in ambiente intraospedaliero </w:t>
            </w:r>
          </w:p>
          <w:p w:rsidR="00334EF3" w:rsidRPr="00C81ACD" w:rsidRDefault="00334EF3" w:rsidP="0042474B">
            <w:pPr>
              <w:pStyle w:val="Elencoacolori-Colore11"/>
              <w:spacing w:line="240" w:lineRule="auto"/>
              <w:ind w:left="720" w:right="-1"/>
              <w:rPr>
                <w:rFonts w:asciiTheme="majorHAnsi" w:hAnsiTheme="majorHAnsi" w:cs="Calibri"/>
                <w:sz w:val="22"/>
                <w:szCs w:val="22"/>
              </w:rPr>
            </w:pPr>
          </w:p>
        </w:tc>
      </w:tr>
      <w:tr w:rsidR="00334EF3" w:rsidRPr="00C81ACD" w:rsidTr="00334EF3">
        <w:trPr>
          <w:trHeight w:val="654"/>
          <w:jc w:val="center"/>
        </w:trPr>
        <w:tc>
          <w:tcPr>
            <w:tcW w:w="621" w:type="pct"/>
            <w:vAlign w:val="center"/>
          </w:tcPr>
          <w:p w:rsidR="00334EF3" w:rsidRPr="00C81ACD" w:rsidRDefault="00334EF3" w:rsidP="0042474B">
            <w:pPr>
              <w:ind w:right="-1"/>
              <w:jc w:val="center"/>
              <w:rPr>
                <w:rFonts w:asciiTheme="majorHAnsi" w:hAnsiTheme="majorHAnsi" w:cs="Calibri"/>
                <w:b/>
                <w:bCs/>
                <w:sz w:val="22"/>
                <w:szCs w:val="22"/>
              </w:rPr>
            </w:pPr>
            <w:r w:rsidRPr="00C81ACD">
              <w:rPr>
                <w:rFonts w:asciiTheme="majorHAnsi" w:hAnsiTheme="majorHAnsi" w:cs="Calibri"/>
                <w:b/>
                <w:bCs/>
                <w:sz w:val="22"/>
                <w:szCs w:val="22"/>
              </w:rPr>
              <w:t>LOTTO 5</w:t>
            </w:r>
          </w:p>
        </w:tc>
        <w:tc>
          <w:tcPr>
            <w:tcW w:w="4379" w:type="pct"/>
          </w:tcPr>
          <w:p w:rsidR="00334EF3" w:rsidRPr="00C81ACD" w:rsidRDefault="00334EF3" w:rsidP="0042474B">
            <w:pPr>
              <w:pStyle w:val="Corpodeltesto3"/>
              <w:spacing w:before="120"/>
              <w:jc w:val="both"/>
              <w:rPr>
                <w:rFonts w:asciiTheme="majorHAnsi" w:hAnsiTheme="majorHAnsi" w:cs="Arial"/>
                <w:b/>
                <w:color w:val="000000"/>
                <w:sz w:val="22"/>
                <w:szCs w:val="22"/>
              </w:rPr>
            </w:pPr>
            <w:r w:rsidRPr="00C81ACD">
              <w:rPr>
                <w:rFonts w:asciiTheme="majorHAnsi" w:hAnsiTheme="majorHAnsi" w:cs="Arial"/>
                <w:b/>
                <w:color w:val="000000"/>
                <w:sz w:val="22"/>
                <w:szCs w:val="22"/>
              </w:rPr>
              <w:t>n. 1 ventilatore polmonare per camera iperbarica</w:t>
            </w:r>
          </w:p>
          <w:p w:rsidR="00334EF3" w:rsidRPr="00C81ACD" w:rsidRDefault="00334EF3" w:rsidP="006D4689">
            <w:pPr>
              <w:pStyle w:val="Corpodeltesto3"/>
              <w:numPr>
                <w:ilvl w:val="0"/>
                <w:numId w:val="31"/>
              </w:numPr>
              <w:spacing w:before="120"/>
              <w:jc w:val="both"/>
              <w:rPr>
                <w:rFonts w:asciiTheme="majorHAnsi" w:hAnsiTheme="majorHAnsi" w:cs="Arial"/>
                <w:color w:val="000000"/>
                <w:sz w:val="22"/>
                <w:szCs w:val="22"/>
              </w:rPr>
            </w:pPr>
            <w:r w:rsidRPr="00C81ACD">
              <w:rPr>
                <w:rFonts w:asciiTheme="majorHAnsi" w:hAnsiTheme="majorHAnsi" w:cs="Arial"/>
                <w:color w:val="000000"/>
                <w:sz w:val="22"/>
                <w:szCs w:val="22"/>
              </w:rPr>
              <w:t xml:space="preserve">da collocare all’interno di camera iperbarica per la ventilazione di pazienti adulti e pediatrici </w:t>
            </w:r>
          </w:p>
        </w:tc>
      </w:tr>
    </w:tbl>
    <w:p w:rsidR="00334EF3" w:rsidRPr="00C81ACD" w:rsidRDefault="00334EF3" w:rsidP="00334EF3">
      <w:pPr>
        <w:spacing w:after="60"/>
        <w:jc w:val="both"/>
        <w:rPr>
          <w:rFonts w:asciiTheme="majorHAnsi" w:hAnsiTheme="majorHAnsi" w:cs="Calibri"/>
          <w:color w:val="000000"/>
          <w:sz w:val="22"/>
          <w:szCs w:val="22"/>
        </w:rPr>
      </w:pPr>
    </w:p>
    <w:p w:rsidR="00834777" w:rsidRPr="00C81ACD" w:rsidRDefault="00834777" w:rsidP="00F877F3">
      <w:pPr>
        <w:rPr>
          <w:rFonts w:asciiTheme="majorHAnsi" w:hAnsiTheme="majorHAnsi" w:cs="Tahoma"/>
          <w:sz w:val="22"/>
          <w:szCs w:val="22"/>
        </w:rPr>
      </w:pPr>
    </w:p>
    <w:p w:rsidR="00F877F3" w:rsidRPr="00C81ACD" w:rsidRDefault="00F877F3" w:rsidP="00F877F3">
      <w:pPr>
        <w:rPr>
          <w:rFonts w:asciiTheme="majorHAnsi" w:hAnsiTheme="majorHAnsi" w:cs="Tahoma"/>
          <w:b/>
          <w:i/>
          <w:color w:val="000000"/>
          <w:sz w:val="22"/>
          <w:szCs w:val="22"/>
          <w:u w:val="single"/>
        </w:rPr>
      </w:pPr>
    </w:p>
    <w:p w:rsidR="00F877F3" w:rsidRPr="00C81ACD" w:rsidRDefault="00F877F3" w:rsidP="00F877F3">
      <w:pPr>
        <w:rPr>
          <w:rFonts w:asciiTheme="majorHAnsi" w:hAnsiTheme="majorHAnsi" w:cs="Tahoma"/>
          <w:b/>
          <w:i/>
          <w:color w:val="000000"/>
          <w:sz w:val="22"/>
          <w:szCs w:val="22"/>
          <w:u w:val="single"/>
        </w:rPr>
      </w:pPr>
    </w:p>
    <w:p w:rsidR="00F877F3" w:rsidRPr="00C81ACD" w:rsidRDefault="00F877F3" w:rsidP="00334EF3">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C81ACD">
        <w:rPr>
          <w:rFonts w:asciiTheme="majorHAnsi" w:hAnsiTheme="majorHAnsi" w:cs="Tahoma"/>
          <w:b/>
          <w:bCs/>
          <w:color w:val="000000"/>
          <w:sz w:val="22"/>
          <w:szCs w:val="22"/>
        </w:rPr>
        <w:t>Configurazione e caratteristiche tecnico/funzionali delle apparecchiature o dei sistemi</w:t>
      </w:r>
    </w:p>
    <w:p w:rsidR="00F877F3" w:rsidRPr="00C81ACD" w:rsidRDefault="00F877F3" w:rsidP="00F877F3">
      <w:pPr>
        <w:ind w:right="-1"/>
        <w:rPr>
          <w:rFonts w:asciiTheme="majorHAnsi" w:hAnsiTheme="majorHAnsi" w:cs="Tahoma"/>
          <w:color w:val="000000"/>
          <w:sz w:val="22"/>
          <w:szCs w:val="22"/>
        </w:rPr>
      </w:pPr>
    </w:p>
    <w:p w:rsidR="00F877F3" w:rsidRPr="00C81ACD" w:rsidRDefault="00F877F3" w:rsidP="00F877F3">
      <w:pPr>
        <w:ind w:right="-1"/>
        <w:rPr>
          <w:rFonts w:asciiTheme="majorHAnsi" w:hAnsiTheme="majorHAnsi" w:cs="Tahoma"/>
          <w:color w:val="000000"/>
          <w:sz w:val="22"/>
          <w:szCs w:val="22"/>
        </w:rPr>
      </w:pPr>
    </w:p>
    <w:p w:rsidR="00334EF3" w:rsidRPr="00C81ACD" w:rsidRDefault="00334EF3" w:rsidP="00334EF3">
      <w:pPr>
        <w:autoSpaceDE w:val="0"/>
        <w:autoSpaceDN w:val="0"/>
        <w:adjustRightInd w:val="0"/>
        <w:spacing w:after="120"/>
        <w:jc w:val="both"/>
        <w:rPr>
          <w:rFonts w:asciiTheme="majorHAnsi" w:hAnsiTheme="majorHAnsi" w:cs="Calibri"/>
          <w:sz w:val="22"/>
          <w:szCs w:val="22"/>
        </w:rPr>
      </w:pPr>
      <w:r w:rsidRPr="00C81ACD">
        <w:rPr>
          <w:rFonts w:asciiTheme="majorHAnsi" w:hAnsiTheme="majorHAnsi" w:cs="Calibri"/>
          <w:sz w:val="22"/>
          <w:szCs w:val="22"/>
        </w:rPr>
        <w:t>Le Ditte concorrenti dovranno dimostrare che i sistemi oggetto della fornitura sono configurabili per garantire i requisiti tecnico/prestazionali di seguito elencati e dovranno offrire i sistemi completi in una configurazione che garantisca comunque le prestazioni minime riportate al punto precedente.</w:t>
      </w:r>
    </w:p>
    <w:p w:rsidR="00334EF3" w:rsidRPr="00C81ACD" w:rsidRDefault="00334EF3" w:rsidP="00334EF3">
      <w:pPr>
        <w:autoSpaceDE w:val="0"/>
        <w:autoSpaceDN w:val="0"/>
        <w:adjustRightInd w:val="0"/>
        <w:spacing w:after="240"/>
        <w:jc w:val="both"/>
        <w:rPr>
          <w:rFonts w:asciiTheme="majorHAnsi" w:hAnsiTheme="majorHAnsi" w:cs="Calibri"/>
          <w:b/>
          <w:sz w:val="22"/>
          <w:szCs w:val="22"/>
          <w:u w:val="single"/>
        </w:rPr>
      </w:pPr>
      <w:r w:rsidRPr="00C81ACD">
        <w:rPr>
          <w:rFonts w:asciiTheme="majorHAnsi" w:hAnsiTheme="majorHAnsi" w:cs="Calibri"/>
          <w:b/>
          <w:sz w:val="22"/>
          <w:szCs w:val="22"/>
          <w:u w:val="single"/>
        </w:rPr>
        <w:t>Caratteristiche e configurazione minima richiesta</w:t>
      </w:r>
      <w:r w:rsidRPr="00C81ACD">
        <w:rPr>
          <w:rFonts w:asciiTheme="majorHAnsi" w:hAnsiTheme="majorHAnsi" w:cs="Calibri"/>
          <w:b/>
          <w:sz w:val="22"/>
          <w:szCs w:val="22"/>
        </w:rPr>
        <w:t xml:space="preserve"> (Pa) </w:t>
      </w:r>
    </w:p>
    <w:p w:rsidR="00334EF3" w:rsidRPr="00C81ACD" w:rsidRDefault="00334EF3" w:rsidP="00334EF3">
      <w:pPr>
        <w:autoSpaceDE w:val="0"/>
        <w:autoSpaceDN w:val="0"/>
        <w:adjustRightInd w:val="0"/>
        <w:spacing w:after="240"/>
        <w:jc w:val="both"/>
        <w:rPr>
          <w:rFonts w:asciiTheme="majorHAnsi" w:hAnsiTheme="majorHAnsi" w:cs="Arial"/>
          <w:b/>
          <w:color w:val="000000"/>
          <w:sz w:val="22"/>
          <w:szCs w:val="22"/>
        </w:rPr>
      </w:pPr>
      <w:r w:rsidRPr="00C81ACD">
        <w:rPr>
          <w:rFonts w:asciiTheme="majorHAnsi" w:hAnsiTheme="majorHAnsi" w:cs="Calibri"/>
          <w:sz w:val="22"/>
          <w:szCs w:val="22"/>
        </w:rPr>
        <w:t>LOTTO 1:</w:t>
      </w:r>
      <w:r w:rsidRPr="00C81ACD">
        <w:rPr>
          <w:rFonts w:asciiTheme="majorHAnsi" w:hAnsiTheme="majorHAnsi" w:cs="Arial"/>
          <w:b/>
          <w:color w:val="000000"/>
          <w:sz w:val="22"/>
          <w:szCs w:val="22"/>
        </w:rPr>
        <w:t xml:space="preserve"> ventilatori polmonari di massimo livello prestazionale</w:t>
      </w:r>
    </w:p>
    <w:p w:rsidR="00334EF3" w:rsidRPr="00C81ACD" w:rsidRDefault="00334EF3" w:rsidP="00334EF3">
      <w:pPr>
        <w:spacing w:after="120"/>
        <w:jc w:val="both"/>
        <w:rPr>
          <w:rFonts w:asciiTheme="majorHAnsi" w:hAnsiTheme="majorHAnsi" w:cs="Calibri"/>
          <w:b/>
          <w:sz w:val="22"/>
          <w:szCs w:val="22"/>
        </w:rPr>
      </w:pPr>
      <w:r w:rsidRPr="00C81ACD">
        <w:rPr>
          <w:rFonts w:asciiTheme="majorHAnsi" w:hAnsiTheme="majorHAnsi" w:cs="Calibri"/>
          <w:b/>
          <w:sz w:val="22"/>
          <w:szCs w:val="22"/>
        </w:rPr>
        <w:t xml:space="preserve">Le apparecchiature offerte in questo lotto dovranno garantire il massimo delle prestazioni per la ventilazione polmonare in terapia intensiva. </w:t>
      </w:r>
    </w:p>
    <w:tbl>
      <w:tblPr>
        <w:tblW w:w="9229" w:type="dxa"/>
        <w:tblInd w:w="55" w:type="dxa"/>
        <w:tblCellMar>
          <w:left w:w="70" w:type="dxa"/>
          <w:right w:w="70" w:type="dxa"/>
        </w:tblCellMar>
        <w:tblLook w:val="00A0" w:firstRow="1" w:lastRow="0" w:firstColumn="1" w:lastColumn="0" w:noHBand="0" w:noVBand="0"/>
      </w:tblPr>
      <w:tblGrid>
        <w:gridCol w:w="9229"/>
      </w:tblGrid>
      <w:tr w:rsidR="00334EF3" w:rsidRPr="00C81ACD" w:rsidTr="0042474B">
        <w:trPr>
          <w:trHeight w:val="405"/>
        </w:trPr>
        <w:tc>
          <w:tcPr>
            <w:tcW w:w="9229" w:type="dxa"/>
            <w:tcBorders>
              <w:top w:val="nil"/>
              <w:left w:val="nil"/>
              <w:bottom w:val="nil"/>
              <w:right w:val="nil"/>
            </w:tcBorders>
            <w:shd w:val="clear" w:color="000000" w:fill="FFFFFF"/>
            <w:vAlign w:val="bottom"/>
          </w:tcPr>
          <w:p w:rsidR="00334EF3" w:rsidRPr="00C81ACD" w:rsidRDefault="00334EF3" w:rsidP="0042474B">
            <w:pPr>
              <w:rPr>
                <w:rFonts w:asciiTheme="majorHAnsi" w:hAnsiTheme="majorHAnsi" w:cs="Arial"/>
                <w:b/>
                <w:bCs/>
                <w:sz w:val="22"/>
                <w:szCs w:val="22"/>
              </w:rPr>
            </w:pPr>
          </w:p>
        </w:tc>
      </w:tr>
      <w:tr w:rsidR="00334EF3" w:rsidRPr="00C81ACD" w:rsidTr="0042474B">
        <w:trPr>
          <w:trHeight w:val="315"/>
        </w:trPr>
        <w:tc>
          <w:tcPr>
            <w:tcW w:w="9229" w:type="dxa"/>
            <w:tcBorders>
              <w:top w:val="single" w:sz="8" w:space="0" w:color="auto"/>
              <w:left w:val="single" w:sz="8" w:space="0" w:color="auto"/>
              <w:bottom w:val="single" w:sz="4" w:space="0" w:color="auto"/>
              <w:right w:val="nil"/>
            </w:tcBorders>
            <w:shd w:val="clear" w:color="000000" w:fill="CCFFFF"/>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Tipo e tecniche di ventilazione:</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color w:val="FF0000"/>
                <w:sz w:val="22"/>
                <w:szCs w:val="22"/>
              </w:rPr>
            </w:pPr>
            <w:r w:rsidRPr="00C81ACD">
              <w:rPr>
                <w:rFonts w:asciiTheme="majorHAnsi" w:hAnsiTheme="majorHAnsi" w:cs="Calibri"/>
                <w:sz w:val="22"/>
                <w:szCs w:val="22"/>
              </w:rPr>
              <w:t xml:space="preserve">Tipologia di paziente adulto, pediatrico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Ventilazione controllata a volume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controllata a pressione</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assistita (AMV o acronimi equivalenti) a volume di supporto</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lastRenderedPageBreak/>
              <w:t>Ventilazione assistita (AMV o acronimi equivalenti) a pressione di supporto</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SIMV volumetrica e </w:t>
            </w:r>
            <w:proofErr w:type="spellStart"/>
            <w:r w:rsidRPr="00C81ACD">
              <w:rPr>
                <w:rFonts w:asciiTheme="majorHAnsi" w:hAnsiTheme="majorHAnsi" w:cs="Calibri"/>
                <w:sz w:val="22"/>
                <w:szCs w:val="22"/>
              </w:rPr>
              <w:t>pressometrica</w:t>
            </w:r>
            <w:proofErr w:type="spellEnd"/>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Volume garantito a controllo di pressione</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a due livelli di pressione (</w:t>
            </w:r>
            <w:proofErr w:type="spellStart"/>
            <w:r w:rsidRPr="00C81ACD">
              <w:rPr>
                <w:rFonts w:asciiTheme="majorHAnsi" w:hAnsiTheme="majorHAnsi" w:cs="Calibri"/>
                <w:sz w:val="22"/>
                <w:szCs w:val="22"/>
              </w:rPr>
              <w:t>BiPAP</w:t>
            </w:r>
            <w:proofErr w:type="spellEnd"/>
            <w:r w:rsidRPr="00C81ACD">
              <w:rPr>
                <w:rFonts w:asciiTheme="majorHAnsi" w:hAnsiTheme="majorHAnsi" w:cs="Calibri"/>
                <w:sz w:val="22"/>
                <w:szCs w:val="22"/>
              </w:rPr>
              <w:t xml:space="preserve"> o acronimi)</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di back-up</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non invasiva (NIV o acronimi equivalenti)</w:t>
            </w:r>
          </w:p>
        </w:tc>
      </w:tr>
      <w:tr w:rsidR="00334EF3" w:rsidRPr="00C81ACD" w:rsidTr="0042474B">
        <w:trPr>
          <w:trHeight w:val="630"/>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Tecnica di ventilazione che, nel corso di funzionamento, consentano il passaggio automatico dalle modalità di ventilazione controllata ad assistita/spontanea e viceversa</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Pressione Positiva Continua nelle vie aeree (CPAP) </w:t>
            </w:r>
          </w:p>
        </w:tc>
      </w:tr>
      <w:tr w:rsidR="00334EF3" w:rsidRPr="00C81ACD" w:rsidTr="0042474B">
        <w:trPr>
          <w:trHeight w:val="37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Compensazione delle perdite</w:t>
            </w:r>
          </w:p>
        </w:tc>
      </w:tr>
      <w:tr w:rsidR="00334EF3" w:rsidRPr="00C81ACD" w:rsidTr="0042474B">
        <w:trPr>
          <w:trHeight w:val="37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Software avanzato per sistemi di svezzamento automatico.</w:t>
            </w:r>
          </w:p>
        </w:tc>
      </w:tr>
      <w:tr w:rsidR="00334EF3" w:rsidRPr="00C81ACD" w:rsidTr="0042474B">
        <w:trPr>
          <w:trHeight w:val="37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Monitoraggio della CO</w:t>
            </w:r>
            <w:r w:rsidRPr="00C81ACD">
              <w:rPr>
                <w:rFonts w:asciiTheme="majorHAnsi" w:hAnsiTheme="majorHAnsi" w:cs="Calibri"/>
                <w:sz w:val="22"/>
                <w:szCs w:val="22"/>
                <w:vertAlign w:val="subscript"/>
              </w:rPr>
              <w:t xml:space="preserve">2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Trigger controllato almeno a flusso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color w:val="FF0000"/>
                <w:sz w:val="22"/>
                <w:szCs w:val="22"/>
              </w:rPr>
            </w:pPr>
            <w:r w:rsidRPr="00C81ACD">
              <w:rPr>
                <w:rFonts w:asciiTheme="majorHAnsi" w:hAnsiTheme="majorHAnsi" w:cs="Calibri"/>
                <w:sz w:val="22"/>
                <w:szCs w:val="22"/>
              </w:rPr>
              <w:t xml:space="preserve">Nebulizzatore </w:t>
            </w:r>
          </w:p>
        </w:tc>
      </w:tr>
      <w:tr w:rsidR="00334EF3" w:rsidRPr="00C81ACD" w:rsidTr="0042474B">
        <w:trPr>
          <w:trHeight w:val="330"/>
        </w:trPr>
        <w:tc>
          <w:tcPr>
            <w:tcW w:w="9229" w:type="dxa"/>
            <w:tcBorders>
              <w:top w:val="nil"/>
              <w:left w:val="single" w:sz="8" w:space="0" w:color="auto"/>
              <w:bottom w:val="single" w:sz="8"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Manovra per la </w:t>
            </w:r>
            <w:proofErr w:type="spellStart"/>
            <w:r w:rsidRPr="00C81ACD">
              <w:rPr>
                <w:rFonts w:asciiTheme="majorHAnsi" w:hAnsiTheme="majorHAnsi" w:cs="Calibri"/>
                <w:sz w:val="22"/>
                <w:szCs w:val="22"/>
              </w:rPr>
              <w:t>broncospirazione</w:t>
            </w:r>
            <w:proofErr w:type="spellEnd"/>
          </w:p>
        </w:tc>
      </w:tr>
      <w:tr w:rsidR="00334EF3" w:rsidRPr="00C81ACD" w:rsidTr="0042474B">
        <w:trPr>
          <w:trHeight w:val="330"/>
        </w:trPr>
        <w:tc>
          <w:tcPr>
            <w:tcW w:w="9229" w:type="dxa"/>
            <w:tcBorders>
              <w:top w:val="nil"/>
              <w:left w:val="single" w:sz="8" w:space="0" w:color="auto"/>
              <w:bottom w:val="single" w:sz="8"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Trend di almeno 72 ore con presenza di cursore per evidenziare il dato d'interesse</w:t>
            </w:r>
          </w:p>
        </w:tc>
      </w:tr>
      <w:tr w:rsidR="00334EF3" w:rsidRPr="00C81ACD" w:rsidTr="0042474B">
        <w:trPr>
          <w:trHeight w:val="330"/>
        </w:trPr>
        <w:tc>
          <w:tcPr>
            <w:tcW w:w="9229" w:type="dxa"/>
            <w:tcBorders>
              <w:top w:val="nil"/>
              <w:left w:val="nil"/>
              <w:bottom w:val="single" w:sz="4" w:space="0" w:color="auto"/>
              <w:right w:val="nil"/>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w:t>
            </w:r>
          </w:p>
        </w:tc>
      </w:tr>
      <w:tr w:rsidR="00334EF3" w:rsidRPr="00C81ACD" w:rsidTr="0042474B">
        <w:trPr>
          <w:trHeight w:val="579"/>
        </w:trPr>
        <w:tc>
          <w:tcPr>
            <w:tcW w:w="9229" w:type="dxa"/>
            <w:tcBorders>
              <w:top w:val="single" w:sz="4" w:space="0" w:color="auto"/>
              <w:left w:val="single" w:sz="4" w:space="0" w:color="auto"/>
              <w:bottom w:val="single" w:sz="4" w:space="0" w:color="auto"/>
              <w:right w:val="single" w:sz="4" w:space="0" w:color="auto"/>
            </w:tcBorders>
            <w:shd w:val="clear" w:color="000000" w:fill="CCFFFF"/>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Regolazione almeno dei seguenti parametri operativi</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Volume corrente minimo in modalità volumetrica di 25 ml</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frequenza respiratoria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flusso inspiratorio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Rapporto I/E regolabile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Pausa inspiratoria</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Pressione PEEP/CPAP</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proofErr w:type="spellStart"/>
            <w:r w:rsidRPr="00C81ACD">
              <w:rPr>
                <w:rFonts w:asciiTheme="majorHAnsi" w:hAnsiTheme="majorHAnsi" w:cs="Calibri"/>
                <w:sz w:val="22"/>
                <w:szCs w:val="22"/>
              </w:rPr>
              <w:t>Ciclaggio</w:t>
            </w:r>
            <w:proofErr w:type="spellEnd"/>
            <w:r w:rsidRPr="00C81ACD">
              <w:rPr>
                <w:rFonts w:asciiTheme="majorHAnsi" w:hAnsiTheme="majorHAnsi" w:cs="Calibri"/>
                <w:sz w:val="22"/>
                <w:szCs w:val="22"/>
              </w:rPr>
              <w:t xml:space="preserve"> espiratorio</w:t>
            </w:r>
          </w:p>
        </w:tc>
      </w:tr>
      <w:tr w:rsidR="00334EF3" w:rsidRPr="00C81ACD" w:rsidTr="0042474B">
        <w:trPr>
          <w:trHeight w:val="37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(FiO</w:t>
            </w:r>
            <w:r w:rsidRPr="00C81ACD">
              <w:rPr>
                <w:rFonts w:asciiTheme="majorHAnsi" w:hAnsiTheme="majorHAnsi" w:cs="Calibri"/>
                <w:sz w:val="22"/>
                <w:szCs w:val="22"/>
                <w:vertAlign w:val="subscript"/>
              </w:rPr>
              <w:t>2</w:t>
            </w:r>
            <w:r w:rsidRPr="00C81ACD">
              <w:rPr>
                <w:rFonts w:asciiTheme="majorHAnsi" w:hAnsiTheme="majorHAnsi" w:cs="Calibri"/>
                <w:sz w:val="22"/>
                <w:szCs w:val="22"/>
              </w:rPr>
              <w:t>%) Campo percentuale di O</w:t>
            </w:r>
            <w:r w:rsidRPr="00C81ACD">
              <w:rPr>
                <w:rFonts w:asciiTheme="majorHAnsi" w:hAnsiTheme="majorHAnsi" w:cs="Calibri"/>
                <w:sz w:val="22"/>
                <w:szCs w:val="22"/>
                <w:vertAlign w:val="subscript"/>
              </w:rPr>
              <w:t>2</w:t>
            </w:r>
            <w:r w:rsidRPr="00C81ACD">
              <w:rPr>
                <w:rFonts w:asciiTheme="majorHAnsi" w:hAnsiTheme="majorHAnsi" w:cs="Calibri"/>
                <w:sz w:val="22"/>
                <w:szCs w:val="22"/>
              </w:rPr>
              <w:t xml:space="preserve"> regolabile con mixer elettronico</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Sistema di autodiagnosi dello stato funzionale con presenza di allarmi ottico – acustici.</w:t>
            </w:r>
          </w:p>
        </w:tc>
      </w:tr>
      <w:tr w:rsidR="00334EF3" w:rsidRPr="00C81ACD" w:rsidTr="0042474B">
        <w:trPr>
          <w:trHeight w:val="52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Completo di display </w:t>
            </w:r>
            <w:proofErr w:type="spellStart"/>
            <w:r w:rsidRPr="00C81ACD">
              <w:rPr>
                <w:rFonts w:asciiTheme="majorHAnsi" w:hAnsiTheme="majorHAnsi" w:cs="Calibri"/>
                <w:sz w:val="22"/>
                <w:szCs w:val="22"/>
              </w:rPr>
              <w:t>touch</w:t>
            </w:r>
            <w:proofErr w:type="spellEnd"/>
            <w:r w:rsidRPr="00C81ACD">
              <w:rPr>
                <w:rFonts w:asciiTheme="majorHAnsi" w:hAnsiTheme="majorHAnsi" w:cs="Calibri"/>
                <w:sz w:val="22"/>
                <w:szCs w:val="22"/>
              </w:rPr>
              <w:t xml:space="preserve"> screen a colori, separabile e orientabile, di dimensioni &gt;= a  15" </w:t>
            </w:r>
          </w:p>
        </w:tc>
      </w:tr>
      <w:tr w:rsidR="00334EF3" w:rsidRPr="00C81ACD" w:rsidTr="0042474B">
        <w:trPr>
          <w:trHeight w:val="330"/>
        </w:trPr>
        <w:tc>
          <w:tcPr>
            <w:tcW w:w="9229" w:type="dxa"/>
            <w:tcBorders>
              <w:top w:val="nil"/>
              <w:left w:val="single" w:sz="8" w:space="0" w:color="auto"/>
              <w:bottom w:val="single" w:sz="8"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color w:val="FF0000"/>
                <w:sz w:val="22"/>
                <w:szCs w:val="22"/>
              </w:rPr>
            </w:pPr>
            <w:r w:rsidRPr="00C81ACD">
              <w:rPr>
                <w:rFonts w:asciiTheme="majorHAnsi" w:hAnsiTheme="majorHAnsi" w:cs="Calibri"/>
                <w:color w:val="000000"/>
                <w:sz w:val="22"/>
                <w:szCs w:val="22"/>
              </w:rPr>
              <w:t>Visualizzazione contemporanea di almeno 3 tracce e di almeno 4 tracce se monitorata contemporaneamente anche EtCO2.</w:t>
            </w:r>
          </w:p>
        </w:tc>
      </w:tr>
      <w:tr w:rsidR="00334EF3" w:rsidRPr="00C81ACD" w:rsidTr="0042474B">
        <w:trPr>
          <w:trHeight w:val="330"/>
        </w:trPr>
        <w:tc>
          <w:tcPr>
            <w:tcW w:w="9229" w:type="dxa"/>
            <w:tcBorders>
              <w:top w:val="nil"/>
              <w:left w:val="single" w:sz="8" w:space="0" w:color="auto"/>
              <w:bottom w:val="single" w:sz="8"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Personalizzazione del </w:t>
            </w:r>
            <w:proofErr w:type="spellStart"/>
            <w:r w:rsidRPr="00C81ACD">
              <w:rPr>
                <w:rFonts w:asciiTheme="majorHAnsi" w:hAnsiTheme="majorHAnsi" w:cs="Calibri"/>
                <w:sz w:val="22"/>
                <w:szCs w:val="22"/>
              </w:rPr>
              <w:t>lay</w:t>
            </w:r>
            <w:proofErr w:type="spellEnd"/>
            <w:r w:rsidRPr="00C81ACD">
              <w:rPr>
                <w:rFonts w:asciiTheme="majorHAnsi" w:hAnsiTheme="majorHAnsi" w:cs="Calibri"/>
                <w:sz w:val="22"/>
                <w:szCs w:val="22"/>
              </w:rPr>
              <w:t xml:space="preserve"> out dello schermo</w:t>
            </w:r>
          </w:p>
        </w:tc>
      </w:tr>
      <w:tr w:rsidR="00334EF3" w:rsidRPr="00C81ACD" w:rsidTr="0042474B">
        <w:trPr>
          <w:trHeight w:val="330"/>
        </w:trPr>
        <w:tc>
          <w:tcPr>
            <w:tcW w:w="9229" w:type="dxa"/>
            <w:tcBorders>
              <w:top w:val="nil"/>
              <w:left w:val="single" w:sz="8" w:space="0" w:color="auto"/>
              <w:bottom w:val="single" w:sz="8"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Funzioni per il calcolo della </w:t>
            </w:r>
            <w:proofErr w:type="spellStart"/>
            <w:r w:rsidRPr="00C81ACD">
              <w:rPr>
                <w:rFonts w:asciiTheme="majorHAnsi" w:hAnsiTheme="majorHAnsi" w:cs="Calibri"/>
                <w:sz w:val="22"/>
                <w:szCs w:val="22"/>
              </w:rPr>
              <w:t>compliance</w:t>
            </w:r>
            <w:proofErr w:type="spellEnd"/>
            <w:r w:rsidRPr="00C81ACD">
              <w:rPr>
                <w:rFonts w:asciiTheme="majorHAnsi" w:hAnsiTheme="majorHAnsi" w:cs="Calibri"/>
                <w:sz w:val="22"/>
                <w:szCs w:val="22"/>
              </w:rPr>
              <w:t xml:space="preserve"> polmonare e della PEEP intrinseca, e di almeno ulteriori </w:t>
            </w:r>
            <w:r w:rsidRPr="00C81ACD">
              <w:rPr>
                <w:rFonts w:asciiTheme="majorHAnsi" w:hAnsiTheme="majorHAnsi" w:cs="Calibri"/>
                <w:b/>
                <w:sz w:val="22"/>
                <w:szCs w:val="22"/>
                <w:u w:val="single"/>
              </w:rPr>
              <w:t>due</w:t>
            </w:r>
            <w:r w:rsidRPr="00C81ACD">
              <w:rPr>
                <w:rFonts w:asciiTheme="majorHAnsi" w:hAnsiTheme="majorHAnsi" w:cs="Calibri"/>
                <w:sz w:val="22"/>
                <w:szCs w:val="22"/>
              </w:rPr>
              <w:t xml:space="preserve"> parametri di funzione della meccanica respiratoria</w:t>
            </w:r>
          </w:p>
        </w:tc>
      </w:tr>
      <w:tr w:rsidR="00334EF3" w:rsidRPr="00C81ACD" w:rsidTr="0042474B">
        <w:trPr>
          <w:trHeight w:val="330"/>
        </w:trPr>
        <w:tc>
          <w:tcPr>
            <w:tcW w:w="9229" w:type="dxa"/>
            <w:tcBorders>
              <w:top w:val="nil"/>
              <w:left w:val="nil"/>
              <w:bottom w:val="nil"/>
              <w:right w:val="nil"/>
            </w:tcBorders>
            <w:vAlign w:val="center"/>
          </w:tcPr>
          <w:p w:rsidR="00334EF3" w:rsidRPr="00C81ACD" w:rsidRDefault="00334EF3" w:rsidP="0042474B">
            <w:pPr>
              <w:rPr>
                <w:rFonts w:asciiTheme="majorHAnsi" w:hAnsiTheme="majorHAnsi" w:cs="Calibri"/>
                <w:sz w:val="22"/>
                <w:szCs w:val="22"/>
              </w:rPr>
            </w:pPr>
          </w:p>
        </w:tc>
      </w:tr>
      <w:tr w:rsidR="00334EF3" w:rsidRPr="00C81ACD" w:rsidTr="0042474B">
        <w:trPr>
          <w:trHeight w:val="315"/>
        </w:trPr>
        <w:tc>
          <w:tcPr>
            <w:tcW w:w="9229" w:type="dxa"/>
            <w:tcBorders>
              <w:top w:val="single" w:sz="8" w:space="0" w:color="auto"/>
              <w:left w:val="single" w:sz="8" w:space="0" w:color="auto"/>
              <w:bottom w:val="single" w:sz="4" w:space="0" w:color="auto"/>
              <w:right w:val="nil"/>
            </w:tcBorders>
            <w:shd w:val="clear" w:color="000000" w:fill="CCFFFF"/>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L'apparecchiatura dovrà essere dotata almeno dei seguenti allarmi acustici e visivi:</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Frequenza Respiratoria</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Pressione vie aeree (limite </w:t>
            </w:r>
            <w:proofErr w:type="spellStart"/>
            <w:r w:rsidRPr="00C81ACD">
              <w:rPr>
                <w:rFonts w:asciiTheme="majorHAnsi" w:hAnsiTheme="majorHAnsi" w:cs="Calibri"/>
                <w:sz w:val="22"/>
                <w:szCs w:val="22"/>
              </w:rPr>
              <w:t>max</w:t>
            </w:r>
            <w:proofErr w:type="spellEnd"/>
            <w:r w:rsidRPr="00C81ACD">
              <w:rPr>
                <w:rFonts w:asciiTheme="majorHAnsi" w:hAnsiTheme="majorHAnsi" w:cs="Calibri"/>
                <w:sz w:val="22"/>
                <w:szCs w:val="22"/>
              </w:rPr>
              <w:t>)</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Volume corrente espirato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Volume/minuto espirato</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Apnea</w:t>
            </w:r>
          </w:p>
        </w:tc>
      </w:tr>
      <w:tr w:rsidR="00334EF3" w:rsidRPr="00C81ACD" w:rsidTr="0042474B">
        <w:trPr>
          <w:trHeight w:val="37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Fi O</w:t>
            </w:r>
            <w:r w:rsidRPr="00C81ACD">
              <w:rPr>
                <w:rFonts w:asciiTheme="majorHAnsi" w:hAnsiTheme="majorHAnsi" w:cs="Calibri"/>
                <w:sz w:val="22"/>
                <w:szCs w:val="22"/>
                <w:vertAlign w:val="subscript"/>
              </w:rPr>
              <w:t>2</w:t>
            </w:r>
            <w:r w:rsidRPr="00C81ACD">
              <w:rPr>
                <w:rFonts w:asciiTheme="majorHAnsi" w:hAnsiTheme="majorHAnsi" w:cs="Calibri"/>
                <w:sz w:val="22"/>
                <w:szCs w:val="22"/>
              </w:rPr>
              <w:t xml:space="preserve">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lastRenderedPageBreak/>
              <w:t xml:space="preserve">EtCO2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Interruzione/apertura sul circuito</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Interruzione alimentazione elettrica</w:t>
            </w:r>
          </w:p>
        </w:tc>
      </w:tr>
      <w:tr w:rsidR="00334EF3" w:rsidRPr="00C81ACD" w:rsidTr="0042474B">
        <w:trPr>
          <w:trHeight w:val="390"/>
        </w:trPr>
        <w:tc>
          <w:tcPr>
            <w:tcW w:w="9229" w:type="dxa"/>
            <w:tcBorders>
              <w:top w:val="nil"/>
              <w:left w:val="single" w:sz="8" w:space="0" w:color="auto"/>
              <w:bottom w:val="single" w:sz="8"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Bassa pressione gas medicali (Aria, O</w:t>
            </w:r>
            <w:r w:rsidRPr="00C81ACD">
              <w:rPr>
                <w:rFonts w:asciiTheme="majorHAnsi" w:hAnsiTheme="majorHAnsi" w:cs="Calibri"/>
                <w:sz w:val="22"/>
                <w:szCs w:val="22"/>
                <w:vertAlign w:val="subscript"/>
              </w:rPr>
              <w:t>2</w:t>
            </w:r>
            <w:r w:rsidRPr="00C81ACD">
              <w:rPr>
                <w:rFonts w:asciiTheme="majorHAnsi" w:hAnsiTheme="majorHAnsi" w:cs="Calibri"/>
                <w:sz w:val="22"/>
                <w:szCs w:val="22"/>
              </w:rPr>
              <w:t>)</w:t>
            </w:r>
          </w:p>
        </w:tc>
      </w:tr>
      <w:tr w:rsidR="00334EF3" w:rsidRPr="00C81ACD" w:rsidTr="0042474B">
        <w:trPr>
          <w:trHeight w:val="330"/>
        </w:trPr>
        <w:tc>
          <w:tcPr>
            <w:tcW w:w="9229" w:type="dxa"/>
            <w:tcBorders>
              <w:top w:val="nil"/>
              <w:left w:val="nil"/>
              <w:bottom w:val="nil"/>
              <w:right w:val="nil"/>
            </w:tcBorders>
            <w:shd w:val="clear" w:color="000000" w:fill="FFFFFF"/>
            <w:noWrap/>
            <w:vAlign w:val="center"/>
          </w:tcPr>
          <w:p w:rsidR="00334EF3" w:rsidRPr="00C81ACD" w:rsidRDefault="00334EF3" w:rsidP="0042474B">
            <w:pPr>
              <w:jc w:val="center"/>
              <w:rPr>
                <w:rFonts w:asciiTheme="majorHAnsi" w:hAnsiTheme="majorHAnsi" w:cs="Calibri"/>
                <w:sz w:val="22"/>
                <w:szCs w:val="22"/>
              </w:rPr>
            </w:pPr>
            <w:r w:rsidRPr="00C81ACD">
              <w:rPr>
                <w:rFonts w:asciiTheme="majorHAnsi" w:hAnsiTheme="majorHAnsi" w:cs="Calibri"/>
                <w:sz w:val="22"/>
                <w:szCs w:val="22"/>
              </w:rPr>
              <w:t> </w:t>
            </w:r>
          </w:p>
        </w:tc>
      </w:tr>
      <w:tr w:rsidR="00334EF3" w:rsidRPr="00C81ACD" w:rsidTr="0042474B">
        <w:trPr>
          <w:trHeight w:val="315"/>
        </w:trPr>
        <w:tc>
          <w:tcPr>
            <w:tcW w:w="9229" w:type="dxa"/>
            <w:tcBorders>
              <w:top w:val="single" w:sz="8" w:space="0" w:color="auto"/>
              <w:left w:val="single" w:sz="8" w:space="0" w:color="auto"/>
              <w:bottom w:val="single" w:sz="4" w:space="0" w:color="auto"/>
              <w:right w:val="nil"/>
            </w:tcBorders>
            <w:shd w:val="clear" w:color="000000" w:fill="CCFFFF"/>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 xml:space="preserve">Altre caratteristiche: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Utilizzabile con circuiteria ventilatore/paziente reperibile sul libero mercato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Compatibilità con i principali sistemi di umidificazione presenti in commercio.</w:t>
            </w:r>
          </w:p>
        </w:tc>
      </w:tr>
      <w:tr w:rsidR="00334EF3" w:rsidRPr="00C81ACD" w:rsidTr="0042474B">
        <w:trPr>
          <w:trHeight w:val="630"/>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Sistema di alimentazione d’emergenza provvisto di accumulatori ricaricabili  con  autonomia di almeno 30 minuti)</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highlight w:val="green"/>
              </w:rPr>
            </w:pPr>
            <w:r w:rsidRPr="00C81ACD">
              <w:rPr>
                <w:rFonts w:asciiTheme="majorHAnsi" w:hAnsiTheme="majorHAnsi" w:cs="Calibri"/>
                <w:sz w:val="22"/>
                <w:szCs w:val="22"/>
              </w:rPr>
              <w:t xml:space="preserve">Possibilità di scaricare i dati  </w:t>
            </w:r>
          </w:p>
        </w:tc>
      </w:tr>
      <w:tr w:rsidR="00334EF3" w:rsidRPr="00C81ACD" w:rsidTr="0042474B">
        <w:trPr>
          <w:trHeight w:val="330"/>
        </w:trPr>
        <w:tc>
          <w:tcPr>
            <w:tcW w:w="9229" w:type="dxa"/>
            <w:tcBorders>
              <w:top w:val="nil"/>
              <w:left w:val="nil"/>
              <w:bottom w:val="nil"/>
              <w:right w:val="nil"/>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w:t>
            </w:r>
          </w:p>
        </w:tc>
      </w:tr>
    </w:tbl>
    <w:p w:rsidR="00334EF3" w:rsidRPr="00C81ACD" w:rsidRDefault="00334EF3" w:rsidP="00334EF3">
      <w:pPr>
        <w:autoSpaceDE w:val="0"/>
        <w:autoSpaceDN w:val="0"/>
        <w:adjustRightInd w:val="0"/>
        <w:jc w:val="both"/>
        <w:rPr>
          <w:rFonts w:asciiTheme="majorHAnsi" w:hAnsiTheme="majorHAnsi" w:cs="Calibri"/>
          <w:b/>
          <w:sz w:val="22"/>
          <w:szCs w:val="22"/>
          <w:u w:val="single"/>
        </w:rPr>
      </w:pPr>
      <w:r w:rsidRPr="00C81ACD">
        <w:rPr>
          <w:rFonts w:asciiTheme="majorHAnsi" w:hAnsiTheme="majorHAnsi" w:cs="Calibri"/>
          <w:b/>
          <w:sz w:val="22"/>
          <w:szCs w:val="22"/>
          <w:u w:val="single"/>
        </w:rPr>
        <w:t>Accessori opzionali richiesti (non inclusi in configurazione ma la cui disponibilità deve</w:t>
      </w:r>
    </w:p>
    <w:p w:rsidR="00334EF3" w:rsidRPr="00C81ACD" w:rsidRDefault="00334EF3" w:rsidP="00334EF3">
      <w:pPr>
        <w:autoSpaceDE w:val="0"/>
        <w:autoSpaceDN w:val="0"/>
        <w:adjustRightInd w:val="0"/>
        <w:jc w:val="both"/>
        <w:rPr>
          <w:rFonts w:asciiTheme="majorHAnsi" w:hAnsiTheme="majorHAnsi" w:cs="Calibri"/>
          <w:b/>
          <w:sz w:val="22"/>
          <w:szCs w:val="22"/>
          <w:u w:val="single"/>
        </w:rPr>
      </w:pPr>
      <w:r w:rsidRPr="00C81ACD">
        <w:rPr>
          <w:rFonts w:asciiTheme="majorHAnsi" w:hAnsiTheme="majorHAnsi" w:cs="Calibri"/>
          <w:b/>
          <w:sz w:val="22"/>
          <w:szCs w:val="22"/>
          <w:u w:val="single"/>
        </w:rPr>
        <w:t>essere obbligatoriamente garantita pena l’esclusione) (Po):</w:t>
      </w:r>
    </w:p>
    <w:p w:rsidR="00334EF3" w:rsidRPr="00C81ACD" w:rsidRDefault="00334EF3" w:rsidP="00334EF3">
      <w:pPr>
        <w:autoSpaceDE w:val="0"/>
        <w:autoSpaceDN w:val="0"/>
        <w:adjustRightInd w:val="0"/>
        <w:jc w:val="both"/>
        <w:rPr>
          <w:rFonts w:asciiTheme="majorHAnsi" w:hAnsiTheme="majorHAnsi" w:cs="Calibri"/>
          <w:b/>
          <w:sz w:val="22"/>
          <w:szCs w:val="22"/>
        </w:rPr>
      </w:pP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Carrello semplice</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Supporto per attacchi a pensile</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Morsetto per barra universale</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Set di batterie di riserva</w:t>
      </w:r>
    </w:p>
    <w:p w:rsidR="00334EF3" w:rsidRPr="00C81ACD" w:rsidRDefault="00334EF3" w:rsidP="00334EF3">
      <w:pPr>
        <w:spacing w:after="120"/>
        <w:rPr>
          <w:rFonts w:asciiTheme="majorHAnsi" w:hAnsiTheme="majorHAnsi" w:cs="Calibri"/>
          <w:b/>
          <w:sz w:val="22"/>
          <w:szCs w:val="22"/>
        </w:rPr>
      </w:pPr>
    </w:p>
    <w:p w:rsidR="00334EF3" w:rsidRPr="00C81ACD" w:rsidRDefault="00334EF3" w:rsidP="00334EF3">
      <w:pPr>
        <w:autoSpaceDE w:val="0"/>
        <w:autoSpaceDN w:val="0"/>
        <w:adjustRightInd w:val="0"/>
        <w:spacing w:after="240"/>
        <w:jc w:val="both"/>
        <w:rPr>
          <w:rFonts w:asciiTheme="majorHAnsi" w:hAnsiTheme="majorHAnsi" w:cs="Calibri"/>
          <w:b/>
          <w:sz w:val="22"/>
          <w:szCs w:val="22"/>
        </w:rPr>
      </w:pPr>
      <w:r w:rsidRPr="00C81ACD">
        <w:rPr>
          <w:rFonts w:asciiTheme="majorHAnsi" w:hAnsiTheme="majorHAnsi" w:cs="Calibri"/>
          <w:b/>
          <w:sz w:val="22"/>
          <w:szCs w:val="22"/>
        </w:rPr>
        <w:t>LOTTO 2:</w:t>
      </w:r>
      <w:r w:rsidRPr="00C81ACD">
        <w:rPr>
          <w:rFonts w:asciiTheme="majorHAnsi" w:hAnsiTheme="majorHAnsi" w:cs="Calibri"/>
          <w:sz w:val="22"/>
          <w:szCs w:val="22"/>
        </w:rPr>
        <w:t xml:space="preserve"> </w:t>
      </w:r>
      <w:r w:rsidRPr="00C81ACD">
        <w:rPr>
          <w:rFonts w:asciiTheme="majorHAnsi" w:hAnsiTheme="majorHAnsi" w:cs="Calibri"/>
          <w:b/>
          <w:sz w:val="22"/>
          <w:szCs w:val="22"/>
        </w:rPr>
        <w:t>ventilatori polmonari per intensità di cura intermedia</w:t>
      </w:r>
    </w:p>
    <w:tbl>
      <w:tblPr>
        <w:tblW w:w="9229" w:type="dxa"/>
        <w:tblInd w:w="55" w:type="dxa"/>
        <w:tblCellMar>
          <w:left w:w="70" w:type="dxa"/>
          <w:right w:w="70" w:type="dxa"/>
        </w:tblCellMar>
        <w:tblLook w:val="00A0" w:firstRow="1" w:lastRow="0" w:firstColumn="1" w:lastColumn="0" w:noHBand="0" w:noVBand="0"/>
      </w:tblPr>
      <w:tblGrid>
        <w:gridCol w:w="9229"/>
      </w:tblGrid>
      <w:tr w:rsidR="00334EF3" w:rsidRPr="00C81ACD" w:rsidTr="0042474B">
        <w:trPr>
          <w:trHeight w:val="315"/>
        </w:trPr>
        <w:tc>
          <w:tcPr>
            <w:tcW w:w="9229" w:type="dxa"/>
            <w:tcBorders>
              <w:top w:val="single" w:sz="8" w:space="0" w:color="auto"/>
              <w:left w:val="single" w:sz="8" w:space="0" w:color="auto"/>
              <w:bottom w:val="single" w:sz="4" w:space="0" w:color="auto"/>
              <w:right w:val="nil"/>
            </w:tcBorders>
            <w:shd w:val="clear" w:color="auto" w:fill="BCEEE4"/>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Tipo e tecniche di ventilazione:</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Tipologia di paziente adulto, pediatrico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Ventilazione controllata a volume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controllata a pressione</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Ventilazione assistita (AMV o acronimi equivalenti)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SIMV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Volume garantito a controllo di pressione</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a due livelli di pressione (</w:t>
            </w:r>
            <w:proofErr w:type="spellStart"/>
            <w:r w:rsidRPr="00C81ACD">
              <w:rPr>
                <w:rFonts w:asciiTheme="majorHAnsi" w:hAnsiTheme="majorHAnsi" w:cs="Calibri"/>
                <w:sz w:val="22"/>
                <w:szCs w:val="22"/>
              </w:rPr>
              <w:t>BiPAP</w:t>
            </w:r>
            <w:proofErr w:type="spellEnd"/>
            <w:r w:rsidRPr="00C81ACD">
              <w:rPr>
                <w:rFonts w:asciiTheme="majorHAnsi" w:hAnsiTheme="majorHAnsi" w:cs="Calibri"/>
                <w:sz w:val="22"/>
                <w:szCs w:val="22"/>
              </w:rPr>
              <w:t xml:space="preserve"> o acronimi)</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di back-up</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non invasiva (NIV o acronimi equivalenti)</w:t>
            </w:r>
          </w:p>
        </w:tc>
      </w:tr>
      <w:tr w:rsidR="00334EF3" w:rsidRPr="00C81ACD" w:rsidTr="0042474B">
        <w:trPr>
          <w:trHeight w:val="630"/>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Tecnica di ventilazione che, nel corso di funzionamento, consentano il passaggio automatico dalle modalità di ventilazione controllata ad assistita/spontanea e viceversa</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Pressione Positiva Continua nelle vie aeree (CPAP) </w:t>
            </w:r>
          </w:p>
        </w:tc>
      </w:tr>
      <w:tr w:rsidR="00334EF3" w:rsidRPr="00C81ACD" w:rsidTr="0042474B">
        <w:trPr>
          <w:trHeight w:val="37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highlight w:val="darkYellow"/>
              </w:rPr>
            </w:pPr>
            <w:r w:rsidRPr="00C81ACD">
              <w:rPr>
                <w:rFonts w:asciiTheme="majorHAnsi" w:hAnsiTheme="majorHAnsi" w:cs="Calibri"/>
                <w:sz w:val="22"/>
                <w:szCs w:val="22"/>
              </w:rPr>
              <w:t xml:space="preserve">Compensazione delle perdite </w:t>
            </w:r>
          </w:p>
        </w:tc>
      </w:tr>
      <w:tr w:rsidR="00334EF3" w:rsidRPr="00C81ACD" w:rsidTr="0042474B">
        <w:trPr>
          <w:trHeight w:val="37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Monitoraggio della CO</w:t>
            </w:r>
            <w:r w:rsidRPr="00C81ACD">
              <w:rPr>
                <w:rFonts w:asciiTheme="majorHAnsi" w:hAnsiTheme="majorHAnsi" w:cs="Calibri"/>
                <w:sz w:val="22"/>
                <w:szCs w:val="22"/>
                <w:vertAlign w:val="subscript"/>
              </w:rPr>
              <w:t xml:space="preserve">2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Trigger inspiratorio almeno a flusso</w:t>
            </w:r>
          </w:p>
        </w:tc>
      </w:tr>
      <w:tr w:rsidR="00334EF3" w:rsidRPr="00C81ACD" w:rsidTr="0042474B">
        <w:trPr>
          <w:trHeight w:val="208"/>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b/>
                <w:color w:val="FF0000"/>
                <w:sz w:val="22"/>
                <w:szCs w:val="22"/>
              </w:rPr>
            </w:pPr>
            <w:r w:rsidRPr="00C81ACD">
              <w:rPr>
                <w:rFonts w:asciiTheme="majorHAnsi" w:hAnsiTheme="majorHAnsi" w:cs="Calibri"/>
                <w:sz w:val="22"/>
                <w:szCs w:val="22"/>
              </w:rPr>
              <w:t xml:space="preserve">Nebulizzatore </w:t>
            </w:r>
          </w:p>
        </w:tc>
      </w:tr>
      <w:tr w:rsidR="00334EF3" w:rsidRPr="00C81ACD" w:rsidTr="0042474B">
        <w:trPr>
          <w:trHeight w:val="330"/>
        </w:trPr>
        <w:tc>
          <w:tcPr>
            <w:tcW w:w="9229" w:type="dxa"/>
            <w:tcBorders>
              <w:top w:val="nil"/>
              <w:left w:val="single" w:sz="8" w:space="0" w:color="auto"/>
              <w:bottom w:val="single" w:sz="8"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Manovra per la  bronco aspirazione </w:t>
            </w:r>
          </w:p>
        </w:tc>
      </w:tr>
      <w:tr w:rsidR="00334EF3" w:rsidRPr="00C81ACD" w:rsidTr="0042474B">
        <w:trPr>
          <w:trHeight w:val="330"/>
        </w:trPr>
        <w:tc>
          <w:tcPr>
            <w:tcW w:w="9229" w:type="dxa"/>
            <w:tcBorders>
              <w:top w:val="nil"/>
              <w:left w:val="single" w:sz="8" w:space="0" w:color="auto"/>
              <w:bottom w:val="single" w:sz="8"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Trend di almeno 24</w:t>
            </w:r>
            <w:r w:rsidRPr="00C81ACD">
              <w:rPr>
                <w:rFonts w:asciiTheme="majorHAnsi" w:hAnsiTheme="majorHAnsi" w:cs="Calibri"/>
                <w:color w:val="FF0000"/>
                <w:sz w:val="22"/>
                <w:szCs w:val="22"/>
              </w:rPr>
              <w:t xml:space="preserve"> </w:t>
            </w:r>
            <w:r w:rsidRPr="00C81ACD">
              <w:rPr>
                <w:rFonts w:asciiTheme="majorHAnsi" w:hAnsiTheme="majorHAnsi" w:cs="Calibri"/>
                <w:sz w:val="22"/>
                <w:szCs w:val="22"/>
              </w:rPr>
              <w:t xml:space="preserve">ore </w:t>
            </w:r>
          </w:p>
        </w:tc>
      </w:tr>
      <w:tr w:rsidR="00334EF3" w:rsidRPr="00C81ACD" w:rsidTr="0042474B">
        <w:trPr>
          <w:trHeight w:val="330"/>
        </w:trPr>
        <w:tc>
          <w:tcPr>
            <w:tcW w:w="9229" w:type="dxa"/>
            <w:tcBorders>
              <w:top w:val="nil"/>
              <w:left w:val="nil"/>
              <w:bottom w:val="nil"/>
              <w:right w:val="nil"/>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w:t>
            </w:r>
          </w:p>
        </w:tc>
      </w:tr>
      <w:tr w:rsidR="00334EF3" w:rsidRPr="00C81ACD" w:rsidTr="0042474B">
        <w:trPr>
          <w:trHeight w:val="443"/>
        </w:trPr>
        <w:tc>
          <w:tcPr>
            <w:tcW w:w="9229" w:type="dxa"/>
            <w:tcBorders>
              <w:top w:val="single" w:sz="8" w:space="0" w:color="auto"/>
              <w:left w:val="single" w:sz="8" w:space="0" w:color="auto"/>
              <w:bottom w:val="single" w:sz="4" w:space="0" w:color="auto"/>
              <w:right w:val="nil"/>
            </w:tcBorders>
            <w:shd w:val="clear" w:color="auto" w:fill="BCEEE4"/>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 xml:space="preserve">Regolazione almeno dei seguenti parametri operativi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lastRenderedPageBreak/>
              <w:t>Volume corrente minimo in modalità volumetrica di 25 ml</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Frequenza respiratoria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Flusso inspiratorio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Rapporto I:E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color w:val="FF0000"/>
                <w:sz w:val="22"/>
                <w:szCs w:val="22"/>
              </w:rPr>
            </w:pPr>
            <w:r w:rsidRPr="00C81ACD">
              <w:rPr>
                <w:rFonts w:asciiTheme="majorHAnsi" w:hAnsiTheme="majorHAnsi" w:cs="Calibri"/>
                <w:sz w:val="22"/>
                <w:szCs w:val="22"/>
              </w:rPr>
              <w:t xml:space="preserve">Pausa inspiratoria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PEEP/CPAP</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proofErr w:type="spellStart"/>
            <w:r w:rsidRPr="00C81ACD">
              <w:rPr>
                <w:rFonts w:asciiTheme="majorHAnsi" w:hAnsiTheme="majorHAnsi" w:cs="Calibri"/>
                <w:sz w:val="22"/>
                <w:szCs w:val="22"/>
              </w:rPr>
              <w:t>Ciclaggio</w:t>
            </w:r>
            <w:proofErr w:type="spellEnd"/>
            <w:r w:rsidRPr="00C81ACD">
              <w:rPr>
                <w:rFonts w:asciiTheme="majorHAnsi" w:hAnsiTheme="majorHAnsi" w:cs="Calibri"/>
                <w:sz w:val="22"/>
                <w:szCs w:val="22"/>
              </w:rPr>
              <w:t xml:space="preserve"> espiratorio</w:t>
            </w:r>
          </w:p>
        </w:tc>
      </w:tr>
      <w:tr w:rsidR="00334EF3" w:rsidRPr="00C81ACD" w:rsidTr="0042474B">
        <w:trPr>
          <w:trHeight w:val="37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(FiO</w:t>
            </w:r>
            <w:r w:rsidRPr="00C81ACD">
              <w:rPr>
                <w:rFonts w:asciiTheme="majorHAnsi" w:hAnsiTheme="majorHAnsi" w:cs="Calibri"/>
                <w:sz w:val="22"/>
                <w:szCs w:val="22"/>
                <w:vertAlign w:val="subscript"/>
              </w:rPr>
              <w:t>2</w:t>
            </w:r>
            <w:r w:rsidRPr="00C81ACD">
              <w:rPr>
                <w:rFonts w:asciiTheme="majorHAnsi" w:hAnsiTheme="majorHAnsi" w:cs="Calibri"/>
                <w:sz w:val="22"/>
                <w:szCs w:val="22"/>
              </w:rPr>
              <w:t>%) Campo percentuale di O</w:t>
            </w:r>
            <w:r w:rsidRPr="00C81ACD">
              <w:rPr>
                <w:rFonts w:asciiTheme="majorHAnsi" w:hAnsiTheme="majorHAnsi" w:cs="Calibri"/>
                <w:sz w:val="22"/>
                <w:szCs w:val="22"/>
                <w:vertAlign w:val="subscript"/>
              </w:rPr>
              <w:t>2</w:t>
            </w:r>
            <w:r w:rsidRPr="00C81ACD">
              <w:rPr>
                <w:rFonts w:asciiTheme="majorHAnsi" w:hAnsiTheme="majorHAnsi" w:cs="Calibri"/>
                <w:sz w:val="22"/>
                <w:szCs w:val="22"/>
              </w:rPr>
              <w:t xml:space="preserve"> regolabile con mixer elettronico</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Sistema di autodiagnosi dello stato funzionale con presenza di allarmi ottico – acustici.</w:t>
            </w:r>
          </w:p>
        </w:tc>
      </w:tr>
      <w:tr w:rsidR="00334EF3" w:rsidRPr="00C81ACD" w:rsidTr="0042474B">
        <w:trPr>
          <w:trHeight w:val="444"/>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Completo di display a colori, di dimensioni &gt;= a  12"</w:t>
            </w:r>
          </w:p>
        </w:tc>
      </w:tr>
      <w:tr w:rsidR="00334EF3" w:rsidRPr="00C81ACD" w:rsidTr="0042474B">
        <w:trPr>
          <w:trHeight w:val="408"/>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Visualizzazione contemporanea di almeno 3 curve </w:t>
            </w:r>
          </w:p>
        </w:tc>
      </w:tr>
      <w:tr w:rsidR="00334EF3" w:rsidRPr="00C81ACD" w:rsidTr="0042474B">
        <w:trPr>
          <w:trHeight w:val="408"/>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Visualizzazione dei </w:t>
            </w:r>
            <w:proofErr w:type="spellStart"/>
            <w:r w:rsidRPr="00C81ACD">
              <w:rPr>
                <w:rFonts w:asciiTheme="majorHAnsi" w:hAnsiTheme="majorHAnsi" w:cs="Calibri"/>
                <w:sz w:val="22"/>
                <w:szCs w:val="22"/>
              </w:rPr>
              <w:t>loop</w:t>
            </w:r>
            <w:proofErr w:type="spellEnd"/>
            <w:r w:rsidRPr="00C81ACD">
              <w:rPr>
                <w:rFonts w:asciiTheme="majorHAnsi" w:hAnsiTheme="majorHAnsi" w:cs="Calibri"/>
                <w:sz w:val="22"/>
                <w:szCs w:val="22"/>
              </w:rPr>
              <w:t xml:space="preserve"> pressione/volume e flusso/volume</w:t>
            </w:r>
          </w:p>
        </w:tc>
      </w:tr>
      <w:tr w:rsidR="00334EF3" w:rsidRPr="00C81ACD" w:rsidTr="0042474B">
        <w:trPr>
          <w:trHeight w:val="408"/>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Personalizzazione del </w:t>
            </w:r>
            <w:proofErr w:type="spellStart"/>
            <w:r w:rsidRPr="00C81ACD">
              <w:rPr>
                <w:rFonts w:asciiTheme="majorHAnsi" w:hAnsiTheme="majorHAnsi" w:cs="Calibri"/>
                <w:sz w:val="22"/>
                <w:szCs w:val="22"/>
              </w:rPr>
              <w:t>lay</w:t>
            </w:r>
            <w:proofErr w:type="spellEnd"/>
            <w:r w:rsidRPr="00C81ACD">
              <w:rPr>
                <w:rFonts w:asciiTheme="majorHAnsi" w:hAnsiTheme="majorHAnsi" w:cs="Calibri"/>
                <w:sz w:val="22"/>
                <w:szCs w:val="22"/>
              </w:rPr>
              <w:t xml:space="preserve"> out dello schermo</w:t>
            </w:r>
          </w:p>
        </w:tc>
      </w:tr>
      <w:tr w:rsidR="00334EF3" w:rsidRPr="00C81ACD" w:rsidTr="0042474B">
        <w:trPr>
          <w:trHeight w:val="330"/>
        </w:trPr>
        <w:tc>
          <w:tcPr>
            <w:tcW w:w="9229" w:type="dxa"/>
            <w:tcBorders>
              <w:top w:val="single" w:sz="8" w:space="0" w:color="auto"/>
              <w:bottom w:val="single" w:sz="8" w:space="0" w:color="auto"/>
            </w:tcBorders>
            <w:vAlign w:val="center"/>
          </w:tcPr>
          <w:p w:rsidR="00334EF3" w:rsidRPr="00C81ACD" w:rsidRDefault="00334EF3" w:rsidP="0042474B">
            <w:pPr>
              <w:rPr>
                <w:rFonts w:asciiTheme="majorHAnsi" w:hAnsiTheme="majorHAnsi" w:cs="Calibri"/>
                <w:sz w:val="22"/>
                <w:szCs w:val="22"/>
              </w:rPr>
            </w:pPr>
          </w:p>
        </w:tc>
      </w:tr>
      <w:tr w:rsidR="00334EF3" w:rsidRPr="00C81ACD" w:rsidTr="0042474B">
        <w:trPr>
          <w:trHeight w:val="315"/>
        </w:trPr>
        <w:tc>
          <w:tcPr>
            <w:tcW w:w="9229" w:type="dxa"/>
            <w:tcBorders>
              <w:top w:val="single" w:sz="8" w:space="0" w:color="auto"/>
              <w:left w:val="single" w:sz="8" w:space="0" w:color="auto"/>
              <w:bottom w:val="single" w:sz="4" w:space="0" w:color="auto"/>
              <w:right w:val="single" w:sz="4" w:space="0" w:color="auto"/>
            </w:tcBorders>
            <w:shd w:val="clear" w:color="auto" w:fill="BCEEE4"/>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L'apparecchiatura dovrà essere dotata almeno dei seguenti allarmi acustici e visivi:</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Frequenza Respiratoria</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Pressione vie aeree (limite </w:t>
            </w:r>
            <w:proofErr w:type="spellStart"/>
            <w:r w:rsidRPr="00C81ACD">
              <w:rPr>
                <w:rFonts w:asciiTheme="majorHAnsi" w:hAnsiTheme="majorHAnsi" w:cs="Calibri"/>
                <w:sz w:val="22"/>
                <w:szCs w:val="22"/>
              </w:rPr>
              <w:t>max</w:t>
            </w:r>
            <w:proofErr w:type="spellEnd"/>
            <w:r w:rsidRPr="00C81ACD">
              <w:rPr>
                <w:rFonts w:asciiTheme="majorHAnsi" w:hAnsiTheme="majorHAnsi" w:cs="Calibri"/>
                <w:sz w:val="22"/>
                <w:szCs w:val="22"/>
              </w:rPr>
              <w:t>)</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Volume corrente espirato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Volume/minuto espirato</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Apnea</w:t>
            </w:r>
          </w:p>
        </w:tc>
      </w:tr>
      <w:tr w:rsidR="00334EF3" w:rsidRPr="00C81ACD" w:rsidTr="0042474B">
        <w:trPr>
          <w:trHeight w:val="37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FiO</w:t>
            </w:r>
            <w:r w:rsidRPr="00C81ACD">
              <w:rPr>
                <w:rFonts w:asciiTheme="majorHAnsi" w:hAnsiTheme="majorHAnsi" w:cs="Calibri"/>
                <w:sz w:val="22"/>
                <w:szCs w:val="22"/>
                <w:vertAlign w:val="subscript"/>
              </w:rPr>
              <w:t>2</w:t>
            </w:r>
            <w:r w:rsidRPr="00C81ACD">
              <w:rPr>
                <w:rFonts w:asciiTheme="majorHAnsi" w:hAnsiTheme="majorHAnsi" w:cs="Calibri"/>
                <w:sz w:val="22"/>
                <w:szCs w:val="22"/>
              </w:rPr>
              <w:t xml:space="preserve">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Interruzione/apertura sul circuito</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Interruzione alimentazione elettrica</w:t>
            </w:r>
          </w:p>
        </w:tc>
      </w:tr>
      <w:tr w:rsidR="00334EF3" w:rsidRPr="00C81ACD" w:rsidTr="0042474B">
        <w:trPr>
          <w:trHeight w:val="390"/>
        </w:trPr>
        <w:tc>
          <w:tcPr>
            <w:tcW w:w="9229" w:type="dxa"/>
            <w:tcBorders>
              <w:top w:val="nil"/>
              <w:left w:val="single" w:sz="8" w:space="0" w:color="auto"/>
              <w:bottom w:val="single" w:sz="8"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Bassa pressione gas medicali (Aria, O</w:t>
            </w:r>
            <w:r w:rsidRPr="00C81ACD">
              <w:rPr>
                <w:rFonts w:asciiTheme="majorHAnsi" w:hAnsiTheme="majorHAnsi" w:cs="Calibri"/>
                <w:sz w:val="22"/>
                <w:szCs w:val="22"/>
                <w:vertAlign w:val="subscript"/>
              </w:rPr>
              <w:t>2</w:t>
            </w:r>
            <w:r w:rsidRPr="00C81ACD">
              <w:rPr>
                <w:rFonts w:asciiTheme="majorHAnsi" w:hAnsiTheme="majorHAnsi" w:cs="Calibri"/>
                <w:sz w:val="22"/>
                <w:szCs w:val="22"/>
              </w:rPr>
              <w:t>)</w:t>
            </w:r>
          </w:p>
        </w:tc>
      </w:tr>
      <w:tr w:rsidR="00334EF3" w:rsidRPr="00C81ACD" w:rsidTr="0042474B">
        <w:trPr>
          <w:trHeight w:val="330"/>
        </w:trPr>
        <w:tc>
          <w:tcPr>
            <w:tcW w:w="9229" w:type="dxa"/>
            <w:tcBorders>
              <w:top w:val="nil"/>
              <w:left w:val="nil"/>
              <w:bottom w:val="nil"/>
              <w:right w:val="nil"/>
            </w:tcBorders>
            <w:noWrap/>
            <w:vAlign w:val="center"/>
          </w:tcPr>
          <w:p w:rsidR="00334EF3" w:rsidRPr="00C81ACD" w:rsidRDefault="00334EF3" w:rsidP="0042474B">
            <w:pPr>
              <w:jc w:val="center"/>
              <w:rPr>
                <w:rFonts w:asciiTheme="majorHAnsi" w:hAnsiTheme="majorHAnsi" w:cs="Calibri"/>
                <w:sz w:val="22"/>
                <w:szCs w:val="22"/>
              </w:rPr>
            </w:pPr>
            <w:r w:rsidRPr="00C81ACD">
              <w:rPr>
                <w:rFonts w:asciiTheme="majorHAnsi" w:hAnsiTheme="majorHAnsi" w:cs="Calibri"/>
                <w:sz w:val="22"/>
                <w:szCs w:val="22"/>
              </w:rPr>
              <w:t> </w:t>
            </w:r>
          </w:p>
        </w:tc>
      </w:tr>
      <w:tr w:rsidR="00334EF3" w:rsidRPr="00C81ACD" w:rsidTr="0042474B">
        <w:trPr>
          <w:trHeight w:val="315"/>
        </w:trPr>
        <w:tc>
          <w:tcPr>
            <w:tcW w:w="9229" w:type="dxa"/>
            <w:tcBorders>
              <w:top w:val="single" w:sz="8" w:space="0" w:color="auto"/>
              <w:left w:val="single" w:sz="8" w:space="0" w:color="auto"/>
              <w:bottom w:val="single" w:sz="4" w:space="0" w:color="auto"/>
              <w:right w:val="nil"/>
            </w:tcBorders>
            <w:shd w:val="clear" w:color="auto" w:fill="BCEEE4"/>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Altre caratteristiche:</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Utilizzabile con circuiteria ventilatore/paziente reperibile sul libero mercato</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Compatibilità con i principali sistemi di umidificazione presenti in commercio.</w:t>
            </w:r>
          </w:p>
        </w:tc>
      </w:tr>
      <w:tr w:rsidR="00334EF3" w:rsidRPr="00C81ACD" w:rsidTr="0042474B">
        <w:trPr>
          <w:trHeight w:val="638"/>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Sistema di alimentazione d’emergenza provvisto di accumulatori ricaricabili con autonomia di almeno 30 min.</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Possibilità di scaricare i dati  </w:t>
            </w:r>
          </w:p>
        </w:tc>
      </w:tr>
    </w:tbl>
    <w:p w:rsidR="00334EF3" w:rsidRPr="00C81ACD" w:rsidRDefault="00334EF3" w:rsidP="00334EF3">
      <w:pPr>
        <w:rPr>
          <w:rFonts w:asciiTheme="majorHAnsi" w:hAnsiTheme="majorHAnsi" w:cs="Calibri"/>
          <w:b/>
          <w:bCs/>
          <w:sz w:val="22"/>
          <w:szCs w:val="22"/>
        </w:rPr>
      </w:pPr>
    </w:p>
    <w:p w:rsidR="00334EF3" w:rsidRPr="00C81ACD" w:rsidRDefault="00334EF3" w:rsidP="00334EF3">
      <w:pPr>
        <w:autoSpaceDE w:val="0"/>
        <w:autoSpaceDN w:val="0"/>
        <w:adjustRightInd w:val="0"/>
        <w:jc w:val="both"/>
        <w:rPr>
          <w:rFonts w:asciiTheme="majorHAnsi" w:hAnsiTheme="majorHAnsi" w:cs="Calibri"/>
          <w:b/>
          <w:sz w:val="22"/>
          <w:szCs w:val="22"/>
          <w:u w:val="single"/>
        </w:rPr>
      </w:pPr>
      <w:r w:rsidRPr="00C81ACD">
        <w:rPr>
          <w:rFonts w:asciiTheme="majorHAnsi" w:hAnsiTheme="majorHAnsi" w:cs="Calibri"/>
          <w:b/>
          <w:sz w:val="22"/>
          <w:szCs w:val="22"/>
          <w:u w:val="single"/>
        </w:rPr>
        <w:t>Accessori opzionali richiesti (non inclusi in configurazione ma la cui disponibilità deve</w:t>
      </w:r>
    </w:p>
    <w:p w:rsidR="00334EF3" w:rsidRPr="00C81ACD" w:rsidRDefault="00334EF3" w:rsidP="00334EF3">
      <w:pPr>
        <w:autoSpaceDE w:val="0"/>
        <w:autoSpaceDN w:val="0"/>
        <w:adjustRightInd w:val="0"/>
        <w:jc w:val="both"/>
        <w:rPr>
          <w:rFonts w:asciiTheme="majorHAnsi" w:hAnsiTheme="majorHAnsi" w:cs="Calibri"/>
          <w:b/>
          <w:sz w:val="22"/>
          <w:szCs w:val="22"/>
          <w:u w:val="single"/>
        </w:rPr>
      </w:pPr>
      <w:r w:rsidRPr="00C81ACD">
        <w:rPr>
          <w:rFonts w:asciiTheme="majorHAnsi" w:hAnsiTheme="majorHAnsi" w:cs="Calibri"/>
          <w:b/>
          <w:sz w:val="22"/>
          <w:szCs w:val="22"/>
          <w:u w:val="single"/>
        </w:rPr>
        <w:t>essere obbligatoriamente garantita pena l’esclusione) (Po):</w:t>
      </w:r>
    </w:p>
    <w:p w:rsidR="00334EF3" w:rsidRPr="00C81ACD" w:rsidRDefault="00334EF3" w:rsidP="00334EF3">
      <w:pPr>
        <w:autoSpaceDE w:val="0"/>
        <w:autoSpaceDN w:val="0"/>
        <w:adjustRightInd w:val="0"/>
        <w:jc w:val="both"/>
        <w:rPr>
          <w:rFonts w:asciiTheme="majorHAnsi" w:hAnsiTheme="majorHAnsi" w:cs="Calibri"/>
          <w:b/>
          <w:sz w:val="22"/>
          <w:szCs w:val="22"/>
          <w:highlight w:val="yellow"/>
        </w:rPr>
      </w:pP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Carrello semplice</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Supporto per attacchi a pensile</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Morsetto per barra universale</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Set di batterie di riserva</w:t>
      </w:r>
    </w:p>
    <w:p w:rsidR="00334EF3" w:rsidRPr="00C81ACD" w:rsidRDefault="00334EF3" w:rsidP="00334EF3">
      <w:pPr>
        <w:autoSpaceDE w:val="0"/>
        <w:autoSpaceDN w:val="0"/>
        <w:adjustRightInd w:val="0"/>
        <w:jc w:val="both"/>
        <w:rPr>
          <w:rFonts w:asciiTheme="majorHAnsi" w:hAnsiTheme="majorHAnsi" w:cs="Calibri"/>
          <w:b/>
          <w:sz w:val="22"/>
          <w:szCs w:val="22"/>
          <w:highlight w:val="yellow"/>
        </w:rPr>
      </w:pPr>
    </w:p>
    <w:p w:rsidR="00334EF3" w:rsidRPr="00C81ACD" w:rsidRDefault="00334EF3" w:rsidP="00334EF3">
      <w:pPr>
        <w:rPr>
          <w:rFonts w:asciiTheme="majorHAnsi" w:hAnsiTheme="majorHAnsi" w:cs="Calibri"/>
          <w:b/>
          <w:bCs/>
          <w:sz w:val="22"/>
          <w:szCs w:val="22"/>
        </w:rPr>
      </w:pPr>
    </w:p>
    <w:p w:rsidR="00334EF3" w:rsidRPr="00C81ACD" w:rsidRDefault="00334EF3" w:rsidP="00334EF3">
      <w:pPr>
        <w:autoSpaceDE w:val="0"/>
        <w:autoSpaceDN w:val="0"/>
        <w:adjustRightInd w:val="0"/>
        <w:spacing w:after="240"/>
        <w:jc w:val="both"/>
        <w:rPr>
          <w:rFonts w:asciiTheme="majorHAnsi" w:hAnsiTheme="majorHAnsi" w:cs="Calibri"/>
          <w:b/>
          <w:sz w:val="22"/>
          <w:szCs w:val="22"/>
        </w:rPr>
      </w:pPr>
      <w:r w:rsidRPr="00C81ACD">
        <w:rPr>
          <w:rFonts w:asciiTheme="majorHAnsi" w:hAnsiTheme="majorHAnsi" w:cs="Calibri"/>
          <w:b/>
          <w:sz w:val="22"/>
          <w:szCs w:val="22"/>
        </w:rPr>
        <w:t xml:space="preserve">Lotto 3: ventilatori polmonari per supporto </w:t>
      </w:r>
      <w:proofErr w:type="spellStart"/>
      <w:r w:rsidRPr="00C81ACD">
        <w:rPr>
          <w:rFonts w:asciiTheme="majorHAnsi" w:hAnsiTheme="majorHAnsi" w:cs="Calibri"/>
          <w:b/>
          <w:sz w:val="22"/>
          <w:szCs w:val="22"/>
        </w:rPr>
        <w:t>ventilatorio</w:t>
      </w:r>
      <w:proofErr w:type="spellEnd"/>
      <w:r w:rsidRPr="00C81ACD">
        <w:rPr>
          <w:rFonts w:asciiTheme="majorHAnsi" w:hAnsiTheme="majorHAnsi" w:cs="Calibri"/>
          <w:b/>
          <w:sz w:val="22"/>
          <w:szCs w:val="22"/>
        </w:rPr>
        <w:t xml:space="preserve"> di base</w:t>
      </w:r>
    </w:p>
    <w:tbl>
      <w:tblPr>
        <w:tblW w:w="9360" w:type="dxa"/>
        <w:tblInd w:w="55" w:type="dxa"/>
        <w:tblCellMar>
          <w:left w:w="70" w:type="dxa"/>
          <w:right w:w="70" w:type="dxa"/>
        </w:tblCellMar>
        <w:tblLook w:val="00A0" w:firstRow="1" w:lastRow="0" w:firstColumn="1" w:lastColumn="0" w:noHBand="0" w:noVBand="0"/>
      </w:tblPr>
      <w:tblGrid>
        <w:gridCol w:w="9360"/>
      </w:tblGrid>
      <w:tr w:rsidR="00334EF3" w:rsidRPr="00C81ACD" w:rsidTr="0042474B">
        <w:trPr>
          <w:trHeight w:val="315"/>
        </w:trPr>
        <w:tc>
          <w:tcPr>
            <w:tcW w:w="9360" w:type="dxa"/>
            <w:tcBorders>
              <w:top w:val="single" w:sz="4" w:space="0" w:color="auto"/>
              <w:left w:val="single" w:sz="4" w:space="0" w:color="auto"/>
              <w:bottom w:val="single" w:sz="4" w:space="0" w:color="auto"/>
              <w:right w:val="single" w:sz="4" w:space="0" w:color="auto"/>
            </w:tcBorders>
            <w:shd w:val="clear" w:color="000000" w:fill="CCFFFF"/>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lastRenderedPageBreak/>
              <w:t>Tipo e tecniche di ventilazione</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invasiva e non invasiva di base su paziente adulto e pediatrico</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Ventilazione controllata </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Pressione Positiva Continua nelle vie aeree (CPAP) </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PEEP</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Rappresentazione dei dati impostati  e misurati in formato alfanumerico</w:t>
            </w:r>
          </w:p>
        </w:tc>
      </w:tr>
      <w:tr w:rsidR="00334EF3" w:rsidRPr="00C81ACD" w:rsidTr="0042474B">
        <w:trPr>
          <w:trHeight w:val="315"/>
        </w:trPr>
        <w:tc>
          <w:tcPr>
            <w:tcW w:w="9360" w:type="dxa"/>
            <w:tcBorders>
              <w:top w:val="single" w:sz="4" w:space="0" w:color="auto"/>
              <w:left w:val="single" w:sz="4"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Visualizzazione delle forme d'onde (almeno 2 contemporaneamente )</w:t>
            </w:r>
          </w:p>
        </w:tc>
      </w:tr>
      <w:tr w:rsidR="00334EF3" w:rsidRPr="00C81ACD" w:rsidTr="0042474B">
        <w:trPr>
          <w:trHeight w:val="315"/>
        </w:trPr>
        <w:tc>
          <w:tcPr>
            <w:tcW w:w="9360" w:type="dxa"/>
            <w:tcBorders>
              <w:top w:val="single" w:sz="4" w:space="0" w:color="auto"/>
              <w:bottom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p>
        </w:tc>
      </w:tr>
      <w:tr w:rsidR="00334EF3" w:rsidRPr="00C81ACD" w:rsidTr="0042474B">
        <w:trPr>
          <w:trHeight w:val="315"/>
        </w:trPr>
        <w:tc>
          <w:tcPr>
            <w:tcW w:w="9360" w:type="dxa"/>
            <w:tcBorders>
              <w:top w:val="single" w:sz="4" w:space="0" w:color="auto"/>
              <w:left w:val="single" w:sz="4" w:space="0" w:color="auto"/>
              <w:bottom w:val="single" w:sz="4" w:space="0" w:color="auto"/>
              <w:right w:val="single" w:sz="4" w:space="0" w:color="auto"/>
            </w:tcBorders>
            <w:shd w:val="clear" w:color="auto" w:fill="BCEEE4"/>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Caratteristiche e Regolazione dei parametri operativi (specificare la modalità)</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Regolazione dei seguenti parametri</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ind w:left="371"/>
              <w:rPr>
                <w:rFonts w:asciiTheme="majorHAnsi" w:hAnsiTheme="majorHAnsi" w:cs="Calibri"/>
                <w:i/>
                <w:iCs/>
                <w:sz w:val="22"/>
                <w:szCs w:val="22"/>
              </w:rPr>
            </w:pPr>
            <w:r w:rsidRPr="00C81ACD">
              <w:rPr>
                <w:rFonts w:asciiTheme="majorHAnsi" w:hAnsiTheme="majorHAnsi" w:cs="Calibri"/>
                <w:i/>
                <w:iCs/>
                <w:sz w:val="22"/>
                <w:szCs w:val="22"/>
              </w:rPr>
              <w:t>volume corrente (</w:t>
            </w:r>
            <w:r w:rsidRPr="00C81ACD">
              <w:rPr>
                <w:rFonts w:asciiTheme="majorHAnsi" w:hAnsiTheme="majorHAnsi" w:cs="Calibri"/>
                <w:i/>
                <w:sz w:val="22"/>
                <w:szCs w:val="22"/>
              </w:rPr>
              <w:t>Volume corrente minimo in modalità volumetrica di 25 ml)</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ind w:left="371"/>
              <w:rPr>
                <w:rFonts w:asciiTheme="majorHAnsi" w:hAnsiTheme="majorHAnsi" w:cs="Calibri"/>
                <w:i/>
                <w:iCs/>
                <w:sz w:val="22"/>
                <w:szCs w:val="22"/>
              </w:rPr>
            </w:pPr>
            <w:r w:rsidRPr="00C81ACD">
              <w:rPr>
                <w:rFonts w:asciiTheme="majorHAnsi" w:hAnsiTheme="majorHAnsi" w:cs="Calibri"/>
                <w:i/>
                <w:iCs/>
                <w:sz w:val="22"/>
                <w:szCs w:val="22"/>
              </w:rPr>
              <w:t xml:space="preserve">frequenza respiratoria </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ind w:left="371"/>
              <w:rPr>
                <w:rFonts w:asciiTheme="majorHAnsi" w:hAnsiTheme="majorHAnsi" w:cs="Calibri"/>
                <w:i/>
                <w:iCs/>
                <w:sz w:val="22"/>
                <w:szCs w:val="22"/>
              </w:rPr>
            </w:pPr>
            <w:r w:rsidRPr="00C81ACD">
              <w:rPr>
                <w:rFonts w:asciiTheme="majorHAnsi" w:hAnsiTheme="majorHAnsi" w:cs="Calibri"/>
                <w:i/>
                <w:iCs/>
                <w:sz w:val="22"/>
                <w:szCs w:val="22"/>
              </w:rPr>
              <w:t>Pressione inspiratoria</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ind w:left="371"/>
              <w:rPr>
                <w:rFonts w:asciiTheme="majorHAnsi" w:hAnsiTheme="majorHAnsi" w:cs="Calibri"/>
                <w:i/>
                <w:iCs/>
                <w:sz w:val="22"/>
                <w:szCs w:val="22"/>
              </w:rPr>
            </w:pPr>
            <w:r w:rsidRPr="00C81ACD">
              <w:rPr>
                <w:rFonts w:asciiTheme="majorHAnsi" w:hAnsiTheme="majorHAnsi" w:cs="Calibri"/>
                <w:i/>
                <w:iCs/>
                <w:sz w:val="22"/>
                <w:szCs w:val="22"/>
              </w:rPr>
              <w:t xml:space="preserve">tempo inspiratorio </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ind w:left="371"/>
              <w:rPr>
                <w:rFonts w:asciiTheme="majorHAnsi" w:hAnsiTheme="majorHAnsi" w:cs="Calibri"/>
                <w:i/>
                <w:iCs/>
                <w:sz w:val="22"/>
                <w:szCs w:val="22"/>
              </w:rPr>
            </w:pPr>
            <w:r w:rsidRPr="00C81ACD">
              <w:rPr>
                <w:rFonts w:asciiTheme="majorHAnsi" w:hAnsiTheme="majorHAnsi" w:cs="Calibri"/>
                <w:i/>
                <w:iCs/>
                <w:sz w:val="22"/>
                <w:szCs w:val="22"/>
              </w:rPr>
              <w:t>PEEP/CPAP</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ind w:left="371"/>
              <w:rPr>
                <w:rFonts w:asciiTheme="majorHAnsi" w:hAnsiTheme="majorHAnsi" w:cs="Calibri"/>
                <w:i/>
                <w:iCs/>
                <w:sz w:val="22"/>
                <w:szCs w:val="22"/>
              </w:rPr>
            </w:pPr>
            <w:r w:rsidRPr="00C81ACD">
              <w:rPr>
                <w:rFonts w:asciiTheme="majorHAnsi" w:hAnsiTheme="majorHAnsi" w:cs="Calibri"/>
                <w:i/>
                <w:iCs/>
                <w:sz w:val="22"/>
                <w:szCs w:val="22"/>
              </w:rPr>
              <w:t>FiO2</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Sistema di autodiagnosi dello stato funzionale con presenza di allarmi ottico – acustici.</w:t>
            </w:r>
          </w:p>
        </w:tc>
      </w:tr>
      <w:tr w:rsidR="00334EF3" w:rsidRPr="00C81ACD" w:rsidTr="0042474B">
        <w:trPr>
          <w:trHeight w:val="330"/>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Display LCD (o equivalente) integrato</w:t>
            </w:r>
          </w:p>
        </w:tc>
      </w:tr>
      <w:tr w:rsidR="00334EF3" w:rsidRPr="00C81ACD" w:rsidTr="0042474B">
        <w:trPr>
          <w:trHeight w:val="330"/>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Presenza di allarmi acustici e visivi (specificare)</w:t>
            </w:r>
          </w:p>
        </w:tc>
      </w:tr>
      <w:tr w:rsidR="00334EF3" w:rsidRPr="00C81ACD" w:rsidTr="0042474B">
        <w:trPr>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Compatibilità con i principali sistemi di umidificazione presenti in commercio.</w:t>
            </w:r>
          </w:p>
        </w:tc>
      </w:tr>
      <w:tr w:rsidR="00334EF3" w:rsidRPr="00C81ACD" w:rsidTr="0042474B">
        <w:trPr>
          <w:trHeight w:val="630"/>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Sistema di alimentazione d’emergenza provvisto di accumulatori ricaricabili di autonomia almeno 30'</w:t>
            </w:r>
          </w:p>
        </w:tc>
      </w:tr>
    </w:tbl>
    <w:p w:rsidR="00334EF3" w:rsidRPr="00C81ACD" w:rsidRDefault="00334EF3" w:rsidP="00334EF3">
      <w:pPr>
        <w:autoSpaceDE w:val="0"/>
        <w:autoSpaceDN w:val="0"/>
        <w:adjustRightInd w:val="0"/>
        <w:spacing w:after="240"/>
        <w:jc w:val="both"/>
        <w:rPr>
          <w:rFonts w:asciiTheme="majorHAnsi" w:hAnsiTheme="majorHAnsi" w:cs="Calibri"/>
          <w:sz w:val="22"/>
          <w:szCs w:val="22"/>
        </w:rPr>
      </w:pPr>
    </w:p>
    <w:p w:rsidR="00334EF3" w:rsidRPr="00C81ACD" w:rsidRDefault="00334EF3" w:rsidP="00334EF3">
      <w:pPr>
        <w:autoSpaceDE w:val="0"/>
        <w:autoSpaceDN w:val="0"/>
        <w:adjustRightInd w:val="0"/>
        <w:jc w:val="both"/>
        <w:rPr>
          <w:rFonts w:asciiTheme="majorHAnsi" w:hAnsiTheme="majorHAnsi" w:cs="Calibri"/>
          <w:b/>
          <w:sz w:val="22"/>
          <w:szCs w:val="22"/>
          <w:u w:val="single"/>
        </w:rPr>
      </w:pPr>
      <w:r w:rsidRPr="00C81ACD">
        <w:rPr>
          <w:rFonts w:asciiTheme="majorHAnsi" w:hAnsiTheme="majorHAnsi" w:cs="Calibri"/>
          <w:b/>
          <w:sz w:val="22"/>
          <w:szCs w:val="22"/>
          <w:u w:val="single"/>
        </w:rPr>
        <w:t>Accessori opzionali richiesti (non inclusi in configurazione ma la cui disponibilità deve</w:t>
      </w:r>
    </w:p>
    <w:p w:rsidR="00334EF3" w:rsidRPr="00C81ACD" w:rsidRDefault="00334EF3" w:rsidP="00334EF3">
      <w:pPr>
        <w:autoSpaceDE w:val="0"/>
        <w:autoSpaceDN w:val="0"/>
        <w:adjustRightInd w:val="0"/>
        <w:jc w:val="both"/>
        <w:rPr>
          <w:rFonts w:asciiTheme="majorHAnsi" w:hAnsiTheme="majorHAnsi" w:cs="Calibri"/>
          <w:b/>
          <w:sz w:val="22"/>
          <w:szCs w:val="22"/>
          <w:u w:val="single"/>
        </w:rPr>
      </w:pPr>
      <w:r w:rsidRPr="00C81ACD">
        <w:rPr>
          <w:rFonts w:asciiTheme="majorHAnsi" w:hAnsiTheme="majorHAnsi" w:cs="Calibri"/>
          <w:b/>
          <w:sz w:val="22"/>
          <w:szCs w:val="22"/>
          <w:u w:val="single"/>
        </w:rPr>
        <w:t>essere obbligatoriamente garantita pena l’esclusione) (Po):</w:t>
      </w:r>
    </w:p>
    <w:p w:rsidR="00334EF3" w:rsidRPr="00C81ACD" w:rsidRDefault="00334EF3" w:rsidP="00334EF3">
      <w:pPr>
        <w:autoSpaceDE w:val="0"/>
        <w:autoSpaceDN w:val="0"/>
        <w:spacing w:after="60"/>
        <w:ind w:left="357"/>
        <w:rPr>
          <w:rFonts w:asciiTheme="majorHAnsi" w:eastAsia="TrebuchetMS" w:hAnsiTheme="majorHAnsi" w:cs="Calibri"/>
          <w:bCs/>
          <w:sz w:val="22"/>
          <w:szCs w:val="22"/>
          <w:highlight w:val="green"/>
        </w:rPr>
      </w:pP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Carrello semplice</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Morsetto per barra universale</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Set di batterie di riserva</w:t>
      </w:r>
    </w:p>
    <w:p w:rsidR="00334EF3" w:rsidRPr="00C81ACD" w:rsidRDefault="00334EF3" w:rsidP="00334EF3">
      <w:pPr>
        <w:autoSpaceDE w:val="0"/>
        <w:autoSpaceDN w:val="0"/>
        <w:spacing w:after="60"/>
        <w:ind w:left="357"/>
        <w:rPr>
          <w:rFonts w:asciiTheme="majorHAnsi" w:eastAsia="TrebuchetMS" w:hAnsiTheme="majorHAnsi" w:cs="Calibri"/>
          <w:bCs/>
          <w:sz w:val="22"/>
          <w:szCs w:val="22"/>
          <w:highlight w:val="green"/>
        </w:rPr>
      </w:pPr>
    </w:p>
    <w:p w:rsidR="00334EF3" w:rsidRPr="00C81ACD" w:rsidRDefault="00334EF3" w:rsidP="00334EF3">
      <w:pPr>
        <w:jc w:val="both"/>
        <w:rPr>
          <w:rFonts w:asciiTheme="majorHAnsi" w:hAnsiTheme="majorHAnsi" w:cs="Calibri"/>
          <w:b/>
          <w:sz w:val="22"/>
          <w:szCs w:val="22"/>
        </w:rPr>
      </w:pPr>
      <w:r w:rsidRPr="00C81ACD">
        <w:rPr>
          <w:rFonts w:asciiTheme="majorHAnsi" w:hAnsiTheme="majorHAnsi" w:cs="Calibri"/>
          <w:b/>
          <w:sz w:val="22"/>
          <w:szCs w:val="22"/>
        </w:rPr>
        <w:t>Lotto 4</w:t>
      </w:r>
      <w:r w:rsidRPr="00C81ACD">
        <w:rPr>
          <w:rFonts w:asciiTheme="majorHAnsi" w:hAnsiTheme="majorHAnsi" w:cs="Calibri"/>
          <w:sz w:val="22"/>
          <w:szCs w:val="22"/>
        </w:rPr>
        <w:t xml:space="preserve">: </w:t>
      </w:r>
      <w:r w:rsidRPr="00C81ACD">
        <w:rPr>
          <w:rFonts w:asciiTheme="majorHAnsi" w:hAnsiTheme="majorHAnsi" w:cs="Calibri"/>
          <w:b/>
          <w:sz w:val="22"/>
          <w:szCs w:val="22"/>
        </w:rPr>
        <w:t xml:space="preserve">ventilatori polmonari da trasporto </w:t>
      </w:r>
    </w:p>
    <w:p w:rsidR="00334EF3" w:rsidRPr="00C81ACD" w:rsidRDefault="00334EF3" w:rsidP="00334EF3">
      <w:pPr>
        <w:jc w:val="both"/>
        <w:rPr>
          <w:rFonts w:asciiTheme="majorHAnsi" w:hAnsiTheme="majorHAnsi" w:cs="Calibri"/>
          <w:sz w:val="22"/>
          <w:szCs w:val="22"/>
        </w:rPr>
      </w:pPr>
    </w:p>
    <w:tbl>
      <w:tblPr>
        <w:tblW w:w="9371" w:type="dxa"/>
        <w:tblInd w:w="55" w:type="dxa"/>
        <w:tblCellMar>
          <w:left w:w="70" w:type="dxa"/>
          <w:right w:w="70" w:type="dxa"/>
        </w:tblCellMar>
        <w:tblLook w:val="00A0" w:firstRow="1" w:lastRow="0" w:firstColumn="1" w:lastColumn="0" w:noHBand="0" w:noVBand="0"/>
      </w:tblPr>
      <w:tblGrid>
        <w:gridCol w:w="9360"/>
        <w:gridCol w:w="11"/>
      </w:tblGrid>
      <w:tr w:rsidR="00334EF3" w:rsidRPr="00C81ACD" w:rsidTr="0042474B">
        <w:trPr>
          <w:trHeight w:val="315"/>
        </w:trPr>
        <w:tc>
          <w:tcPr>
            <w:tcW w:w="9371" w:type="dxa"/>
            <w:gridSpan w:val="2"/>
            <w:tcBorders>
              <w:top w:val="single" w:sz="8" w:space="0" w:color="auto"/>
              <w:left w:val="single" w:sz="8" w:space="0" w:color="auto"/>
              <w:bottom w:val="single" w:sz="4" w:space="0" w:color="auto"/>
              <w:right w:val="nil"/>
            </w:tcBorders>
            <w:shd w:val="clear" w:color="000000" w:fill="CCFFFF"/>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Tipo e tecniche di ventilazione</w:t>
            </w:r>
          </w:p>
        </w:tc>
      </w:tr>
      <w:tr w:rsidR="00334EF3" w:rsidRPr="00C81ACD" w:rsidTr="0042474B">
        <w:trPr>
          <w:trHeight w:val="49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invasiva e non invasiva su paziente adulto e pediatrico</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Volume corrente minimo in modalità volumetrica di 50 ml</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Ventilazione assistita/ controllata volumetrica e </w:t>
            </w:r>
            <w:proofErr w:type="spellStart"/>
            <w:r w:rsidRPr="00C81ACD">
              <w:rPr>
                <w:rFonts w:asciiTheme="majorHAnsi" w:hAnsiTheme="majorHAnsi" w:cs="Calibri"/>
                <w:sz w:val="22"/>
                <w:szCs w:val="22"/>
              </w:rPr>
              <w:t>pressometrica</w:t>
            </w:r>
            <w:proofErr w:type="spellEnd"/>
            <w:r w:rsidRPr="00C81ACD">
              <w:rPr>
                <w:rFonts w:asciiTheme="majorHAnsi" w:hAnsiTheme="majorHAnsi" w:cs="Calibri"/>
                <w:sz w:val="22"/>
                <w:szCs w:val="22"/>
              </w:rPr>
              <w:t xml:space="preserve"> [(A)CV e (A)PCV o acronimi equivalenti]</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SIMV (o acronimi equivalenti) a pressione e a volume</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a pressione di supporto (PSV o acronimi equivalenti)</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Pressione Positiva Continua nelle vie aeree (CPAP) </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PEEP</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Presenza trigger controllato almeno a flusso </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color w:val="000000"/>
                <w:sz w:val="22"/>
                <w:szCs w:val="22"/>
              </w:rPr>
            </w:pPr>
            <w:r w:rsidRPr="00C81ACD">
              <w:rPr>
                <w:rFonts w:asciiTheme="majorHAnsi" w:hAnsiTheme="majorHAnsi" w:cs="Calibri"/>
                <w:color w:val="000000"/>
                <w:sz w:val="22"/>
                <w:szCs w:val="22"/>
              </w:rPr>
              <w:t xml:space="preserve">Modulo EtCO2 </w:t>
            </w:r>
            <w:r w:rsidRPr="00C81ACD">
              <w:rPr>
                <w:rFonts w:asciiTheme="majorHAnsi" w:hAnsiTheme="majorHAnsi" w:cs="Calibri"/>
                <w:b/>
                <w:color w:val="000000"/>
                <w:sz w:val="22"/>
                <w:szCs w:val="22"/>
              </w:rPr>
              <w:t>integrato</w:t>
            </w:r>
            <w:r w:rsidRPr="00C81ACD">
              <w:rPr>
                <w:rFonts w:asciiTheme="majorHAnsi" w:hAnsiTheme="majorHAnsi" w:cs="Calibri"/>
                <w:color w:val="000000"/>
                <w:sz w:val="22"/>
                <w:szCs w:val="22"/>
              </w:rPr>
              <w:t xml:space="preserve"> nel ventilatore</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lastRenderedPageBreak/>
              <w:t>Peso e dimensioni contenute</w:t>
            </w:r>
          </w:p>
        </w:tc>
      </w:tr>
      <w:tr w:rsidR="00334EF3" w:rsidRPr="00C81ACD" w:rsidTr="0042474B">
        <w:trPr>
          <w:trHeight w:val="945"/>
        </w:trPr>
        <w:tc>
          <w:tcPr>
            <w:tcW w:w="9371" w:type="dxa"/>
            <w:gridSpan w:val="2"/>
            <w:tcBorders>
              <w:top w:val="single" w:sz="4" w:space="0" w:color="auto"/>
              <w:left w:val="single" w:sz="4"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Possibilità di rappresentazione dei dati in formato alfanumerico e grafico simultaneamente (rappresentazione simultanea di almeno due curve e di almeno altri 3 parametri alfanumerici, tutti selezionabili)</w:t>
            </w:r>
          </w:p>
        </w:tc>
      </w:tr>
      <w:tr w:rsidR="00334EF3" w:rsidRPr="00C81ACD" w:rsidTr="0042474B">
        <w:trPr>
          <w:trHeight w:val="315"/>
        </w:trPr>
        <w:tc>
          <w:tcPr>
            <w:tcW w:w="9371" w:type="dxa"/>
            <w:gridSpan w:val="2"/>
            <w:tcBorders>
              <w:top w:val="single" w:sz="4" w:space="0" w:color="auto"/>
              <w:bottom w:val="single" w:sz="4" w:space="0" w:color="auto"/>
            </w:tcBorders>
            <w:vAlign w:val="center"/>
          </w:tcPr>
          <w:p w:rsidR="00334EF3" w:rsidRPr="00C81ACD" w:rsidRDefault="00334EF3" w:rsidP="0042474B">
            <w:pPr>
              <w:rPr>
                <w:rFonts w:asciiTheme="majorHAnsi" w:hAnsiTheme="majorHAnsi" w:cs="Calibri"/>
                <w:sz w:val="22"/>
                <w:szCs w:val="22"/>
              </w:rPr>
            </w:pPr>
          </w:p>
        </w:tc>
      </w:tr>
      <w:tr w:rsidR="00334EF3" w:rsidRPr="00C81ACD" w:rsidTr="0042474B">
        <w:trPr>
          <w:trHeight w:val="315"/>
        </w:trPr>
        <w:tc>
          <w:tcPr>
            <w:tcW w:w="9371" w:type="dxa"/>
            <w:gridSpan w:val="2"/>
            <w:tcBorders>
              <w:top w:val="single" w:sz="4" w:space="0" w:color="auto"/>
              <w:left w:val="single" w:sz="4" w:space="0" w:color="auto"/>
              <w:bottom w:val="single" w:sz="4" w:space="0" w:color="auto"/>
              <w:right w:val="single" w:sz="4" w:space="0" w:color="auto"/>
            </w:tcBorders>
            <w:shd w:val="clear" w:color="auto" w:fill="BCEEE4"/>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Caratteristiche e Regolazione dei parametri operativi (specificare la modalità)</w:t>
            </w:r>
          </w:p>
        </w:tc>
      </w:tr>
      <w:tr w:rsidR="00334EF3" w:rsidRPr="00C81ACD" w:rsidTr="0042474B">
        <w:trPr>
          <w:gridAfter w:val="1"/>
          <w:wAfter w:w="11" w:type="dxa"/>
          <w:trHeight w:val="315"/>
        </w:trPr>
        <w:tc>
          <w:tcPr>
            <w:tcW w:w="9360"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Regolazione dei seguenti parametri</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ind w:left="371"/>
              <w:rPr>
                <w:rFonts w:asciiTheme="majorHAnsi" w:hAnsiTheme="majorHAnsi" w:cs="Calibri"/>
                <w:sz w:val="22"/>
                <w:szCs w:val="22"/>
              </w:rPr>
            </w:pPr>
            <w:r w:rsidRPr="00C81ACD">
              <w:rPr>
                <w:rFonts w:asciiTheme="majorHAnsi" w:hAnsiTheme="majorHAnsi" w:cs="Calibri"/>
                <w:sz w:val="22"/>
                <w:szCs w:val="22"/>
              </w:rPr>
              <w:t xml:space="preserve">volume corrente </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ind w:left="371"/>
              <w:rPr>
                <w:rFonts w:asciiTheme="majorHAnsi" w:hAnsiTheme="majorHAnsi" w:cs="Calibri"/>
                <w:sz w:val="22"/>
                <w:szCs w:val="22"/>
              </w:rPr>
            </w:pPr>
            <w:r w:rsidRPr="00C81ACD">
              <w:rPr>
                <w:rFonts w:asciiTheme="majorHAnsi" w:hAnsiTheme="majorHAnsi" w:cs="Calibri"/>
                <w:sz w:val="22"/>
                <w:szCs w:val="22"/>
              </w:rPr>
              <w:t xml:space="preserve">volume minuto  </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ind w:left="371"/>
              <w:rPr>
                <w:rFonts w:asciiTheme="majorHAnsi" w:hAnsiTheme="majorHAnsi" w:cs="Calibri"/>
                <w:sz w:val="22"/>
                <w:szCs w:val="22"/>
              </w:rPr>
            </w:pPr>
            <w:r w:rsidRPr="00C81ACD">
              <w:rPr>
                <w:rFonts w:asciiTheme="majorHAnsi" w:hAnsiTheme="majorHAnsi" w:cs="Calibri"/>
                <w:sz w:val="22"/>
                <w:szCs w:val="22"/>
              </w:rPr>
              <w:t xml:space="preserve">frequenza respiratoria </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ind w:left="371"/>
              <w:rPr>
                <w:rFonts w:asciiTheme="majorHAnsi" w:hAnsiTheme="majorHAnsi" w:cs="Calibri"/>
                <w:sz w:val="22"/>
                <w:szCs w:val="22"/>
              </w:rPr>
            </w:pPr>
            <w:r w:rsidRPr="00C81ACD">
              <w:rPr>
                <w:rFonts w:asciiTheme="majorHAnsi" w:hAnsiTheme="majorHAnsi" w:cs="Calibri"/>
                <w:sz w:val="22"/>
                <w:szCs w:val="22"/>
              </w:rPr>
              <w:t xml:space="preserve">flusso inspiratorio </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ind w:left="371"/>
              <w:rPr>
                <w:rFonts w:asciiTheme="majorHAnsi" w:hAnsiTheme="majorHAnsi" w:cs="Calibri"/>
                <w:sz w:val="22"/>
                <w:szCs w:val="22"/>
              </w:rPr>
            </w:pPr>
            <w:r w:rsidRPr="00C81ACD">
              <w:rPr>
                <w:rFonts w:asciiTheme="majorHAnsi" w:hAnsiTheme="majorHAnsi" w:cs="Calibri"/>
                <w:sz w:val="22"/>
                <w:szCs w:val="22"/>
              </w:rPr>
              <w:t xml:space="preserve">Rapporto I/E </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ind w:left="371"/>
              <w:rPr>
                <w:rFonts w:asciiTheme="majorHAnsi" w:hAnsiTheme="majorHAnsi" w:cs="Calibri"/>
                <w:sz w:val="22"/>
                <w:szCs w:val="22"/>
              </w:rPr>
            </w:pPr>
            <w:r w:rsidRPr="00C81ACD">
              <w:rPr>
                <w:rFonts w:asciiTheme="majorHAnsi" w:hAnsiTheme="majorHAnsi" w:cs="Calibri"/>
                <w:sz w:val="22"/>
                <w:szCs w:val="22"/>
              </w:rPr>
              <w:t>Pausa inspiratoria</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ind w:left="371"/>
              <w:rPr>
                <w:rFonts w:asciiTheme="majorHAnsi" w:hAnsiTheme="majorHAnsi" w:cs="Calibri"/>
                <w:sz w:val="22"/>
                <w:szCs w:val="22"/>
              </w:rPr>
            </w:pPr>
            <w:r w:rsidRPr="00C81ACD">
              <w:rPr>
                <w:rFonts w:asciiTheme="majorHAnsi" w:hAnsiTheme="majorHAnsi" w:cs="Calibri"/>
                <w:sz w:val="22"/>
                <w:szCs w:val="22"/>
              </w:rPr>
              <w:t>PEEP/CPAP</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ind w:left="371"/>
              <w:rPr>
                <w:rFonts w:asciiTheme="majorHAnsi" w:hAnsiTheme="majorHAnsi" w:cs="Calibri"/>
                <w:sz w:val="22"/>
                <w:szCs w:val="22"/>
              </w:rPr>
            </w:pPr>
            <w:r w:rsidRPr="00C81ACD">
              <w:rPr>
                <w:rFonts w:asciiTheme="majorHAnsi" w:hAnsiTheme="majorHAnsi" w:cs="Calibri"/>
                <w:sz w:val="22"/>
                <w:szCs w:val="22"/>
              </w:rPr>
              <w:t>(FiO2%) Campo percentuale di O2</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Sistema di autodiagnosi dello stato funzionale con presenza di allarmi ottico – acustici.</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Monitor a colori di dimensioni &gt;= a  7”  </w:t>
            </w:r>
          </w:p>
        </w:tc>
      </w:tr>
      <w:tr w:rsidR="00334EF3" w:rsidRPr="00C81ACD" w:rsidTr="0042474B">
        <w:trPr>
          <w:trHeight w:val="315"/>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Presenza di allarmi acustici e visivi</w:t>
            </w:r>
          </w:p>
        </w:tc>
      </w:tr>
      <w:tr w:rsidR="00334EF3" w:rsidRPr="00C81ACD" w:rsidTr="0042474B">
        <w:trPr>
          <w:trHeight w:val="630"/>
        </w:trPr>
        <w:tc>
          <w:tcPr>
            <w:tcW w:w="9371" w:type="dxa"/>
            <w:gridSpan w:val="2"/>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batteria ricaricabile con  autonomia di almeno 150 minuti,  con possibilità di sostituzione in corso di utilizzo (il ventilatore deve essere fornito con seconda batteria e caricabatteria esterno)</w:t>
            </w:r>
          </w:p>
        </w:tc>
      </w:tr>
      <w:tr w:rsidR="00334EF3" w:rsidRPr="00C81ACD" w:rsidTr="0042474B">
        <w:trPr>
          <w:trHeight w:val="330"/>
        </w:trPr>
        <w:tc>
          <w:tcPr>
            <w:tcW w:w="9371" w:type="dxa"/>
            <w:gridSpan w:val="2"/>
            <w:tcBorders>
              <w:top w:val="single" w:sz="4" w:space="0" w:color="auto"/>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Fornito di accorgimenti e facilitazioni per il trasporto e la protezione da danneggiamento da agenti esterni.</w:t>
            </w:r>
          </w:p>
        </w:tc>
      </w:tr>
      <w:tr w:rsidR="00334EF3" w:rsidRPr="00C81ACD" w:rsidTr="0042474B">
        <w:trPr>
          <w:trHeight w:val="315"/>
        </w:trPr>
        <w:tc>
          <w:tcPr>
            <w:tcW w:w="9371" w:type="dxa"/>
            <w:gridSpan w:val="2"/>
            <w:tcBorders>
              <w:top w:val="single" w:sz="4" w:space="0" w:color="auto"/>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Possibilità di scaricare i dati  </w:t>
            </w:r>
          </w:p>
        </w:tc>
      </w:tr>
    </w:tbl>
    <w:p w:rsidR="00334EF3" w:rsidRPr="00C81ACD" w:rsidRDefault="00334EF3" w:rsidP="00334EF3">
      <w:pPr>
        <w:autoSpaceDE w:val="0"/>
        <w:autoSpaceDN w:val="0"/>
        <w:adjustRightInd w:val="0"/>
        <w:spacing w:after="240"/>
        <w:jc w:val="both"/>
        <w:rPr>
          <w:rFonts w:asciiTheme="majorHAnsi" w:hAnsiTheme="majorHAnsi" w:cs="Calibri"/>
          <w:sz w:val="22"/>
          <w:szCs w:val="22"/>
        </w:rPr>
      </w:pPr>
    </w:p>
    <w:p w:rsidR="00334EF3" w:rsidRPr="00C81ACD" w:rsidRDefault="00334EF3" w:rsidP="00334EF3">
      <w:pPr>
        <w:autoSpaceDE w:val="0"/>
        <w:autoSpaceDN w:val="0"/>
        <w:adjustRightInd w:val="0"/>
        <w:jc w:val="both"/>
        <w:rPr>
          <w:rFonts w:asciiTheme="majorHAnsi" w:hAnsiTheme="majorHAnsi" w:cs="Calibri"/>
          <w:b/>
          <w:sz w:val="22"/>
          <w:szCs w:val="22"/>
        </w:rPr>
      </w:pPr>
      <w:r w:rsidRPr="00C81ACD">
        <w:rPr>
          <w:rFonts w:asciiTheme="majorHAnsi" w:hAnsiTheme="majorHAnsi" w:cs="Calibri"/>
          <w:b/>
          <w:sz w:val="22"/>
          <w:szCs w:val="22"/>
        </w:rPr>
        <w:t>Accessori opzionali richiesti (non inclusi in configurazione ma la cui disponibilità deve</w:t>
      </w:r>
    </w:p>
    <w:p w:rsidR="00334EF3" w:rsidRPr="00C81ACD" w:rsidRDefault="00334EF3" w:rsidP="00334EF3">
      <w:pPr>
        <w:autoSpaceDE w:val="0"/>
        <w:autoSpaceDN w:val="0"/>
        <w:adjustRightInd w:val="0"/>
        <w:jc w:val="both"/>
        <w:rPr>
          <w:rFonts w:asciiTheme="majorHAnsi" w:hAnsiTheme="majorHAnsi" w:cs="Calibri"/>
          <w:b/>
          <w:sz w:val="22"/>
          <w:szCs w:val="22"/>
        </w:rPr>
      </w:pPr>
      <w:r w:rsidRPr="00C81ACD">
        <w:rPr>
          <w:rFonts w:asciiTheme="majorHAnsi" w:hAnsiTheme="majorHAnsi" w:cs="Calibri"/>
          <w:b/>
          <w:sz w:val="22"/>
          <w:szCs w:val="22"/>
        </w:rPr>
        <w:t>essere obbligatoriamente garantita pena l’esclusione) (Po):</w:t>
      </w:r>
    </w:p>
    <w:p w:rsidR="00334EF3" w:rsidRPr="00C81ACD" w:rsidRDefault="00334EF3" w:rsidP="00334EF3">
      <w:pPr>
        <w:autoSpaceDE w:val="0"/>
        <w:autoSpaceDN w:val="0"/>
        <w:adjustRightInd w:val="0"/>
        <w:jc w:val="both"/>
        <w:rPr>
          <w:rFonts w:asciiTheme="majorHAnsi" w:hAnsiTheme="majorHAnsi" w:cs="Calibri"/>
          <w:b/>
          <w:sz w:val="22"/>
          <w:szCs w:val="22"/>
        </w:rPr>
      </w:pP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Morsetto per barra universale</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Set di batterie di riserva</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 xml:space="preserve">Caricabatterie esterno </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borsa</w:t>
      </w:r>
    </w:p>
    <w:p w:rsidR="00334EF3" w:rsidRPr="00C81ACD" w:rsidRDefault="00334EF3" w:rsidP="00334EF3">
      <w:pPr>
        <w:spacing w:after="120"/>
        <w:rPr>
          <w:rFonts w:asciiTheme="majorHAnsi" w:hAnsiTheme="majorHAnsi" w:cs="Calibri"/>
          <w:sz w:val="22"/>
          <w:szCs w:val="22"/>
        </w:rPr>
      </w:pPr>
    </w:p>
    <w:p w:rsidR="00334EF3" w:rsidRPr="00C81ACD" w:rsidRDefault="00334EF3" w:rsidP="00334EF3">
      <w:pPr>
        <w:rPr>
          <w:rFonts w:asciiTheme="majorHAnsi" w:hAnsiTheme="majorHAnsi" w:cs="Calibri"/>
          <w:b/>
          <w:color w:val="000000"/>
          <w:sz w:val="22"/>
          <w:szCs w:val="22"/>
        </w:rPr>
      </w:pPr>
      <w:r w:rsidRPr="00C81ACD">
        <w:rPr>
          <w:rFonts w:asciiTheme="majorHAnsi" w:hAnsiTheme="majorHAnsi" w:cs="Calibri"/>
          <w:b/>
          <w:color w:val="000000"/>
          <w:sz w:val="22"/>
          <w:szCs w:val="22"/>
        </w:rPr>
        <w:t>LOTTO 5: ventilatori polmonari per camera iperbarica</w:t>
      </w:r>
    </w:p>
    <w:p w:rsidR="00334EF3" w:rsidRPr="00C81ACD" w:rsidRDefault="00334EF3" w:rsidP="00334EF3">
      <w:pPr>
        <w:rPr>
          <w:rFonts w:asciiTheme="majorHAnsi" w:hAnsiTheme="majorHAnsi" w:cs="Calibri"/>
          <w:b/>
          <w:color w:val="000000"/>
          <w:sz w:val="22"/>
          <w:szCs w:val="22"/>
        </w:rPr>
      </w:pPr>
    </w:p>
    <w:tbl>
      <w:tblPr>
        <w:tblW w:w="9229" w:type="dxa"/>
        <w:tblInd w:w="55" w:type="dxa"/>
        <w:tblCellMar>
          <w:left w:w="70" w:type="dxa"/>
          <w:right w:w="70" w:type="dxa"/>
        </w:tblCellMar>
        <w:tblLook w:val="00A0" w:firstRow="1" w:lastRow="0" w:firstColumn="1" w:lastColumn="0" w:noHBand="0" w:noVBand="0"/>
      </w:tblPr>
      <w:tblGrid>
        <w:gridCol w:w="9229"/>
      </w:tblGrid>
      <w:tr w:rsidR="00334EF3" w:rsidRPr="00C81ACD" w:rsidTr="0042474B">
        <w:trPr>
          <w:trHeight w:val="315"/>
        </w:trPr>
        <w:tc>
          <w:tcPr>
            <w:tcW w:w="9229" w:type="dxa"/>
            <w:tcBorders>
              <w:top w:val="single" w:sz="8" w:space="0" w:color="auto"/>
              <w:left w:val="single" w:sz="8" w:space="0" w:color="auto"/>
              <w:bottom w:val="single" w:sz="4" w:space="0" w:color="auto"/>
              <w:right w:val="nil"/>
            </w:tcBorders>
            <w:shd w:val="clear" w:color="auto" w:fill="BCEEE4"/>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Tipo e tecniche di ventilazione:</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Idoneo all’utilizzo in camera iperbarica sino almeno alla profondità di 20 m</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trike/>
                <w:sz w:val="22"/>
                <w:szCs w:val="22"/>
                <w:highlight w:val="yellow"/>
              </w:rPr>
            </w:pPr>
            <w:r w:rsidRPr="00C81ACD">
              <w:rPr>
                <w:rFonts w:asciiTheme="majorHAnsi" w:hAnsiTheme="majorHAnsi" w:cs="Calibri"/>
                <w:sz w:val="22"/>
                <w:szCs w:val="22"/>
              </w:rPr>
              <w:t>Tipologia di paziente adulto, pediatrico</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Ventilazione controllata a volume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controllata a pressione</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Ventilazione assistita (AMV o acronimi equivalenti)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SIMV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Ventilazione di back-up</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Pressione Positiva Continua nelle vie aeree (CPAP) </w:t>
            </w:r>
          </w:p>
        </w:tc>
      </w:tr>
      <w:tr w:rsidR="00334EF3" w:rsidRPr="00C81ACD" w:rsidTr="0042474B">
        <w:trPr>
          <w:trHeight w:val="330"/>
        </w:trPr>
        <w:tc>
          <w:tcPr>
            <w:tcW w:w="9229" w:type="dxa"/>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w:t>
            </w:r>
          </w:p>
        </w:tc>
      </w:tr>
      <w:tr w:rsidR="00334EF3" w:rsidRPr="00C81ACD" w:rsidTr="0042474B">
        <w:trPr>
          <w:trHeight w:val="443"/>
        </w:trPr>
        <w:tc>
          <w:tcPr>
            <w:tcW w:w="9229" w:type="dxa"/>
            <w:tcBorders>
              <w:top w:val="single" w:sz="8" w:space="0" w:color="auto"/>
              <w:left w:val="single" w:sz="8" w:space="0" w:color="auto"/>
              <w:bottom w:val="single" w:sz="4" w:space="0" w:color="auto"/>
              <w:right w:val="nil"/>
            </w:tcBorders>
            <w:shd w:val="clear" w:color="auto" w:fill="BCEEE4"/>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lastRenderedPageBreak/>
              <w:t>Regolazione almeno dei seguenti parametri operativi (specificare la modalità)</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Volume corrente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Frequenza respiratoria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shd w:val="clear" w:color="000000" w:fill="FFFFFF"/>
            <w:vAlign w:val="center"/>
          </w:tcPr>
          <w:p w:rsidR="00334EF3" w:rsidRPr="00C81ACD" w:rsidRDefault="00334EF3" w:rsidP="0042474B">
            <w:pPr>
              <w:rPr>
                <w:rFonts w:asciiTheme="majorHAnsi" w:hAnsiTheme="majorHAnsi"/>
                <w:sz w:val="22"/>
                <w:szCs w:val="22"/>
              </w:rPr>
            </w:pPr>
            <w:r w:rsidRPr="00C81ACD">
              <w:rPr>
                <w:rFonts w:asciiTheme="majorHAnsi" w:hAnsiTheme="majorHAnsi" w:cs="Calibri"/>
                <w:sz w:val="22"/>
                <w:szCs w:val="22"/>
              </w:rPr>
              <w:t xml:space="preserve">Stabilità della frequenza respiratoria a tutte le profondità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Flusso inspiratorio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 xml:space="preserve">Rapporto I:E </w:t>
            </w:r>
          </w:p>
        </w:tc>
      </w:tr>
      <w:tr w:rsidR="00334EF3" w:rsidRPr="00C81ACD" w:rsidTr="0042474B">
        <w:trPr>
          <w:trHeight w:val="37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Campo percentuale di O</w:t>
            </w:r>
            <w:r w:rsidRPr="00C81ACD">
              <w:rPr>
                <w:rFonts w:asciiTheme="majorHAnsi" w:hAnsiTheme="majorHAnsi" w:cs="Calibri"/>
                <w:sz w:val="22"/>
                <w:szCs w:val="22"/>
                <w:vertAlign w:val="subscript"/>
              </w:rPr>
              <w:t>2</w:t>
            </w:r>
            <w:r w:rsidRPr="00C81ACD">
              <w:rPr>
                <w:rFonts w:asciiTheme="majorHAnsi" w:hAnsiTheme="majorHAnsi" w:cs="Calibri"/>
                <w:sz w:val="22"/>
                <w:szCs w:val="22"/>
              </w:rPr>
              <w:t xml:space="preserve"> regolabile con mixer </w:t>
            </w:r>
          </w:p>
        </w:tc>
      </w:tr>
      <w:tr w:rsidR="00334EF3" w:rsidRPr="00C81ACD" w:rsidTr="0042474B">
        <w:trPr>
          <w:trHeight w:val="315"/>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Sistema di autodiagnosi dello stato funzionale con presenza di allarmi ottico – acustici.</w:t>
            </w:r>
          </w:p>
        </w:tc>
      </w:tr>
      <w:tr w:rsidR="00334EF3" w:rsidRPr="00C81ACD" w:rsidTr="0042474B">
        <w:trPr>
          <w:trHeight w:val="444"/>
        </w:trPr>
        <w:tc>
          <w:tcPr>
            <w:tcW w:w="9229" w:type="dxa"/>
            <w:tcBorders>
              <w:top w:val="nil"/>
              <w:left w:val="single" w:sz="8" w:space="0" w:color="auto"/>
              <w:bottom w:val="single" w:sz="4" w:space="0" w:color="auto"/>
              <w:right w:val="single" w:sz="4" w:space="0" w:color="auto"/>
            </w:tcBorders>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Completo di display  di dimensioni &gt;= a  12"</w:t>
            </w:r>
          </w:p>
        </w:tc>
      </w:tr>
      <w:tr w:rsidR="00334EF3" w:rsidRPr="00C81ACD" w:rsidTr="0042474B">
        <w:trPr>
          <w:trHeight w:val="330"/>
        </w:trPr>
        <w:tc>
          <w:tcPr>
            <w:tcW w:w="9229" w:type="dxa"/>
            <w:tcBorders>
              <w:top w:val="nil"/>
              <w:left w:val="single" w:sz="8" w:space="0" w:color="auto"/>
              <w:bottom w:val="single" w:sz="4" w:space="0" w:color="auto"/>
              <w:right w:val="single" w:sz="4" w:space="0" w:color="auto"/>
            </w:tcBorders>
            <w:shd w:val="clear" w:color="auto"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Presenza di allarmi acustici e visivi (specificare)</w:t>
            </w:r>
          </w:p>
        </w:tc>
      </w:tr>
      <w:tr w:rsidR="00334EF3" w:rsidRPr="00C81ACD" w:rsidTr="0042474B">
        <w:trPr>
          <w:trHeight w:val="450"/>
        </w:trPr>
        <w:tc>
          <w:tcPr>
            <w:tcW w:w="9229" w:type="dxa"/>
            <w:tcBorders>
              <w:top w:val="nil"/>
              <w:left w:val="single" w:sz="8" w:space="0" w:color="auto"/>
              <w:bottom w:val="single" w:sz="4" w:space="0" w:color="auto"/>
              <w:right w:val="single" w:sz="4" w:space="0" w:color="auto"/>
            </w:tcBorders>
            <w:shd w:val="clear" w:color="auto"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Sistema di alimentazione a batterie ricaricabili con autonomia almeno 3 ore</w:t>
            </w:r>
          </w:p>
        </w:tc>
      </w:tr>
      <w:tr w:rsidR="00334EF3" w:rsidRPr="00C81ACD" w:rsidTr="0042474B">
        <w:trPr>
          <w:trHeight w:val="330"/>
        </w:trPr>
        <w:tc>
          <w:tcPr>
            <w:tcW w:w="9229" w:type="dxa"/>
            <w:tcBorders>
              <w:top w:val="single" w:sz="8" w:space="0" w:color="auto"/>
              <w:left w:val="nil"/>
              <w:bottom w:val="single" w:sz="4" w:space="0" w:color="auto"/>
              <w:right w:val="nil"/>
            </w:tcBorders>
            <w:vAlign w:val="center"/>
          </w:tcPr>
          <w:p w:rsidR="00334EF3" w:rsidRPr="00C81ACD" w:rsidRDefault="00334EF3" w:rsidP="0042474B">
            <w:pPr>
              <w:rPr>
                <w:rFonts w:asciiTheme="majorHAnsi" w:hAnsiTheme="majorHAnsi" w:cs="Calibri"/>
                <w:sz w:val="22"/>
                <w:szCs w:val="22"/>
              </w:rPr>
            </w:pPr>
          </w:p>
        </w:tc>
      </w:tr>
      <w:tr w:rsidR="00334EF3" w:rsidRPr="00C81ACD" w:rsidTr="0042474B">
        <w:trPr>
          <w:trHeight w:val="330"/>
        </w:trPr>
        <w:tc>
          <w:tcPr>
            <w:tcW w:w="9229" w:type="dxa"/>
            <w:tcBorders>
              <w:top w:val="single" w:sz="4" w:space="0" w:color="auto"/>
              <w:left w:val="single" w:sz="4" w:space="0" w:color="auto"/>
              <w:bottom w:val="single" w:sz="8" w:space="0" w:color="auto"/>
              <w:right w:val="single" w:sz="4" w:space="0" w:color="auto"/>
            </w:tcBorders>
            <w:shd w:val="clear" w:color="auto" w:fill="B6DDE8"/>
            <w:vAlign w:val="center"/>
          </w:tcPr>
          <w:p w:rsidR="00334EF3" w:rsidRPr="00C81ACD" w:rsidRDefault="00334EF3" w:rsidP="0042474B">
            <w:pPr>
              <w:rPr>
                <w:rFonts w:asciiTheme="majorHAnsi" w:hAnsiTheme="majorHAnsi" w:cs="Calibri"/>
                <w:b/>
                <w:bCs/>
                <w:sz w:val="22"/>
                <w:szCs w:val="22"/>
              </w:rPr>
            </w:pPr>
            <w:r w:rsidRPr="00C81ACD">
              <w:rPr>
                <w:rFonts w:asciiTheme="majorHAnsi" w:hAnsiTheme="majorHAnsi" w:cs="Calibri"/>
                <w:b/>
                <w:bCs/>
                <w:sz w:val="22"/>
                <w:szCs w:val="22"/>
              </w:rPr>
              <w:t>Altro</w:t>
            </w:r>
          </w:p>
        </w:tc>
      </w:tr>
      <w:tr w:rsidR="00334EF3" w:rsidRPr="00C81ACD" w:rsidTr="0042474B">
        <w:trPr>
          <w:trHeight w:val="330"/>
        </w:trPr>
        <w:tc>
          <w:tcPr>
            <w:tcW w:w="9229" w:type="dxa"/>
            <w:tcBorders>
              <w:top w:val="single" w:sz="8" w:space="0" w:color="auto"/>
              <w:left w:val="single" w:sz="4" w:space="0" w:color="auto"/>
              <w:bottom w:val="single" w:sz="4" w:space="0" w:color="auto"/>
              <w:right w:val="single" w:sz="4" w:space="0" w:color="auto"/>
            </w:tcBorders>
            <w:shd w:val="clear" w:color="auto" w:fill="FFFFFF"/>
            <w:vAlign w:val="center"/>
          </w:tcPr>
          <w:p w:rsidR="00334EF3" w:rsidRPr="00C81ACD" w:rsidRDefault="00334EF3" w:rsidP="0042474B">
            <w:pPr>
              <w:rPr>
                <w:rFonts w:asciiTheme="majorHAnsi" w:hAnsiTheme="majorHAnsi" w:cs="Calibri"/>
                <w:sz w:val="22"/>
                <w:szCs w:val="22"/>
              </w:rPr>
            </w:pPr>
            <w:r w:rsidRPr="00C81ACD">
              <w:rPr>
                <w:rFonts w:asciiTheme="majorHAnsi" w:hAnsiTheme="majorHAnsi" w:cs="Calibri"/>
                <w:sz w:val="22"/>
                <w:szCs w:val="22"/>
              </w:rPr>
              <w:t>Dotato di carrello semplice</w:t>
            </w:r>
          </w:p>
        </w:tc>
      </w:tr>
    </w:tbl>
    <w:p w:rsidR="00334EF3" w:rsidRPr="00C81ACD" w:rsidRDefault="00334EF3" w:rsidP="00334EF3">
      <w:pPr>
        <w:autoSpaceDE w:val="0"/>
        <w:autoSpaceDN w:val="0"/>
        <w:adjustRightInd w:val="0"/>
        <w:jc w:val="both"/>
        <w:rPr>
          <w:rFonts w:asciiTheme="majorHAnsi" w:hAnsiTheme="majorHAnsi" w:cs="Calibri"/>
          <w:b/>
          <w:sz w:val="22"/>
          <w:szCs w:val="22"/>
        </w:rPr>
      </w:pPr>
    </w:p>
    <w:p w:rsidR="00334EF3" w:rsidRPr="00C81ACD" w:rsidRDefault="00334EF3" w:rsidP="00334EF3">
      <w:pPr>
        <w:autoSpaceDE w:val="0"/>
        <w:autoSpaceDN w:val="0"/>
        <w:adjustRightInd w:val="0"/>
        <w:jc w:val="both"/>
        <w:rPr>
          <w:rFonts w:asciiTheme="majorHAnsi" w:hAnsiTheme="majorHAnsi" w:cs="Calibri"/>
          <w:b/>
          <w:sz w:val="22"/>
          <w:szCs w:val="22"/>
        </w:rPr>
      </w:pPr>
    </w:p>
    <w:p w:rsidR="00334EF3" w:rsidRPr="00C81ACD" w:rsidRDefault="00334EF3" w:rsidP="00334EF3">
      <w:pPr>
        <w:autoSpaceDE w:val="0"/>
        <w:autoSpaceDN w:val="0"/>
        <w:adjustRightInd w:val="0"/>
        <w:jc w:val="both"/>
        <w:rPr>
          <w:rFonts w:asciiTheme="majorHAnsi" w:hAnsiTheme="majorHAnsi" w:cs="Calibri"/>
          <w:b/>
          <w:sz w:val="22"/>
          <w:szCs w:val="22"/>
          <w:u w:val="single"/>
        </w:rPr>
      </w:pPr>
      <w:r w:rsidRPr="00C81ACD">
        <w:rPr>
          <w:rFonts w:asciiTheme="majorHAnsi" w:hAnsiTheme="majorHAnsi" w:cs="Calibri"/>
          <w:b/>
          <w:sz w:val="22"/>
          <w:szCs w:val="22"/>
          <w:u w:val="single"/>
        </w:rPr>
        <w:t>Accessori opzionali richiesti (non inclusi in configurazione ma la cui disponibilità deve</w:t>
      </w:r>
    </w:p>
    <w:p w:rsidR="00334EF3" w:rsidRPr="00C81ACD" w:rsidRDefault="00334EF3" w:rsidP="00334EF3">
      <w:pPr>
        <w:autoSpaceDE w:val="0"/>
        <w:autoSpaceDN w:val="0"/>
        <w:adjustRightInd w:val="0"/>
        <w:jc w:val="both"/>
        <w:rPr>
          <w:rFonts w:asciiTheme="majorHAnsi" w:hAnsiTheme="majorHAnsi" w:cs="Calibri"/>
          <w:b/>
          <w:sz w:val="22"/>
          <w:szCs w:val="22"/>
          <w:u w:val="single"/>
        </w:rPr>
      </w:pPr>
      <w:r w:rsidRPr="00C81ACD">
        <w:rPr>
          <w:rFonts w:asciiTheme="majorHAnsi" w:hAnsiTheme="majorHAnsi" w:cs="Calibri"/>
          <w:b/>
          <w:sz w:val="22"/>
          <w:szCs w:val="22"/>
          <w:u w:val="single"/>
        </w:rPr>
        <w:t>essere obbligatoriamente garantita pena l’esclusione) (Po):</w:t>
      </w:r>
    </w:p>
    <w:p w:rsidR="00334EF3" w:rsidRPr="00C81ACD" w:rsidRDefault="00334EF3" w:rsidP="00334EF3">
      <w:pPr>
        <w:autoSpaceDE w:val="0"/>
        <w:autoSpaceDN w:val="0"/>
        <w:adjustRightInd w:val="0"/>
        <w:jc w:val="both"/>
        <w:rPr>
          <w:rFonts w:asciiTheme="majorHAnsi" w:hAnsiTheme="majorHAnsi" w:cs="Calibri"/>
          <w:b/>
          <w:sz w:val="22"/>
          <w:szCs w:val="22"/>
        </w:rPr>
      </w:pP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Morsetto per barra universale</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Set di batterie di riserva</w:t>
      </w:r>
    </w:p>
    <w:p w:rsidR="00334EF3" w:rsidRPr="00C81ACD" w:rsidRDefault="00334EF3" w:rsidP="006D4689">
      <w:pPr>
        <w:pStyle w:val="Elencoacolori-Colore11"/>
        <w:numPr>
          <w:ilvl w:val="0"/>
          <w:numId w:val="32"/>
        </w:numPr>
        <w:autoSpaceDE w:val="0"/>
        <w:autoSpaceDN w:val="0"/>
        <w:spacing w:after="60" w:line="240" w:lineRule="auto"/>
        <w:ind w:left="714" w:hanging="357"/>
        <w:rPr>
          <w:rFonts w:asciiTheme="majorHAnsi" w:eastAsia="TrebuchetMS" w:hAnsiTheme="majorHAnsi" w:cs="Calibri"/>
          <w:bCs/>
          <w:sz w:val="22"/>
          <w:szCs w:val="22"/>
        </w:rPr>
      </w:pPr>
      <w:r w:rsidRPr="00C81ACD">
        <w:rPr>
          <w:rFonts w:asciiTheme="majorHAnsi" w:eastAsia="TrebuchetMS" w:hAnsiTheme="majorHAnsi" w:cs="Calibri"/>
          <w:bCs/>
          <w:sz w:val="22"/>
          <w:szCs w:val="22"/>
        </w:rPr>
        <w:t xml:space="preserve">Caricabatterie esterno </w:t>
      </w:r>
    </w:p>
    <w:p w:rsidR="00334EF3" w:rsidRPr="00C81ACD" w:rsidRDefault="00334EF3" w:rsidP="00334EF3">
      <w:pPr>
        <w:spacing w:after="120"/>
        <w:rPr>
          <w:rFonts w:asciiTheme="majorHAnsi" w:hAnsiTheme="majorHAnsi" w:cs="Calibri"/>
          <w:sz w:val="22"/>
          <w:szCs w:val="22"/>
        </w:rPr>
      </w:pPr>
    </w:p>
    <w:p w:rsidR="00334EF3" w:rsidRPr="00C81ACD" w:rsidRDefault="00334EF3" w:rsidP="00334EF3">
      <w:pPr>
        <w:spacing w:after="120"/>
        <w:rPr>
          <w:rFonts w:asciiTheme="majorHAnsi" w:hAnsiTheme="majorHAnsi" w:cs="Calibri"/>
          <w:b/>
          <w:sz w:val="22"/>
          <w:szCs w:val="22"/>
        </w:rPr>
      </w:pPr>
      <w:r w:rsidRPr="00C81ACD">
        <w:rPr>
          <w:rFonts w:asciiTheme="majorHAnsi" w:hAnsiTheme="majorHAnsi" w:cs="Calibri"/>
          <w:b/>
          <w:sz w:val="22"/>
          <w:szCs w:val="22"/>
        </w:rPr>
        <w:t>Si precisa inoltre che per tutte le forniture:</w:t>
      </w:r>
    </w:p>
    <w:p w:rsidR="00334EF3" w:rsidRPr="00C81ACD" w:rsidRDefault="00334EF3" w:rsidP="006D4689">
      <w:pPr>
        <w:widowControl w:val="0"/>
        <w:numPr>
          <w:ilvl w:val="0"/>
          <w:numId w:val="30"/>
        </w:numPr>
        <w:adjustRightInd w:val="0"/>
        <w:spacing w:after="120"/>
        <w:ind w:left="714" w:right="-1" w:hanging="357"/>
        <w:jc w:val="both"/>
        <w:textAlignment w:val="baseline"/>
        <w:rPr>
          <w:rFonts w:asciiTheme="majorHAnsi" w:hAnsiTheme="majorHAnsi" w:cs="Calibri"/>
          <w:bCs/>
          <w:sz w:val="22"/>
          <w:szCs w:val="22"/>
        </w:rPr>
      </w:pPr>
      <w:r w:rsidRPr="00C81ACD">
        <w:rPr>
          <w:rFonts w:asciiTheme="majorHAnsi" w:hAnsiTheme="majorHAnsi" w:cs="Calibri"/>
          <w:bCs/>
          <w:sz w:val="22"/>
          <w:szCs w:val="22"/>
        </w:rPr>
        <w:t xml:space="preserve">Le apparecchiature dovranno comunque essere configurate e caratterizzate da prestazioni di livello idoneo tale da consentire quanto indicato al precedente articolo 1. </w:t>
      </w:r>
    </w:p>
    <w:p w:rsidR="00334EF3" w:rsidRPr="00C81ACD" w:rsidRDefault="00334EF3" w:rsidP="006D4689">
      <w:pPr>
        <w:widowControl w:val="0"/>
        <w:numPr>
          <w:ilvl w:val="0"/>
          <w:numId w:val="30"/>
        </w:numPr>
        <w:adjustRightInd w:val="0"/>
        <w:spacing w:after="120"/>
        <w:ind w:left="714" w:right="-1" w:hanging="357"/>
        <w:jc w:val="both"/>
        <w:textAlignment w:val="baseline"/>
        <w:rPr>
          <w:rFonts w:asciiTheme="majorHAnsi" w:hAnsiTheme="majorHAnsi" w:cs="Calibri"/>
          <w:sz w:val="22"/>
          <w:szCs w:val="22"/>
        </w:rPr>
      </w:pPr>
      <w:r w:rsidRPr="00C81ACD">
        <w:rPr>
          <w:rFonts w:asciiTheme="majorHAnsi" w:hAnsiTheme="majorHAnsi" w:cs="Calibri"/>
          <w:bCs/>
          <w:sz w:val="22"/>
          <w:szCs w:val="22"/>
        </w:rPr>
        <w:t>La ditta può presentare</w:t>
      </w:r>
      <w:r w:rsidRPr="00C81ACD">
        <w:rPr>
          <w:rFonts w:asciiTheme="majorHAnsi" w:hAnsiTheme="majorHAnsi" w:cs="Calibri"/>
          <w:sz w:val="22"/>
          <w:szCs w:val="22"/>
        </w:rPr>
        <w:t xml:space="preserve">, </w:t>
      </w:r>
      <w:r w:rsidRPr="00C81ACD">
        <w:rPr>
          <w:rFonts w:asciiTheme="majorHAnsi" w:hAnsiTheme="majorHAnsi" w:cs="Calibri"/>
          <w:b/>
          <w:sz w:val="22"/>
          <w:szCs w:val="22"/>
          <w:u w:val="single"/>
        </w:rPr>
        <w:t>pena l’esclusione</w:t>
      </w:r>
      <w:r w:rsidRPr="00C81ACD">
        <w:rPr>
          <w:rFonts w:asciiTheme="majorHAnsi" w:hAnsiTheme="majorHAnsi" w:cs="Calibri"/>
          <w:sz w:val="22"/>
          <w:szCs w:val="22"/>
        </w:rPr>
        <w:t>, un solo modello di apparecchiatura scelto tra quelli componenti la propria gamma ritenuti più idonei in relazione alla configurazione e destinazione d’uso indicata;</w:t>
      </w:r>
    </w:p>
    <w:p w:rsidR="00334EF3" w:rsidRPr="00C81ACD" w:rsidRDefault="00334EF3" w:rsidP="006D4689">
      <w:pPr>
        <w:pStyle w:val="Corpotesto"/>
        <w:widowControl w:val="0"/>
        <w:numPr>
          <w:ilvl w:val="0"/>
          <w:numId w:val="30"/>
        </w:numPr>
        <w:adjustRightInd w:val="0"/>
        <w:ind w:left="714" w:hanging="357"/>
        <w:jc w:val="both"/>
        <w:textAlignment w:val="baseline"/>
        <w:rPr>
          <w:rFonts w:asciiTheme="majorHAnsi" w:hAnsiTheme="majorHAnsi" w:cs="Calibri"/>
          <w:bCs/>
          <w:sz w:val="22"/>
          <w:szCs w:val="22"/>
        </w:rPr>
      </w:pPr>
      <w:r w:rsidRPr="00C81ACD">
        <w:rPr>
          <w:rFonts w:asciiTheme="majorHAnsi" w:hAnsiTheme="majorHAnsi" w:cs="Calibri"/>
          <w:b/>
          <w:bCs/>
          <w:sz w:val="22"/>
          <w:szCs w:val="22"/>
          <w:u w:val="single"/>
        </w:rPr>
        <w:t>Non è comunque ammessa la formulazione di offerte alternative, parziali, equivoche e/o condizionate</w:t>
      </w:r>
      <w:r w:rsidRPr="00C81ACD">
        <w:rPr>
          <w:rFonts w:asciiTheme="majorHAnsi" w:hAnsiTheme="majorHAnsi" w:cs="Calibri"/>
          <w:bCs/>
          <w:sz w:val="22"/>
          <w:szCs w:val="22"/>
        </w:rPr>
        <w:t>;</w:t>
      </w:r>
    </w:p>
    <w:p w:rsidR="00334EF3" w:rsidRPr="00C81ACD" w:rsidRDefault="00334EF3" w:rsidP="006D4689">
      <w:pPr>
        <w:pStyle w:val="Corpotesto"/>
        <w:widowControl w:val="0"/>
        <w:numPr>
          <w:ilvl w:val="0"/>
          <w:numId w:val="30"/>
        </w:numPr>
        <w:adjustRightInd w:val="0"/>
        <w:ind w:left="714" w:hanging="357"/>
        <w:jc w:val="both"/>
        <w:textAlignment w:val="baseline"/>
        <w:rPr>
          <w:rFonts w:asciiTheme="majorHAnsi" w:hAnsiTheme="majorHAnsi" w:cs="Calibri"/>
          <w:bCs/>
          <w:sz w:val="22"/>
          <w:szCs w:val="22"/>
        </w:rPr>
      </w:pPr>
      <w:r w:rsidRPr="00C81ACD">
        <w:rPr>
          <w:rFonts w:asciiTheme="majorHAnsi" w:hAnsiTheme="majorHAnsi" w:cs="Calibri"/>
          <w:bCs/>
          <w:sz w:val="22"/>
          <w:szCs w:val="22"/>
        </w:rPr>
        <w:t xml:space="preserve">L’attrezzatura di cui trattasi dovrà essere consegnata nella versione corrispondente all’offerta, conforme alle caratteristiche tecnico-funzionali minime richieste e corredata di quanto indicato in configurazione minima a pena di esclusione, degli accessori a corredo, e di </w:t>
      </w:r>
      <w:r w:rsidRPr="00C81ACD">
        <w:rPr>
          <w:rFonts w:asciiTheme="majorHAnsi" w:hAnsiTheme="majorHAnsi" w:cs="Calibri"/>
          <w:iCs/>
          <w:sz w:val="22"/>
          <w:szCs w:val="22"/>
        </w:rPr>
        <w:t xml:space="preserve">quant’altro necessario </w:t>
      </w:r>
      <w:r w:rsidRPr="00C81ACD">
        <w:rPr>
          <w:rFonts w:asciiTheme="majorHAnsi" w:hAnsiTheme="majorHAnsi" w:cs="Calibri"/>
          <w:bCs/>
          <w:sz w:val="22"/>
          <w:szCs w:val="22"/>
        </w:rPr>
        <w:t xml:space="preserve">per il </w:t>
      </w:r>
      <w:r w:rsidRPr="00C81ACD">
        <w:rPr>
          <w:rFonts w:asciiTheme="majorHAnsi" w:hAnsiTheme="majorHAnsi" w:cs="Calibri"/>
          <w:b/>
          <w:bCs/>
          <w:sz w:val="22"/>
          <w:szCs w:val="22"/>
        </w:rPr>
        <w:t>corretto e sicuro</w:t>
      </w:r>
      <w:r w:rsidRPr="00C81ACD">
        <w:rPr>
          <w:rFonts w:asciiTheme="majorHAnsi" w:hAnsiTheme="majorHAnsi" w:cs="Calibri"/>
          <w:bCs/>
          <w:sz w:val="22"/>
          <w:szCs w:val="22"/>
        </w:rPr>
        <w:t xml:space="preserve"> </w:t>
      </w:r>
      <w:r w:rsidRPr="00C81ACD">
        <w:rPr>
          <w:rFonts w:asciiTheme="majorHAnsi" w:hAnsiTheme="majorHAnsi" w:cs="Calibri"/>
          <w:b/>
          <w:bCs/>
          <w:sz w:val="22"/>
          <w:szCs w:val="22"/>
        </w:rPr>
        <w:t>funzionamento</w:t>
      </w:r>
      <w:r w:rsidRPr="00C81ACD">
        <w:rPr>
          <w:rFonts w:asciiTheme="majorHAnsi" w:hAnsiTheme="majorHAnsi" w:cs="Calibri"/>
          <w:bCs/>
          <w:sz w:val="22"/>
          <w:szCs w:val="22"/>
        </w:rPr>
        <w:t xml:space="preserve"> in relazione alla destinazione d’uso;</w:t>
      </w:r>
    </w:p>
    <w:p w:rsidR="00334EF3" w:rsidRPr="00C81ACD" w:rsidRDefault="00334EF3" w:rsidP="006D4689">
      <w:pPr>
        <w:pStyle w:val="Corpotesto"/>
        <w:widowControl w:val="0"/>
        <w:numPr>
          <w:ilvl w:val="0"/>
          <w:numId w:val="30"/>
        </w:numPr>
        <w:adjustRightInd w:val="0"/>
        <w:spacing w:after="0"/>
        <w:ind w:left="714" w:hanging="357"/>
        <w:jc w:val="both"/>
        <w:textAlignment w:val="baseline"/>
        <w:rPr>
          <w:rFonts w:asciiTheme="majorHAnsi" w:hAnsiTheme="majorHAnsi" w:cs="Calibri"/>
          <w:bCs/>
          <w:sz w:val="22"/>
          <w:szCs w:val="22"/>
        </w:rPr>
      </w:pPr>
      <w:r w:rsidRPr="00C81ACD">
        <w:rPr>
          <w:rFonts w:asciiTheme="majorHAnsi" w:hAnsiTheme="majorHAnsi" w:cs="Calibri"/>
          <w:bCs/>
          <w:sz w:val="22"/>
          <w:szCs w:val="22"/>
        </w:rPr>
        <w:t>Le licenze dei sistemi operativi, dei pacchetti software di base, inclusi quelli propedeutici al funzionamento delle apparecchiature o degli applicativi, sono implicitamente considerate comprese nella fornitura e quindi non elencate nel capitolato;</w:t>
      </w:r>
    </w:p>
    <w:p w:rsidR="00334EF3" w:rsidRPr="00C81ACD" w:rsidRDefault="00334EF3" w:rsidP="00334EF3">
      <w:pPr>
        <w:pStyle w:val="Corpotesto"/>
        <w:widowControl w:val="0"/>
        <w:adjustRightInd w:val="0"/>
        <w:ind w:left="714" w:hanging="5"/>
        <w:textAlignment w:val="baseline"/>
        <w:rPr>
          <w:rFonts w:asciiTheme="majorHAnsi" w:hAnsiTheme="majorHAnsi" w:cs="Calibri"/>
          <w:bCs/>
          <w:sz w:val="22"/>
          <w:szCs w:val="22"/>
        </w:rPr>
      </w:pPr>
      <w:r w:rsidRPr="00C81ACD">
        <w:rPr>
          <w:rFonts w:asciiTheme="majorHAnsi" w:hAnsiTheme="majorHAnsi" w:cs="Calibri"/>
          <w:b/>
          <w:bCs/>
          <w:sz w:val="22"/>
          <w:szCs w:val="22"/>
        </w:rPr>
        <w:t>Tutte le licenze d’uso del software non devono avere scadenza o limiti temporali che possano determinare blocchi funzionali e/o che richiedano oneri per le Aziende</w:t>
      </w:r>
      <w:r w:rsidRPr="00C81ACD">
        <w:rPr>
          <w:rFonts w:asciiTheme="majorHAnsi" w:hAnsiTheme="majorHAnsi" w:cs="Calibri"/>
          <w:bCs/>
          <w:sz w:val="22"/>
          <w:szCs w:val="22"/>
        </w:rPr>
        <w:t>;</w:t>
      </w:r>
    </w:p>
    <w:p w:rsidR="00334EF3" w:rsidRPr="00C81ACD" w:rsidRDefault="00334EF3" w:rsidP="006D4689">
      <w:pPr>
        <w:pStyle w:val="Corpotesto"/>
        <w:widowControl w:val="0"/>
        <w:numPr>
          <w:ilvl w:val="0"/>
          <w:numId w:val="30"/>
        </w:numPr>
        <w:adjustRightInd w:val="0"/>
        <w:ind w:left="714" w:hanging="357"/>
        <w:jc w:val="both"/>
        <w:textAlignment w:val="baseline"/>
        <w:rPr>
          <w:rFonts w:asciiTheme="majorHAnsi" w:hAnsiTheme="majorHAnsi" w:cs="Calibri"/>
          <w:bCs/>
          <w:sz w:val="22"/>
          <w:szCs w:val="22"/>
        </w:rPr>
      </w:pPr>
      <w:r w:rsidRPr="00C81ACD">
        <w:rPr>
          <w:rFonts w:asciiTheme="majorHAnsi" w:hAnsiTheme="majorHAnsi" w:cs="Calibri"/>
          <w:b/>
          <w:bCs/>
          <w:sz w:val="22"/>
          <w:szCs w:val="22"/>
        </w:rPr>
        <w:t>Nel caso siano state introdotte innovazioni</w:t>
      </w:r>
      <w:r w:rsidRPr="00C81ACD">
        <w:rPr>
          <w:rFonts w:asciiTheme="majorHAnsi" w:hAnsiTheme="majorHAnsi" w:cs="Calibri"/>
          <w:bCs/>
          <w:sz w:val="22"/>
          <w:szCs w:val="22"/>
        </w:rPr>
        <w:t>, il soggetto aggiudicatario, prima della consegna è obbligato a darne tempestiva comunicazione e deve offrire l’attrezzatura innovata senza maggiori oneri e senza modifica delle condizioni contrattuali;</w:t>
      </w:r>
    </w:p>
    <w:p w:rsidR="00334EF3" w:rsidRPr="00C81ACD" w:rsidRDefault="00334EF3" w:rsidP="006D4689">
      <w:pPr>
        <w:widowControl w:val="0"/>
        <w:numPr>
          <w:ilvl w:val="0"/>
          <w:numId w:val="30"/>
        </w:numPr>
        <w:adjustRightInd w:val="0"/>
        <w:spacing w:after="120"/>
        <w:ind w:left="714" w:right="-1" w:hanging="357"/>
        <w:jc w:val="both"/>
        <w:textAlignment w:val="baseline"/>
        <w:rPr>
          <w:rFonts w:asciiTheme="majorHAnsi" w:hAnsiTheme="majorHAnsi" w:cs="Calibri"/>
          <w:bCs/>
          <w:sz w:val="22"/>
          <w:szCs w:val="22"/>
        </w:rPr>
      </w:pPr>
      <w:r w:rsidRPr="00C81ACD">
        <w:rPr>
          <w:rFonts w:asciiTheme="majorHAnsi" w:hAnsiTheme="majorHAnsi" w:cs="Calibri"/>
          <w:bCs/>
          <w:sz w:val="22"/>
          <w:szCs w:val="22"/>
        </w:rPr>
        <w:lastRenderedPageBreak/>
        <w:t xml:space="preserve">Le offerte relative a strumenti che presentino </w:t>
      </w:r>
      <w:r w:rsidRPr="00C81ACD">
        <w:rPr>
          <w:rFonts w:asciiTheme="majorHAnsi" w:hAnsiTheme="majorHAnsi" w:cs="Calibri"/>
          <w:b/>
          <w:bCs/>
          <w:sz w:val="22"/>
          <w:szCs w:val="22"/>
        </w:rPr>
        <w:t>carenze sostanziali</w:t>
      </w:r>
      <w:r w:rsidRPr="00C81ACD">
        <w:rPr>
          <w:rFonts w:asciiTheme="majorHAnsi" w:hAnsiTheme="majorHAnsi" w:cs="Calibri"/>
          <w:bCs/>
          <w:sz w:val="22"/>
          <w:szCs w:val="22"/>
        </w:rPr>
        <w:t xml:space="preserve"> rispetto ai requisiti tecnico/funzionali sopra elencati non saranno prese in considerazione in sede di valutazione tecnica e quindi escluse dalla gara.</w:t>
      </w:r>
    </w:p>
    <w:p w:rsidR="00334EF3" w:rsidRPr="00C81ACD" w:rsidRDefault="00334EF3" w:rsidP="00334EF3">
      <w:pPr>
        <w:keepNext/>
        <w:pBdr>
          <w:top w:val="single" w:sz="4" w:space="1" w:color="auto"/>
          <w:left w:val="single" w:sz="4" w:space="4" w:color="auto"/>
          <w:bottom w:val="single" w:sz="4" w:space="1" w:color="auto"/>
          <w:right w:val="single" w:sz="4" w:space="4" w:color="auto"/>
        </w:pBdr>
        <w:shd w:val="clear" w:color="auto" w:fill="FFFFCC"/>
        <w:spacing w:before="240" w:after="60"/>
        <w:jc w:val="both"/>
        <w:rPr>
          <w:rFonts w:asciiTheme="majorHAnsi" w:hAnsiTheme="majorHAnsi" w:cs="Calibri"/>
          <w:b/>
          <w:sz w:val="22"/>
          <w:szCs w:val="22"/>
        </w:rPr>
      </w:pPr>
      <w:r w:rsidRPr="00C81ACD">
        <w:rPr>
          <w:rFonts w:asciiTheme="majorHAnsi" w:hAnsiTheme="majorHAnsi" w:cs="Calibri"/>
          <w:b/>
          <w:sz w:val="22"/>
          <w:szCs w:val="22"/>
        </w:rPr>
        <w:t>Si considera che ulteriori/diversi requisiti tecnico-funzionali rispetto a quelli richiesti sono ammessi purché la ditta ne dimostri l’equivalenza o il miglioramento.</w:t>
      </w:r>
    </w:p>
    <w:p w:rsidR="00334EF3" w:rsidRPr="00C81ACD" w:rsidRDefault="00334EF3" w:rsidP="00334EF3">
      <w:pPr>
        <w:pBdr>
          <w:top w:val="single" w:sz="4" w:space="1" w:color="auto"/>
          <w:left w:val="single" w:sz="4" w:space="4" w:color="auto"/>
          <w:bottom w:val="single" w:sz="4" w:space="1" w:color="auto"/>
          <w:right w:val="single" w:sz="4" w:space="4" w:color="auto"/>
        </w:pBdr>
        <w:shd w:val="clear" w:color="auto" w:fill="FFFFCC"/>
        <w:spacing w:after="60"/>
        <w:jc w:val="both"/>
        <w:rPr>
          <w:rFonts w:asciiTheme="majorHAnsi" w:hAnsiTheme="majorHAnsi" w:cs="Calibri"/>
          <w:b/>
          <w:sz w:val="22"/>
          <w:szCs w:val="22"/>
        </w:rPr>
      </w:pPr>
      <w:r w:rsidRPr="00C81ACD">
        <w:rPr>
          <w:rFonts w:asciiTheme="majorHAnsi" w:hAnsiTheme="majorHAnsi" w:cs="Calibri"/>
          <w:b/>
          <w:sz w:val="22"/>
          <w:szCs w:val="22"/>
        </w:rPr>
        <w:t xml:space="preserve">In tale caso, ai </w:t>
      </w:r>
      <w:r w:rsidRPr="00F32BBE">
        <w:rPr>
          <w:rFonts w:asciiTheme="majorHAnsi" w:hAnsiTheme="majorHAnsi" w:cs="Calibri"/>
          <w:b/>
          <w:sz w:val="22"/>
          <w:szCs w:val="22"/>
        </w:rPr>
        <w:t xml:space="preserve">sensi dell’art. 68 del </w:t>
      </w:r>
      <w:proofErr w:type="spellStart"/>
      <w:r w:rsidRPr="00F32BBE">
        <w:rPr>
          <w:rFonts w:asciiTheme="majorHAnsi" w:hAnsiTheme="majorHAnsi" w:cs="Calibri"/>
          <w:b/>
          <w:sz w:val="22"/>
          <w:szCs w:val="22"/>
        </w:rPr>
        <w:t>D.Lgs.</w:t>
      </w:r>
      <w:proofErr w:type="spellEnd"/>
      <w:r w:rsidRPr="00F32BBE">
        <w:rPr>
          <w:rFonts w:asciiTheme="majorHAnsi" w:hAnsiTheme="majorHAnsi" w:cs="Calibri"/>
          <w:b/>
          <w:sz w:val="22"/>
          <w:szCs w:val="22"/>
        </w:rPr>
        <w:t xml:space="preserve"> 50/2016, l’offerta tecnica</w:t>
      </w:r>
      <w:r w:rsidRPr="00C81ACD">
        <w:rPr>
          <w:rFonts w:asciiTheme="majorHAnsi" w:hAnsiTheme="majorHAnsi" w:cs="Calibri"/>
          <w:b/>
          <w:sz w:val="22"/>
          <w:szCs w:val="22"/>
        </w:rPr>
        <w:t xml:space="preserve"> dovrà essere corredata, a pena di esclusione, da una relazione tecnica che, evidenziando la non conformità, motivi l’equivalenza funzionale, nonché dall’eventuale documentazione scientifica a supporto di quanto dichiarato.</w:t>
      </w:r>
    </w:p>
    <w:p w:rsidR="00F877F3" w:rsidRPr="00C81ACD" w:rsidRDefault="00F877F3" w:rsidP="00F877F3">
      <w:pPr>
        <w:ind w:right="-1"/>
        <w:rPr>
          <w:rFonts w:asciiTheme="majorHAnsi" w:hAnsiTheme="majorHAnsi" w:cs="Tahoma"/>
          <w:color w:val="000000"/>
          <w:sz w:val="22"/>
          <w:szCs w:val="22"/>
        </w:rPr>
      </w:pPr>
    </w:p>
    <w:p w:rsidR="00F877F3" w:rsidRPr="00C81ACD" w:rsidRDefault="00F877F3" w:rsidP="00F877F3">
      <w:pPr>
        <w:ind w:right="-1"/>
        <w:rPr>
          <w:rFonts w:asciiTheme="majorHAnsi" w:hAnsiTheme="majorHAnsi" w:cs="Tahoma"/>
          <w:color w:val="000000"/>
          <w:sz w:val="22"/>
          <w:szCs w:val="22"/>
        </w:rPr>
      </w:pPr>
    </w:p>
    <w:p w:rsidR="00F877F3" w:rsidRPr="00C81ACD" w:rsidRDefault="00F877F3" w:rsidP="00F877F3">
      <w:pPr>
        <w:tabs>
          <w:tab w:val="left" w:pos="8220"/>
        </w:tabs>
        <w:ind w:right="-1"/>
        <w:rPr>
          <w:rFonts w:asciiTheme="majorHAnsi" w:hAnsiTheme="majorHAnsi" w:cs="Tahoma"/>
          <w:sz w:val="22"/>
          <w:szCs w:val="22"/>
        </w:rPr>
      </w:pPr>
      <w:r w:rsidRPr="00C81ACD">
        <w:rPr>
          <w:rFonts w:asciiTheme="majorHAnsi" w:hAnsiTheme="majorHAnsi" w:cs="Tahoma"/>
          <w:sz w:val="22"/>
          <w:szCs w:val="22"/>
        </w:rPr>
        <w:tab/>
      </w:r>
    </w:p>
    <w:p w:rsidR="00F877F3" w:rsidRPr="00C81ACD" w:rsidRDefault="00F877F3" w:rsidP="00334EF3">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C81ACD">
        <w:rPr>
          <w:rFonts w:asciiTheme="majorHAnsi" w:hAnsiTheme="majorHAnsi" w:cs="Tahoma"/>
          <w:b/>
          <w:sz w:val="22"/>
          <w:szCs w:val="22"/>
        </w:rPr>
        <w:t>Forniture e Servizi aggiuntiv</w:t>
      </w:r>
      <w:r w:rsidR="00334EF3" w:rsidRPr="00C81ACD">
        <w:rPr>
          <w:rFonts w:asciiTheme="majorHAnsi" w:hAnsiTheme="majorHAnsi" w:cs="Tahoma"/>
          <w:b/>
          <w:sz w:val="22"/>
          <w:szCs w:val="22"/>
        </w:rPr>
        <w:t>i</w:t>
      </w:r>
    </w:p>
    <w:p w:rsidR="00F877F3" w:rsidRPr="00C81ACD" w:rsidRDefault="00F877F3" w:rsidP="00F877F3">
      <w:pPr>
        <w:ind w:right="-1"/>
        <w:rPr>
          <w:rFonts w:asciiTheme="majorHAnsi" w:hAnsiTheme="majorHAnsi" w:cs="Tahoma"/>
          <w:sz w:val="22"/>
          <w:szCs w:val="22"/>
        </w:rPr>
      </w:pPr>
    </w:p>
    <w:p w:rsidR="00334EF3" w:rsidRPr="00C81ACD" w:rsidRDefault="00334EF3" w:rsidP="00334EF3">
      <w:pPr>
        <w:spacing w:after="60"/>
        <w:rPr>
          <w:rFonts w:asciiTheme="majorHAnsi" w:hAnsiTheme="majorHAnsi" w:cs="Calibri"/>
          <w:b/>
          <w:bCs/>
          <w:sz w:val="22"/>
          <w:szCs w:val="22"/>
          <w:u w:val="single"/>
        </w:rPr>
      </w:pPr>
      <w:r w:rsidRPr="00C81ACD">
        <w:rPr>
          <w:rFonts w:asciiTheme="majorHAnsi" w:hAnsiTheme="majorHAnsi" w:cs="Calibri"/>
          <w:b/>
          <w:bCs/>
          <w:sz w:val="22"/>
          <w:szCs w:val="22"/>
          <w:u w:val="single"/>
        </w:rPr>
        <w:t>OBBLIGATORI (inclusi nella configurazione offerta)</w:t>
      </w:r>
    </w:p>
    <w:p w:rsidR="00334EF3" w:rsidRPr="00C81ACD" w:rsidRDefault="00334EF3" w:rsidP="00334EF3">
      <w:pPr>
        <w:widowControl w:val="0"/>
        <w:adjustRightInd w:val="0"/>
        <w:spacing w:after="120"/>
        <w:jc w:val="both"/>
        <w:textAlignment w:val="baseline"/>
        <w:rPr>
          <w:rFonts w:asciiTheme="majorHAnsi" w:hAnsiTheme="majorHAnsi" w:cs="Calibri"/>
          <w:bCs/>
          <w:sz w:val="22"/>
          <w:szCs w:val="22"/>
        </w:rPr>
      </w:pPr>
      <w:r w:rsidRPr="00C81ACD">
        <w:rPr>
          <w:rFonts w:asciiTheme="majorHAnsi" w:hAnsiTheme="majorHAnsi" w:cs="Calibri"/>
          <w:bCs/>
          <w:sz w:val="22"/>
          <w:szCs w:val="22"/>
        </w:rPr>
        <w:t xml:space="preserve">In aggiunta a quanto specificato nel precedente articolo la fornitura dovrà essere comprensiva, </w:t>
      </w:r>
      <w:r w:rsidRPr="00C81ACD">
        <w:rPr>
          <w:rFonts w:asciiTheme="majorHAnsi" w:hAnsiTheme="majorHAnsi" w:cs="Calibri"/>
          <w:b/>
          <w:bCs/>
          <w:sz w:val="22"/>
          <w:szCs w:val="22"/>
        </w:rPr>
        <w:t>pena esclusione</w:t>
      </w:r>
      <w:r w:rsidRPr="00C81ACD">
        <w:rPr>
          <w:rFonts w:asciiTheme="majorHAnsi" w:hAnsiTheme="majorHAnsi" w:cs="Calibri"/>
          <w:bCs/>
          <w:sz w:val="22"/>
          <w:szCs w:val="22"/>
        </w:rPr>
        <w:t>, di:</w:t>
      </w:r>
    </w:p>
    <w:p w:rsidR="00334EF3" w:rsidRPr="00C81ACD" w:rsidRDefault="00334EF3" w:rsidP="006D4689">
      <w:pPr>
        <w:widowControl w:val="0"/>
        <w:numPr>
          <w:ilvl w:val="0"/>
          <w:numId w:val="33"/>
        </w:numPr>
        <w:adjustRightInd w:val="0"/>
        <w:spacing w:after="60"/>
        <w:ind w:left="714" w:hanging="357"/>
        <w:jc w:val="both"/>
        <w:textAlignment w:val="baseline"/>
        <w:rPr>
          <w:rFonts w:asciiTheme="majorHAnsi" w:hAnsiTheme="majorHAnsi" w:cs="Tahoma"/>
          <w:sz w:val="22"/>
          <w:szCs w:val="22"/>
        </w:rPr>
      </w:pPr>
      <w:r w:rsidRPr="00C81ACD">
        <w:rPr>
          <w:rFonts w:asciiTheme="majorHAnsi" w:hAnsiTheme="majorHAnsi" w:cs="Tahoma"/>
          <w:sz w:val="22"/>
          <w:szCs w:val="22"/>
        </w:rPr>
        <w:t>Garanzia e assistenza tecnica secondo le modalità indicate in Capitolato Speciale;</w:t>
      </w:r>
    </w:p>
    <w:p w:rsidR="00334EF3" w:rsidRPr="00C81ACD" w:rsidRDefault="00334EF3" w:rsidP="006D4689">
      <w:pPr>
        <w:widowControl w:val="0"/>
        <w:numPr>
          <w:ilvl w:val="0"/>
          <w:numId w:val="33"/>
        </w:numPr>
        <w:adjustRightInd w:val="0"/>
        <w:spacing w:after="60"/>
        <w:ind w:left="714" w:hanging="357"/>
        <w:jc w:val="both"/>
        <w:textAlignment w:val="baseline"/>
        <w:rPr>
          <w:rFonts w:asciiTheme="majorHAnsi" w:hAnsiTheme="majorHAnsi" w:cs="Tahoma"/>
          <w:sz w:val="22"/>
          <w:szCs w:val="22"/>
        </w:rPr>
      </w:pPr>
      <w:r w:rsidRPr="00C81ACD">
        <w:rPr>
          <w:rFonts w:asciiTheme="majorHAnsi" w:hAnsiTheme="majorHAnsi" w:cs="Tahoma"/>
          <w:sz w:val="22"/>
          <w:szCs w:val="22"/>
        </w:rPr>
        <w:t>Corsi di formazione per il personale utilizzatore e per il personale tecnico, da erogarsi almeno come descritto nel relativo allegato</w:t>
      </w:r>
    </w:p>
    <w:p w:rsidR="00334EF3" w:rsidRPr="00C81ACD" w:rsidRDefault="00334EF3" w:rsidP="006D4689">
      <w:pPr>
        <w:widowControl w:val="0"/>
        <w:numPr>
          <w:ilvl w:val="0"/>
          <w:numId w:val="33"/>
        </w:numPr>
        <w:adjustRightInd w:val="0"/>
        <w:spacing w:after="60"/>
        <w:ind w:left="714" w:hanging="357"/>
        <w:jc w:val="both"/>
        <w:textAlignment w:val="baseline"/>
        <w:rPr>
          <w:rFonts w:asciiTheme="majorHAnsi" w:hAnsiTheme="majorHAnsi" w:cs="Tahoma"/>
          <w:sz w:val="22"/>
          <w:szCs w:val="22"/>
        </w:rPr>
      </w:pPr>
      <w:r w:rsidRPr="00C81ACD">
        <w:rPr>
          <w:rFonts w:asciiTheme="majorHAnsi" w:hAnsiTheme="majorHAnsi" w:cs="Calibri"/>
          <w:sz w:val="22"/>
          <w:szCs w:val="22"/>
        </w:rPr>
        <w:t>Dispositivi hardware e software per garantire l’integrazione dei dati scaricati con gli applicativi aziendali di cartella clinica. Qualora non già disponibili, la fornitura senza costi aggiuntivi , quando questi saranno commercializzati, almeno entro il periodo di validità della convenzione.</w:t>
      </w:r>
    </w:p>
    <w:p w:rsidR="00334EF3" w:rsidRPr="00C81ACD" w:rsidRDefault="00334EF3" w:rsidP="00334EF3">
      <w:pPr>
        <w:rPr>
          <w:rFonts w:asciiTheme="majorHAnsi" w:hAnsiTheme="majorHAnsi" w:cs="Calibri"/>
          <w:b/>
          <w:sz w:val="22"/>
          <w:szCs w:val="22"/>
          <w:u w:val="single"/>
        </w:rPr>
      </w:pPr>
    </w:p>
    <w:p w:rsidR="00334EF3" w:rsidRPr="00C81ACD" w:rsidRDefault="00334EF3" w:rsidP="00334EF3">
      <w:pPr>
        <w:spacing w:after="120"/>
        <w:jc w:val="both"/>
        <w:rPr>
          <w:rFonts w:asciiTheme="majorHAnsi" w:hAnsiTheme="majorHAnsi" w:cs="Calibri"/>
          <w:b/>
          <w:bCs/>
          <w:sz w:val="22"/>
          <w:szCs w:val="22"/>
          <w:u w:val="single"/>
        </w:rPr>
      </w:pPr>
      <w:r w:rsidRPr="00C81ACD">
        <w:rPr>
          <w:rFonts w:asciiTheme="majorHAnsi" w:hAnsiTheme="majorHAnsi" w:cs="Calibri"/>
          <w:b/>
          <w:sz w:val="22"/>
          <w:szCs w:val="22"/>
          <w:u w:val="single"/>
        </w:rPr>
        <w:t xml:space="preserve">OPZIONALI: </w:t>
      </w:r>
      <w:r w:rsidRPr="00C81ACD">
        <w:rPr>
          <w:rFonts w:asciiTheme="majorHAnsi" w:hAnsiTheme="majorHAnsi" w:cs="Calibri"/>
          <w:b/>
          <w:bCs/>
          <w:sz w:val="22"/>
          <w:szCs w:val="22"/>
          <w:u w:val="single"/>
        </w:rPr>
        <w:t>In aggiunta a quanto sopra, le seguenti opzioni, non comprese nella fornitura richiesta, devono poter essere richiedibili. Devono essere pertanto obbligatoriamente disponibili da parte del fornitore (sono cioè obbligatorie ai fini della partecipazione alla gara):</w:t>
      </w:r>
    </w:p>
    <w:p w:rsidR="00334EF3" w:rsidRPr="00C81ACD" w:rsidRDefault="00334EF3" w:rsidP="006D4689">
      <w:pPr>
        <w:pStyle w:val="Elencoacolori-Colore11"/>
        <w:numPr>
          <w:ilvl w:val="0"/>
          <w:numId w:val="34"/>
        </w:numPr>
        <w:spacing w:after="60" w:line="240" w:lineRule="auto"/>
        <w:rPr>
          <w:rFonts w:asciiTheme="majorHAnsi" w:hAnsiTheme="majorHAnsi" w:cs="Calibri"/>
          <w:bCs/>
          <w:sz w:val="22"/>
          <w:szCs w:val="22"/>
        </w:rPr>
      </w:pPr>
      <w:r w:rsidRPr="00C81ACD">
        <w:rPr>
          <w:rFonts w:asciiTheme="majorHAnsi" w:hAnsiTheme="majorHAnsi" w:cs="Calibri"/>
          <w:bCs/>
          <w:sz w:val="22"/>
          <w:szCs w:val="22"/>
        </w:rPr>
        <w:t xml:space="preserve">Contratti di manutenzione di tipo </w:t>
      </w:r>
      <w:r w:rsidRPr="00C81ACD">
        <w:rPr>
          <w:rFonts w:asciiTheme="majorHAnsi" w:hAnsiTheme="majorHAnsi" w:cs="Calibri"/>
          <w:b/>
          <w:bCs/>
          <w:sz w:val="22"/>
          <w:szCs w:val="22"/>
        </w:rPr>
        <w:t>“Full-</w:t>
      </w:r>
      <w:proofErr w:type="spellStart"/>
      <w:r w:rsidRPr="00C81ACD">
        <w:rPr>
          <w:rFonts w:asciiTheme="majorHAnsi" w:hAnsiTheme="majorHAnsi" w:cs="Calibri"/>
          <w:b/>
          <w:bCs/>
          <w:sz w:val="22"/>
          <w:szCs w:val="22"/>
        </w:rPr>
        <w:t>Risk</w:t>
      </w:r>
      <w:proofErr w:type="spellEnd"/>
      <w:r w:rsidRPr="00C81ACD">
        <w:rPr>
          <w:rFonts w:asciiTheme="majorHAnsi" w:hAnsiTheme="majorHAnsi" w:cs="Calibri"/>
          <w:b/>
          <w:bCs/>
          <w:sz w:val="22"/>
          <w:szCs w:val="22"/>
        </w:rPr>
        <w:t>”</w:t>
      </w:r>
      <w:r w:rsidRPr="00C81ACD">
        <w:rPr>
          <w:rFonts w:asciiTheme="majorHAnsi" w:hAnsiTheme="majorHAnsi" w:cs="Calibri"/>
          <w:bCs/>
          <w:sz w:val="22"/>
          <w:szCs w:val="22"/>
        </w:rPr>
        <w:t xml:space="preserve"> e di </w:t>
      </w:r>
      <w:r w:rsidRPr="00C81ACD">
        <w:rPr>
          <w:rFonts w:asciiTheme="majorHAnsi" w:hAnsiTheme="majorHAnsi" w:cs="Calibri"/>
          <w:b/>
          <w:bCs/>
          <w:sz w:val="22"/>
          <w:szCs w:val="22"/>
        </w:rPr>
        <w:t>“Secondo Livello”</w:t>
      </w:r>
      <w:r w:rsidRPr="00C81ACD">
        <w:rPr>
          <w:rFonts w:asciiTheme="majorHAnsi" w:hAnsiTheme="majorHAnsi" w:cs="Calibri"/>
          <w:bCs/>
          <w:sz w:val="22"/>
          <w:szCs w:val="22"/>
        </w:rPr>
        <w:t xml:space="preserve"> per il periodo successivo a quello di garanzia, da attivarsi anche non consecutivamente alla scadenza della stessa, ed erogati a condizioni almeno pari a quelle specificate nei rispettivi allegati.</w:t>
      </w:r>
    </w:p>
    <w:p w:rsidR="00334EF3" w:rsidRPr="00C81ACD" w:rsidRDefault="00334EF3" w:rsidP="00334EF3">
      <w:pPr>
        <w:autoSpaceDE w:val="0"/>
        <w:autoSpaceDN w:val="0"/>
        <w:adjustRightInd w:val="0"/>
        <w:spacing w:after="60"/>
        <w:ind w:left="709"/>
        <w:jc w:val="both"/>
        <w:rPr>
          <w:rFonts w:asciiTheme="majorHAnsi" w:hAnsiTheme="majorHAnsi" w:cs="Calibri"/>
          <w:bCs/>
          <w:sz w:val="24"/>
        </w:rPr>
      </w:pPr>
    </w:p>
    <w:p w:rsidR="00F877F3" w:rsidRPr="00C81ACD" w:rsidRDefault="00F877F3" w:rsidP="00F877F3">
      <w:pPr>
        <w:ind w:right="-1"/>
        <w:rPr>
          <w:rFonts w:asciiTheme="majorHAnsi" w:hAnsiTheme="majorHAnsi" w:cs="Tahoma"/>
          <w:sz w:val="22"/>
          <w:szCs w:val="22"/>
        </w:rPr>
      </w:pPr>
    </w:p>
    <w:p w:rsidR="00F877F3" w:rsidRPr="00C81ACD" w:rsidRDefault="00F877F3" w:rsidP="00334EF3">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sz w:val="22"/>
          <w:szCs w:val="22"/>
        </w:rPr>
      </w:pPr>
      <w:r w:rsidRPr="00C81ACD">
        <w:rPr>
          <w:rFonts w:asciiTheme="majorHAnsi" w:hAnsiTheme="majorHAnsi" w:cs="Tahoma"/>
          <w:b/>
          <w:sz w:val="22"/>
          <w:szCs w:val="22"/>
        </w:rPr>
        <w:t>Condizioni di fornitura</w:t>
      </w:r>
    </w:p>
    <w:p w:rsidR="00F877F3" w:rsidRPr="00C81ACD" w:rsidRDefault="00F877F3" w:rsidP="00F877F3">
      <w:pPr>
        <w:ind w:left="426" w:right="-1"/>
        <w:rPr>
          <w:rFonts w:asciiTheme="majorHAnsi" w:hAnsiTheme="majorHAnsi" w:cs="Tahoma"/>
          <w:sz w:val="22"/>
          <w:szCs w:val="22"/>
        </w:rPr>
      </w:pPr>
    </w:p>
    <w:p w:rsidR="0042474B" w:rsidRPr="00C81ACD" w:rsidRDefault="0042474B" w:rsidP="006D4689">
      <w:pPr>
        <w:pStyle w:val="Paragrafoelenco"/>
        <w:widowControl w:val="0"/>
        <w:numPr>
          <w:ilvl w:val="1"/>
          <w:numId w:val="50"/>
        </w:numPr>
        <w:tabs>
          <w:tab w:val="left" w:pos="709"/>
        </w:tabs>
        <w:overflowPunct w:val="0"/>
        <w:autoSpaceDE w:val="0"/>
        <w:autoSpaceDN w:val="0"/>
        <w:adjustRightInd w:val="0"/>
        <w:contextualSpacing/>
        <w:jc w:val="both"/>
        <w:textAlignment w:val="baseline"/>
        <w:rPr>
          <w:rFonts w:asciiTheme="majorHAnsi" w:hAnsiTheme="majorHAnsi" w:cs="Calibri"/>
          <w:b/>
          <w:bCs/>
          <w:color w:val="000000"/>
          <w:sz w:val="22"/>
          <w:szCs w:val="22"/>
        </w:rPr>
      </w:pPr>
      <w:r w:rsidRPr="00C81ACD">
        <w:rPr>
          <w:rFonts w:asciiTheme="majorHAnsi" w:hAnsiTheme="majorHAnsi" w:cs="Calibri"/>
          <w:b/>
          <w:bCs/>
          <w:color w:val="000000"/>
          <w:sz w:val="22"/>
          <w:szCs w:val="22"/>
        </w:rPr>
        <w:t>Consegna e installazione</w:t>
      </w:r>
    </w:p>
    <w:p w:rsidR="0042474B" w:rsidRPr="00C81ACD" w:rsidRDefault="0042474B" w:rsidP="0042474B">
      <w:pPr>
        <w:contextualSpacing/>
        <w:jc w:val="both"/>
        <w:rPr>
          <w:rFonts w:asciiTheme="majorHAnsi" w:hAnsiTheme="majorHAnsi" w:cs="Calibri"/>
          <w:sz w:val="22"/>
          <w:szCs w:val="22"/>
        </w:rPr>
      </w:pPr>
      <w:r w:rsidRPr="00C81ACD">
        <w:rPr>
          <w:rFonts w:asciiTheme="majorHAnsi" w:hAnsiTheme="majorHAnsi" w:cs="Calibri"/>
          <w:sz w:val="22"/>
          <w:szCs w:val="22"/>
        </w:rPr>
        <w:t xml:space="preserve">La consegna dovrà essere eseguita in porto franco presso le aziende destinatarie, entro 30 giorni solari dalla data di emissione della corrispondente Richiesta di Consegna, attuativa degli Ordinativi di Fornitura che saranno emessi dalle Aziende medesime. </w:t>
      </w:r>
    </w:p>
    <w:p w:rsidR="0042474B" w:rsidRPr="00C81ACD" w:rsidRDefault="0042474B" w:rsidP="0042474B">
      <w:pPr>
        <w:autoSpaceDE w:val="0"/>
        <w:autoSpaceDN w:val="0"/>
        <w:adjustRightInd w:val="0"/>
        <w:contextualSpacing/>
        <w:jc w:val="both"/>
        <w:rPr>
          <w:rFonts w:asciiTheme="majorHAnsi" w:hAnsiTheme="majorHAnsi" w:cs="Calibri"/>
          <w:sz w:val="22"/>
          <w:szCs w:val="22"/>
        </w:rPr>
      </w:pPr>
      <w:r w:rsidRPr="00C81ACD">
        <w:rPr>
          <w:rFonts w:asciiTheme="majorHAnsi" w:hAnsiTheme="majorHAnsi" w:cs="Calibri"/>
          <w:sz w:val="22"/>
          <w:szCs w:val="22"/>
        </w:rPr>
        <w:t xml:space="preserve">L’installazione la messa in funzione e conseguentemente il collaudo funzionale dovranno essere conclusi come termine ultimo entro </w:t>
      </w:r>
      <w:r w:rsidRPr="00C81ACD">
        <w:rPr>
          <w:rFonts w:asciiTheme="majorHAnsi" w:hAnsiTheme="majorHAnsi" w:cs="Calibri"/>
          <w:b/>
          <w:sz w:val="22"/>
          <w:szCs w:val="22"/>
        </w:rPr>
        <w:t>15</w:t>
      </w:r>
      <w:r w:rsidRPr="00C81ACD">
        <w:rPr>
          <w:rFonts w:asciiTheme="majorHAnsi" w:hAnsiTheme="majorHAnsi" w:cs="Calibri"/>
          <w:sz w:val="22"/>
          <w:szCs w:val="22"/>
        </w:rPr>
        <w:t xml:space="preserve"> giorni dalla data della consegna, salvo accordi diversi con le Aziende.</w:t>
      </w:r>
    </w:p>
    <w:p w:rsidR="0042474B" w:rsidRPr="00C81ACD" w:rsidRDefault="0042474B" w:rsidP="0042474B">
      <w:pPr>
        <w:autoSpaceDE w:val="0"/>
        <w:autoSpaceDN w:val="0"/>
        <w:adjustRightInd w:val="0"/>
        <w:contextualSpacing/>
        <w:jc w:val="both"/>
        <w:rPr>
          <w:rFonts w:asciiTheme="majorHAnsi" w:hAnsiTheme="majorHAnsi" w:cs="Calibri"/>
          <w:sz w:val="22"/>
          <w:szCs w:val="22"/>
        </w:rPr>
      </w:pPr>
      <w:r w:rsidRPr="00C81ACD">
        <w:rPr>
          <w:rFonts w:asciiTheme="majorHAnsi" w:hAnsiTheme="majorHAnsi" w:cs="Calibri"/>
          <w:sz w:val="22"/>
          <w:szCs w:val="22"/>
        </w:rPr>
        <w:t>Tutto ciò fatto salvo diverse disposizioni contenute nel Capitolato Speciale allegato al presente documento o migliorie proposte.</w:t>
      </w:r>
    </w:p>
    <w:p w:rsidR="0042474B" w:rsidRPr="00C81ACD" w:rsidRDefault="0042474B" w:rsidP="0042474B">
      <w:pPr>
        <w:autoSpaceDE w:val="0"/>
        <w:autoSpaceDN w:val="0"/>
        <w:adjustRightInd w:val="0"/>
        <w:contextualSpacing/>
        <w:jc w:val="both"/>
        <w:rPr>
          <w:rFonts w:asciiTheme="majorHAnsi" w:hAnsiTheme="majorHAnsi" w:cs="Calibri"/>
          <w:sz w:val="22"/>
          <w:szCs w:val="22"/>
        </w:rPr>
      </w:pPr>
    </w:p>
    <w:p w:rsidR="0042474B" w:rsidRPr="00C81ACD" w:rsidRDefault="0042474B" w:rsidP="006D4689">
      <w:pPr>
        <w:pStyle w:val="Paragrafoelenco"/>
        <w:widowControl w:val="0"/>
        <w:numPr>
          <w:ilvl w:val="1"/>
          <w:numId w:val="50"/>
        </w:numPr>
        <w:tabs>
          <w:tab w:val="left" w:pos="709"/>
        </w:tabs>
        <w:overflowPunct w:val="0"/>
        <w:autoSpaceDE w:val="0"/>
        <w:autoSpaceDN w:val="0"/>
        <w:adjustRightInd w:val="0"/>
        <w:contextualSpacing/>
        <w:jc w:val="both"/>
        <w:textAlignment w:val="baseline"/>
        <w:rPr>
          <w:rFonts w:asciiTheme="majorHAnsi" w:hAnsiTheme="majorHAnsi" w:cs="Calibri"/>
          <w:b/>
          <w:bCs/>
          <w:color w:val="000000"/>
          <w:sz w:val="22"/>
          <w:szCs w:val="22"/>
        </w:rPr>
      </w:pPr>
      <w:r w:rsidRPr="00C81ACD">
        <w:rPr>
          <w:rFonts w:asciiTheme="majorHAnsi" w:hAnsiTheme="majorHAnsi" w:cs="Calibri"/>
          <w:b/>
          <w:bCs/>
          <w:color w:val="000000"/>
          <w:sz w:val="22"/>
          <w:szCs w:val="22"/>
        </w:rPr>
        <w:t xml:space="preserve">Garanzia e Assistenza tecnica </w:t>
      </w:r>
    </w:p>
    <w:p w:rsidR="0042474B" w:rsidRPr="00C81ACD" w:rsidRDefault="0042474B" w:rsidP="0042474B">
      <w:pPr>
        <w:spacing w:before="120" w:after="60"/>
        <w:contextualSpacing/>
        <w:jc w:val="both"/>
        <w:rPr>
          <w:rFonts w:asciiTheme="majorHAnsi" w:hAnsiTheme="majorHAnsi" w:cs="Calibri"/>
          <w:b/>
          <w:sz w:val="22"/>
          <w:szCs w:val="22"/>
          <w:u w:val="single"/>
        </w:rPr>
      </w:pPr>
      <w:r w:rsidRPr="00C81ACD">
        <w:rPr>
          <w:rFonts w:asciiTheme="majorHAnsi" w:hAnsiTheme="majorHAnsi" w:cs="Calibri"/>
          <w:b/>
          <w:sz w:val="22"/>
          <w:szCs w:val="22"/>
          <w:u w:val="single"/>
        </w:rPr>
        <w:t>Garanzia:</w:t>
      </w:r>
    </w:p>
    <w:p w:rsidR="0042474B" w:rsidRPr="00C81ACD" w:rsidRDefault="0042474B" w:rsidP="0042474B">
      <w:pPr>
        <w:spacing w:before="120"/>
        <w:contextualSpacing/>
        <w:jc w:val="both"/>
        <w:rPr>
          <w:rFonts w:asciiTheme="majorHAnsi" w:hAnsiTheme="majorHAnsi" w:cs="Calibri"/>
          <w:sz w:val="22"/>
          <w:szCs w:val="22"/>
        </w:rPr>
      </w:pPr>
      <w:r w:rsidRPr="00C81ACD">
        <w:rPr>
          <w:rFonts w:asciiTheme="majorHAnsi" w:hAnsiTheme="majorHAnsi" w:cs="Calibri"/>
          <w:sz w:val="22"/>
          <w:szCs w:val="22"/>
        </w:rPr>
        <w:t xml:space="preserve">L’aggiudicatario dovrà assicurare la garanzia per un periodo </w:t>
      </w:r>
      <w:r w:rsidRPr="00C81ACD">
        <w:rPr>
          <w:rFonts w:asciiTheme="majorHAnsi" w:hAnsiTheme="majorHAnsi" w:cs="Calibri"/>
          <w:b/>
          <w:sz w:val="22"/>
          <w:szCs w:val="22"/>
          <w:u w:val="single"/>
        </w:rPr>
        <w:t>minimo di 24 mesi</w:t>
      </w:r>
      <w:r w:rsidRPr="00C81ACD">
        <w:rPr>
          <w:rFonts w:asciiTheme="majorHAnsi" w:hAnsiTheme="majorHAnsi" w:cs="Calibri"/>
          <w:sz w:val="22"/>
          <w:szCs w:val="22"/>
        </w:rPr>
        <w:t xml:space="preserve"> a partire dalla data di collaudo.</w:t>
      </w:r>
    </w:p>
    <w:p w:rsidR="0042474B" w:rsidRPr="00C81ACD" w:rsidRDefault="0042474B" w:rsidP="0042474B">
      <w:pPr>
        <w:contextualSpacing/>
        <w:jc w:val="both"/>
        <w:rPr>
          <w:rFonts w:asciiTheme="majorHAnsi" w:hAnsiTheme="majorHAnsi" w:cs="Calibri"/>
          <w:sz w:val="22"/>
          <w:szCs w:val="22"/>
        </w:rPr>
      </w:pPr>
      <w:r w:rsidRPr="00C81ACD">
        <w:rPr>
          <w:rFonts w:asciiTheme="majorHAnsi" w:hAnsiTheme="majorHAnsi" w:cs="Calibri"/>
          <w:sz w:val="22"/>
          <w:szCs w:val="22"/>
        </w:rPr>
        <w:lastRenderedPageBreak/>
        <w:t xml:space="preserve">Tale periodo potrà essere prolungato fino ad ulteriori sei mesi nel caso in cui, nel corso della garanzia, l’apparecchiatura non sia utilizzabile per un periodo superiore a dieci giorni a causa di vizi dei materiali o di errori di installazione addebitabili alla ditta fornitrice. </w:t>
      </w:r>
    </w:p>
    <w:p w:rsidR="0042474B" w:rsidRPr="00C81ACD" w:rsidRDefault="0042474B" w:rsidP="0042474B">
      <w:pPr>
        <w:contextualSpacing/>
        <w:jc w:val="both"/>
        <w:rPr>
          <w:rFonts w:asciiTheme="majorHAnsi" w:hAnsiTheme="majorHAnsi" w:cs="Calibri"/>
          <w:sz w:val="22"/>
          <w:szCs w:val="22"/>
        </w:rPr>
      </w:pPr>
      <w:r w:rsidRPr="00C81ACD">
        <w:rPr>
          <w:rFonts w:asciiTheme="majorHAnsi" w:hAnsiTheme="majorHAnsi" w:cs="Calibri"/>
          <w:sz w:val="22"/>
          <w:szCs w:val="22"/>
        </w:rPr>
        <w:t>La ditta è obbligata ad eliminare a proprie spese tutti i difetti manifestatisi durante tale periodo alle apparecchiature fornite, dipendenti o da vizi di fabbricazione e/o confezionamento o da difetti dei materiali impiegati o da errori nell’installazione od infine da qualunque altro inconveniente non derivante da forza maggiore.</w:t>
      </w:r>
    </w:p>
    <w:p w:rsidR="0042474B" w:rsidRPr="00C81ACD" w:rsidRDefault="0042474B" w:rsidP="0042474B">
      <w:pPr>
        <w:contextualSpacing/>
        <w:jc w:val="both"/>
        <w:rPr>
          <w:rFonts w:asciiTheme="majorHAnsi" w:hAnsiTheme="majorHAnsi" w:cs="Calibri"/>
          <w:sz w:val="22"/>
          <w:szCs w:val="22"/>
        </w:rPr>
      </w:pPr>
      <w:r w:rsidRPr="00C81ACD">
        <w:rPr>
          <w:rFonts w:asciiTheme="majorHAnsi" w:hAnsiTheme="majorHAnsi" w:cs="Calibri"/>
          <w:sz w:val="22"/>
          <w:szCs w:val="22"/>
        </w:rPr>
        <w:t>Nella garanzia rimane inclusa la sostituzione e/o la riparazione di ogni parte, strumento, cavo di collegamento, dispositivo, accessorio o altro che possa pregiudicare un efficace ed efficiente funzionamento delle apparecchiature stesse.</w:t>
      </w:r>
    </w:p>
    <w:p w:rsidR="0042474B" w:rsidRPr="00C81ACD" w:rsidRDefault="0042474B" w:rsidP="0042474B">
      <w:pPr>
        <w:contextualSpacing/>
        <w:jc w:val="both"/>
        <w:rPr>
          <w:rFonts w:asciiTheme="majorHAnsi" w:hAnsiTheme="majorHAnsi" w:cs="Calibri"/>
          <w:sz w:val="22"/>
          <w:szCs w:val="22"/>
        </w:rPr>
      </w:pPr>
      <w:r w:rsidRPr="00C81ACD">
        <w:rPr>
          <w:rFonts w:asciiTheme="majorHAnsi" w:hAnsiTheme="majorHAnsi" w:cs="Calibri"/>
          <w:sz w:val="22"/>
          <w:szCs w:val="22"/>
        </w:rPr>
        <w:t>Il superamento delle prove di accettazione non esonera l'aggiudicatario dalla responsabilità per eventuali difetti e/o non conformità che possono essere rilevati in seguito e non emersi in fase di accettazione.</w:t>
      </w:r>
    </w:p>
    <w:p w:rsidR="0042474B" w:rsidRPr="00C81ACD" w:rsidRDefault="0042474B" w:rsidP="0042474B">
      <w:pPr>
        <w:spacing w:before="120" w:after="60"/>
        <w:contextualSpacing/>
        <w:jc w:val="both"/>
        <w:rPr>
          <w:rFonts w:asciiTheme="majorHAnsi" w:hAnsiTheme="majorHAnsi" w:cs="Calibri"/>
          <w:sz w:val="22"/>
          <w:szCs w:val="22"/>
          <w:u w:val="single"/>
        </w:rPr>
      </w:pPr>
      <w:r w:rsidRPr="00C81ACD">
        <w:rPr>
          <w:rFonts w:asciiTheme="majorHAnsi" w:hAnsiTheme="majorHAnsi" w:cs="Calibri"/>
          <w:b/>
          <w:sz w:val="22"/>
          <w:szCs w:val="22"/>
          <w:u w:val="single"/>
        </w:rPr>
        <w:t>Assistenza Tecnica:</w:t>
      </w:r>
    </w:p>
    <w:p w:rsidR="0042474B" w:rsidRPr="00C81ACD" w:rsidRDefault="0042474B" w:rsidP="0042474B">
      <w:pPr>
        <w:spacing w:after="120"/>
        <w:contextualSpacing/>
        <w:jc w:val="both"/>
        <w:rPr>
          <w:rFonts w:asciiTheme="majorHAnsi" w:hAnsiTheme="majorHAnsi" w:cs="Calibri"/>
          <w:sz w:val="22"/>
          <w:szCs w:val="22"/>
        </w:rPr>
      </w:pPr>
      <w:r w:rsidRPr="00C81ACD">
        <w:rPr>
          <w:rFonts w:asciiTheme="majorHAnsi" w:hAnsiTheme="majorHAnsi" w:cs="Calibri"/>
          <w:sz w:val="22"/>
          <w:szCs w:val="22"/>
        </w:rPr>
        <w:t>Durante il periodo di garanzia la ditta dovrà assicurare lo stesso livello di copertura e le prestazioni previste dal contratto di manutenzione Full-</w:t>
      </w:r>
      <w:proofErr w:type="spellStart"/>
      <w:r w:rsidRPr="00C81ACD">
        <w:rPr>
          <w:rFonts w:asciiTheme="majorHAnsi" w:hAnsiTheme="majorHAnsi" w:cs="Calibri"/>
          <w:sz w:val="22"/>
          <w:szCs w:val="22"/>
        </w:rPr>
        <w:t>Risk</w:t>
      </w:r>
      <w:proofErr w:type="spellEnd"/>
      <w:r w:rsidRPr="00C81ACD">
        <w:rPr>
          <w:rFonts w:asciiTheme="majorHAnsi" w:hAnsiTheme="majorHAnsi" w:cs="Calibri"/>
          <w:sz w:val="22"/>
          <w:szCs w:val="22"/>
        </w:rPr>
        <w:t xml:space="preserve"> onnicomprensivo, come richiesto nell’</w:t>
      </w:r>
      <w:r w:rsidRPr="00C81ACD">
        <w:rPr>
          <w:rFonts w:asciiTheme="majorHAnsi" w:hAnsiTheme="majorHAnsi" w:cs="Calibri"/>
          <w:b/>
          <w:sz w:val="22"/>
          <w:szCs w:val="22"/>
        </w:rPr>
        <w:t xml:space="preserve">Allegato </w:t>
      </w:r>
      <w:r w:rsidRPr="00C81ACD">
        <w:rPr>
          <w:rFonts w:asciiTheme="majorHAnsi" w:hAnsiTheme="majorHAnsi" w:cs="Calibri"/>
          <w:sz w:val="22"/>
          <w:szCs w:val="22"/>
        </w:rPr>
        <w:t xml:space="preserve"> denominato “</w:t>
      </w:r>
      <w:r w:rsidRPr="00C81ACD">
        <w:rPr>
          <w:rFonts w:asciiTheme="majorHAnsi" w:hAnsiTheme="majorHAnsi" w:cs="Calibri"/>
          <w:b/>
          <w:sz w:val="22"/>
          <w:szCs w:val="22"/>
        </w:rPr>
        <w:t xml:space="preserve">Contratto di Manutenzione Full </w:t>
      </w:r>
      <w:proofErr w:type="spellStart"/>
      <w:r w:rsidRPr="00C81ACD">
        <w:rPr>
          <w:rFonts w:asciiTheme="majorHAnsi" w:hAnsiTheme="majorHAnsi" w:cs="Calibri"/>
          <w:b/>
          <w:sz w:val="22"/>
          <w:szCs w:val="22"/>
        </w:rPr>
        <w:t>Risk</w:t>
      </w:r>
      <w:proofErr w:type="spellEnd"/>
      <w:r w:rsidRPr="00C81ACD">
        <w:rPr>
          <w:rFonts w:asciiTheme="majorHAnsi" w:hAnsiTheme="majorHAnsi" w:cs="Calibri"/>
          <w:sz w:val="22"/>
          <w:szCs w:val="22"/>
        </w:rPr>
        <w:t>”.</w:t>
      </w:r>
    </w:p>
    <w:p w:rsidR="0042474B" w:rsidRPr="00C81ACD" w:rsidRDefault="0042474B" w:rsidP="0042474B">
      <w:pPr>
        <w:spacing w:after="240"/>
        <w:contextualSpacing/>
        <w:jc w:val="both"/>
        <w:rPr>
          <w:rFonts w:asciiTheme="majorHAnsi" w:hAnsiTheme="majorHAnsi" w:cs="Calibri"/>
          <w:sz w:val="22"/>
          <w:szCs w:val="22"/>
        </w:rPr>
      </w:pPr>
      <w:r w:rsidRPr="00C81ACD">
        <w:rPr>
          <w:rFonts w:asciiTheme="majorHAnsi" w:hAnsiTheme="majorHAnsi" w:cs="Calibri"/>
          <w:sz w:val="22"/>
          <w:szCs w:val="22"/>
        </w:rPr>
        <w:t>L’assistenza tecnica alla fine del periodo di garanzia dovrà essere prevista secondo le modalità e la durata descritti nell’</w:t>
      </w:r>
      <w:r w:rsidRPr="00C81ACD">
        <w:rPr>
          <w:rFonts w:asciiTheme="majorHAnsi" w:hAnsiTheme="majorHAnsi" w:cs="Calibri"/>
          <w:b/>
          <w:sz w:val="22"/>
          <w:szCs w:val="22"/>
        </w:rPr>
        <w:t>Allegato</w:t>
      </w:r>
      <w:r w:rsidRPr="00C81ACD">
        <w:rPr>
          <w:rFonts w:asciiTheme="majorHAnsi" w:hAnsiTheme="majorHAnsi" w:cs="Calibri"/>
          <w:sz w:val="22"/>
          <w:szCs w:val="22"/>
        </w:rPr>
        <w:t xml:space="preserve"> denominato “</w:t>
      </w:r>
      <w:r w:rsidRPr="00C81ACD">
        <w:rPr>
          <w:rFonts w:asciiTheme="majorHAnsi" w:hAnsiTheme="majorHAnsi" w:cs="Calibri"/>
          <w:b/>
          <w:sz w:val="22"/>
          <w:szCs w:val="22"/>
        </w:rPr>
        <w:t>Servizio di Assistenza Tecnica su Chiamata</w:t>
      </w:r>
      <w:r w:rsidRPr="00C81ACD">
        <w:rPr>
          <w:rFonts w:asciiTheme="majorHAnsi" w:hAnsiTheme="majorHAnsi" w:cs="Calibri"/>
          <w:sz w:val="22"/>
          <w:szCs w:val="22"/>
        </w:rPr>
        <w:t>”.</w:t>
      </w:r>
    </w:p>
    <w:p w:rsidR="002B2737" w:rsidRPr="00C81ACD" w:rsidRDefault="002B2737" w:rsidP="0042474B">
      <w:pPr>
        <w:spacing w:after="240"/>
        <w:contextualSpacing/>
        <w:jc w:val="both"/>
        <w:rPr>
          <w:rFonts w:asciiTheme="majorHAnsi" w:hAnsiTheme="majorHAnsi" w:cs="Calibri"/>
          <w:sz w:val="22"/>
          <w:szCs w:val="22"/>
        </w:rPr>
      </w:pPr>
    </w:p>
    <w:p w:rsidR="0042474B" w:rsidRPr="00C81ACD" w:rsidRDefault="0042474B" w:rsidP="006D4689">
      <w:pPr>
        <w:widowControl w:val="0"/>
        <w:numPr>
          <w:ilvl w:val="1"/>
          <w:numId w:val="50"/>
        </w:numPr>
        <w:tabs>
          <w:tab w:val="left" w:pos="709"/>
        </w:tabs>
        <w:overflowPunct w:val="0"/>
        <w:autoSpaceDE w:val="0"/>
        <w:autoSpaceDN w:val="0"/>
        <w:adjustRightInd w:val="0"/>
        <w:ind w:left="709" w:hanging="709"/>
        <w:contextualSpacing/>
        <w:jc w:val="both"/>
        <w:textAlignment w:val="baseline"/>
        <w:rPr>
          <w:rFonts w:asciiTheme="majorHAnsi" w:hAnsiTheme="majorHAnsi" w:cs="Calibri"/>
          <w:b/>
          <w:bCs/>
          <w:color w:val="000000"/>
          <w:sz w:val="22"/>
          <w:szCs w:val="22"/>
        </w:rPr>
      </w:pPr>
      <w:r w:rsidRPr="00C81ACD">
        <w:rPr>
          <w:rFonts w:asciiTheme="majorHAnsi" w:hAnsiTheme="majorHAnsi" w:cs="Calibri"/>
          <w:b/>
          <w:bCs/>
          <w:color w:val="000000"/>
          <w:sz w:val="22"/>
          <w:szCs w:val="22"/>
        </w:rPr>
        <w:t>Ricambi, accessori e materiali di consumo</w:t>
      </w:r>
    </w:p>
    <w:p w:rsidR="0042474B" w:rsidRPr="00C81ACD" w:rsidRDefault="0042474B" w:rsidP="0042474B">
      <w:pPr>
        <w:spacing w:after="240"/>
        <w:contextualSpacing/>
        <w:jc w:val="both"/>
        <w:rPr>
          <w:rFonts w:asciiTheme="majorHAnsi" w:hAnsiTheme="majorHAnsi" w:cs="Calibri"/>
          <w:sz w:val="22"/>
          <w:szCs w:val="22"/>
        </w:rPr>
      </w:pPr>
      <w:r w:rsidRPr="00C81ACD">
        <w:rPr>
          <w:rFonts w:asciiTheme="majorHAnsi" w:hAnsiTheme="majorHAnsi" w:cs="Calibri"/>
          <w:sz w:val="22"/>
          <w:szCs w:val="22"/>
        </w:rPr>
        <w:t>La fornitura, dei ricambi, accessori e materiali di consumo dovrà essere assicurata dall’appaltatore almeno con le modalità e per il periodo indicato nell’</w:t>
      </w:r>
      <w:r w:rsidRPr="00C81ACD">
        <w:rPr>
          <w:rFonts w:asciiTheme="majorHAnsi" w:hAnsiTheme="majorHAnsi" w:cs="Calibri"/>
          <w:b/>
          <w:sz w:val="22"/>
          <w:szCs w:val="22"/>
        </w:rPr>
        <w:t xml:space="preserve">Allegato </w:t>
      </w:r>
      <w:r w:rsidRPr="00C81ACD">
        <w:rPr>
          <w:rFonts w:asciiTheme="majorHAnsi" w:hAnsiTheme="majorHAnsi" w:cs="Calibri"/>
          <w:sz w:val="22"/>
          <w:szCs w:val="22"/>
        </w:rPr>
        <w:t xml:space="preserve"> “</w:t>
      </w:r>
      <w:r w:rsidRPr="00C81ACD">
        <w:rPr>
          <w:rFonts w:asciiTheme="majorHAnsi" w:hAnsiTheme="majorHAnsi" w:cs="Calibri"/>
          <w:b/>
          <w:sz w:val="22"/>
          <w:szCs w:val="22"/>
        </w:rPr>
        <w:t>Impegni per il Fornitore</w:t>
      </w:r>
      <w:r w:rsidRPr="00C81ACD">
        <w:rPr>
          <w:rFonts w:asciiTheme="majorHAnsi" w:hAnsiTheme="majorHAnsi" w:cs="Calibri"/>
          <w:sz w:val="22"/>
          <w:szCs w:val="22"/>
        </w:rPr>
        <w:t>”.</w:t>
      </w:r>
    </w:p>
    <w:p w:rsidR="0042474B" w:rsidRPr="00C81ACD" w:rsidRDefault="0042474B" w:rsidP="0042474B">
      <w:pPr>
        <w:spacing w:after="240"/>
        <w:contextualSpacing/>
        <w:jc w:val="both"/>
        <w:rPr>
          <w:rFonts w:asciiTheme="majorHAnsi" w:hAnsiTheme="majorHAnsi" w:cs="Calibri"/>
          <w:sz w:val="22"/>
          <w:szCs w:val="22"/>
        </w:rPr>
      </w:pPr>
    </w:p>
    <w:p w:rsidR="0042474B" w:rsidRPr="00C81ACD" w:rsidRDefault="0042474B" w:rsidP="006D4689">
      <w:pPr>
        <w:widowControl w:val="0"/>
        <w:numPr>
          <w:ilvl w:val="1"/>
          <w:numId w:val="50"/>
        </w:numPr>
        <w:tabs>
          <w:tab w:val="left" w:pos="709"/>
        </w:tabs>
        <w:overflowPunct w:val="0"/>
        <w:autoSpaceDE w:val="0"/>
        <w:autoSpaceDN w:val="0"/>
        <w:adjustRightInd w:val="0"/>
        <w:ind w:left="709" w:hanging="709"/>
        <w:contextualSpacing/>
        <w:jc w:val="both"/>
        <w:textAlignment w:val="baseline"/>
        <w:rPr>
          <w:rFonts w:asciiTheme="majorHAnsi" w:hAnsiTheme="majorHAnsi" w:cs="Calibri"/>
          <w:b/>
          <w:bCs/>
          <w:color w:val="000000"/>
          <w:sz w:val="22"/>
          <w:szCs w:val="22"/>
        </w:rPr>
      </w:pPr>
      <w:r w:rsidRPr="00C81ACD">
        <w:rPr>
          <w:rFonts w:asciiTheme="majorHAnsi" w:hAnsiTheme="majorHAnsi" w:cs="Calibri"/>
          <w:b/>
          <w:bCs/>
          <w:color w:val="000000"/>
          <w:sz w:val="22"/>
          <w:szCs w:val="22"/>
        </w:rPr>
        <w:t>Procedure di Collaudo e Accettazione</w:t>
      </w:r>
    </w:p>
    <w:p w:rsidR="0042474B" w:rsidRPr="00C81ACD" w:rsidRDefault="0042474B" w:rsidP="0042474B">
      <w:pPr>
        <w:spacing w:before="120"/>
        <w:contextualSpacing/>
        <w:jc w:val="both"/>
        <w:rPr>
          <w:rFonts w:asciiTheme="majorHAnsi" w:hAnsiTheme="majorHAnsi" w:cs="Calibri"/>
          <w:sz w:val="22"/>
          <w:szCs w:val="22"/>
        </w:rPr>
      </w:pPr>
      <w:r w:rsidRPr="00C81ACD">
        <w:rPr>
          <w:rFonts w:asciiTheme="majorHAnsi" w:hAnsiTheme="majorHAnsi" w:cs="Calibri"/>
          <w:sz w:val="22"/>
          <w:szCs w:val="22"/>
        </w:rPr>
        <w:t xml:space="preserve">Il </w:t>
      </w:r>
      <w:r w:rsidRPr="00C81ACD">
        <w:rPr>
          <w:rFonts w:asciiTheme="majorHAnsi" w:hAnsiTheme="majorHAnsi" w:cs="Calibri"/>
          <w:b/>
          <w:sz w:val="22"/>
          <w:szCs w:val="22"/>
        </w:rPr>
        <w:t xml:space="preserve">collaudo </w:t>
      </w:r>
      <w:r w:rsidRPr="00C81ACD">
        <w:rPr>
          <w:rFonts w:asciiTheme="majorHAnsi" w:hAnsiTheme="majorHAnsi" w:cs="Calibri"/>
          <w:sz w:val="22"/>
          <w:szCs w:val="22"/>
        </w:rPr>
        <w:t>dovrà essere eseguito dal Responsabile incaricato dall’Azienda, alla presenza dei tecnici della ditta aggiudicataria della fornitura. Tutto quanto necessario per l’effettuazione delle prove di collaudo (strumenti di misura, mano d’opera, ecc..) dovrà avvenire a cura, spese e responsabilità della ditta aggiudicataria.</w:t>
      </w:r>
    </w:p>
    <w:p w:rsidR="0042474B" w:rsidRPr="00C81ACD" w:rsidRDefault="0042474B" w:rsidP="0042474B">
      <w:pPr>
        <w:spacing w:before="120"/>
        <w:contextualSpacing/>
        <w:jc w:val="both"/>
        <w:rPr>
          <w:rFonts w:asciiTheme="majorHAnsi" w:hAnsiTheme="majorHAnsi" w:cs="Calibri"/>
          <w:sz w:val="22"/>
          <w:szCs w:val="22"/>
        </w:rPr>
      </w:pPr>
      <w:r w:rsidRPr="00C81ACD">
        <w:rPr>
          <w:rFonts w:asciiTheme="majorHAnsi" w:hAnsiTheme="majorHAnsi" w:cs="Calibri"/>
          <w:sz w:val="22"/>
          <w:szCs w:val="22"/>
        </w:rPr>
        <w:t xml:space="preserve">La fase di </w:t>
      </w:r>
      <w:r w:rsidRPr="00C81ACD">
        <w:rPr>
          <w:rFonts w:asciiTheme="majorHAnsi" w:hAnsiTheme="majorHAnsi" w:cs="Calibri"/>
          <w:b/>
          <w:sz w:val="22"/>
          <w:szCs w:val="22"/>
        </w:rPr>
        <w:t>accettazione</w:t>
      </w:r>
      <w:r w:rsidRPr="00C81ACD">
        <w:rPr>
          <w:rFonts w:asciiTheme="majorHAnsi" w:hAnsiTheme="majorHAnsi" w:cs="Calibri"/>
          <w:sz w:val="22"/>
          <w:szCs w:val="22"/>
        </w:rPr>
        <w:t xml:space="preserve"> comprende la verifica della congruità della fornitura rispetto all’ordinato, il collaudo delle apparecchiature secondo quanto previsto dalle norme e guide tecniche dedicate, dalle modalità indicate all’interno di questo documento e da quelle in uso presso le Aziende del SSR, l’adeguatezza e la qualità delle forniture e dei servizi accessori (manuali operativi e di servizio, formazione degli operatori e dei tecnici, etc.) e quanto ulteriormente previsto da norme e guide tecniche specifiche.</w:t>
      </w:r>
    </w:p>
    <w:p w:rsidR="0042474B" w:rsidRPr="00C81ACD" w:rsidRDefault="0042474B" w:rsidP="0042474B">
      <w:pPr>
        <w:spacing w:before="120"/>
        <w:contextualSpacing/>
        <w:jc w:val="both"/>
        <w:rPr>
          <w:rFonts w:asciiTheme="majorHAnsi" w:hAnsiTheme="majorHAnsi" w:cs="Calibri"/>
          <w:sz w:val="22"/>
          <w:szCs w:val="22"/>
        </w:rPr>
      </w:pPr>
      <w:r w:rsidRPr="00C81ACD">
        <w:rPr>
          <w:rFonts w:asciiTheme="majorHAnsi" w:hAnsiTheme="majorHAnsi" w:cs="Calibri"/>
          <w:sz w:val="22"/>
          <w:szCs w:val="22"/>
        </w:rPr>
        <w:t>I dati dichiarati nel “Questionario tecnico” sono vincolanti e potranno essere verificati durante le fasi di collaudo e accettazione.</w:t>
      </w:r>
    </w:p>
    <w:p w:rsidR="0042474B" w:rsidRPr="00C81ACD" w:rsidRDefault="0042474B" w:rsidP="0042474B">
      <w:pPr>
        <w:spacing w:before="120"/>
        <w:contextualSpacing/>
        <w:jc w:val="both"/>
        <w:rPr>
          <w:rFonts w:asciiTheme="majorHAnsi" w:hAnsiTheme="majorHAnsi" w:cs="Calibri"/>
          <w:sz w:val="22"/>
          <w:szCs w:val="22"/>
        </w:rPr>
      </w:pPr>
      <w:r w:rsidRPr="00C81ACD">
        <w:rPr>
          <w:rFonts w:asciiTheme="majorHAnsi" w:hAnsiTheme="majorHAnsi" w:cs="Calibri"/>
          <w:sz w:val="22"/>
          <w:szCs w:val="22"/>
        </w:rPr>
        <w:t>La firma apposta per ricevuta al momento della consegna non esonera, quindi, la ditta fornitrice dal rispondere di eventuali contestazioni che potrebbero insorgere all'atto del collaudo ed anche successivamente nel corso dell’utilizzo.</w:t>
      </w:r>
    </w:p>
    <w:p w:rsidR="0042474B" w:rsidRPr="00C81ACD" w:rsidRDefault="0042474B" w:rsidP="0042474B">
      <w:pPr>
        <w:spacing w:before="120" w:after="120"/>
        <w:contextualSpacing/>
        <w:jc w:val="both"/>
        <w:rPr>
          <w:rFonts w:asciiTheme="majorHAnsi" w:hAnsiTheme="majorHAnsi" w:cs="Calibri"/>
          <w:sz w:val="22"/>
          <w:szCs w:val="22"/>
        </w:rPr>
      </w:pPr>
      <w:r w:rsidRPr="00C81ACD">
        <w:rPr>
          <w:rFonts w:asciiTheme="majorHAnsi" w:hAnsiTheme="majorHAnsi" w:cs="Calibri"/>
          <w:sz w:val="22"/>
          <w:szCs w:val="22"/>
        </w:rPr>
        <w:t>La fatturazione è vincolata all'esito positivo delle prove di collaudo e accettazione. Qualora si verificassero contestazioni, il termine di pagamento rimarrà sospeso e riprenderà con la definizione della pendenza.</w:t>
      </w:r>
    </w:p>
    <w:p w:rsidR="0042474B" w:rsidRPr="00C81ACD" w:rsidRDefault="0042474B" w:rsidP="0042474B">
      <w:pPr>
        <w:pBdr>
          <w:top w:val="single" w:sz="4" w:space="1" w:color="auto"/>
          <w:left w:val="single" w:sz="4" w:space="4" w:color="auto"/>
          <w:bottom w:val="single" w:sz="4" w:space="1" w:color="auto"/>
          <w:right w:val="single" w:sz="4" w:space="4" w:color="auto"/>
        </w:pBdr>
        <w:shd w:val="clear" w:color="auto" w:fill="FFFFCC"/>
        <w:contextualSpacing/>
        <w:jc w:val="both"/>
        <w:rPr>
          <w:rFonts w:asciiTheme="majorHAnsi" w:hAnsiTheme="majorHAnsi" w:cs="Calibri"/>
          <w:b/>
          <w:sz w:val="22"/>
          <w:szCs w:val="22"/>
          <w:u w:val="single"/>
        </w:rPr>
      </w:pPr>
      <w:r w:rsidRPr="00C81ACD">
        <w:rPr>
          <w:rFonts w:asciiTheme="majorHAnsi" w:hAnsiTheme="majorHAnsi" w:cs="Calibri"/>
          <w:b/>
          <w:sz w:val="22"/>
          <w:szCs w:val="22"/>
        </w:rPr>
        <w:t>In caso di fornitura incompleta o parzialmente conforme (p.es. mancanza di manuali, di accessori...), si procederà al collaudo parziale della fornitura, che consentirà all’Azienda di utilizzare il bene fornito, limitatamente alle funzioni collaudate.</w:t>
      </w:r>
      <w:r w:rsidRPr="00C81ACD">
        <w:rPr>
          <w:rFonts w:asciiTheme="majorHAnsi" w:hAnsiTheme="majorHAnsi" w:cs="Calibri"/>
          <w:b/>
          <w:sz w:val="22"/>
          <w:szCs w:val="22"/>
          <w:u w:val="single"/>
        </w:rPr>
        <w:t xml:space="preserve"> </w:t>
      </w:r>
    </w:p>
    <w:p w:rsidR="0042474B" w:rsidRPr="00C81ACD" w:rsidRDefault="0042474B" w:rsidP="0042474B">
      <w:pPr>
        <w:pBdr>
          <w:top w:val="single" w:sz="4" w:space="1" w:color="auto"/>
          <w:left w:val="single" w:sz="4" w:space="4" w:color="auto"/>
          <w:bottom w:val="single" w:sz="4" w:space="1" w:color="auto"/>
          <w:right w:val="single" w:sz="4" w:space="4" w:color="auto"/>
        </w:pBdr>
        <w:shd w:val="clear" w:color="auto" w:fill="FFFFCC"/>
        <w:contextualSpacing/>
        <w:jc w:val="both"/>
        <w:rPr>
          <w:rFonts w:asciiTheme="majorHAnsi" w:hAnsiTheme="majorHAnsi" w:cs="Calibri"/>
          <w:sz w:val="22"/>
          <w:szCs w:val="22"/>
        </w:rPr>
      </w:pPr>
      <w:r w:rsidRPr="00C81ACD">
        <w:rPr>
          <w:rFonts w:asciiTheme="majorHAnsi" w:hAnsiTheme="majorHAnsi" w:cs="Calibri"/>
          <w:sz w:val="22"/>
          <w:szCs w:val="22"/>
          <w:u w:val="single"/>
        </w:rPr>
        <w:t>Resta inteso che  la garanzia decorre dalla data del collaudo definitivo, previo completamento della fornitura</w:t>
      </w:r>
    </w:p>
    <w:p w:rsidR="0042474B" w:rsidRPr="00C81ACD" w:rsidRDefault="0042474B" w:rsidP="0042474B">
      <w:pPr>
        <w:contextualSpacing/>
        <w:rPr>
          <w:rFonts w:asciiTheme="majorHAnsi" w:hAnsiTheme="majorHAnsi" w:cs="Calibri"/>
          <w:b/>
          <w:sz w:val="22"/>
          <w:szCs w:val="22"/>
          <w:highlight w:val="yellow"/>
          <w:u w:val="single"/>
        </w:rPr>
      </w:pPr>
    </w:p>
    <w:p w:rsidR="0042474B" w:rsidRPr="00C81ACD" w:rsidRDefault="0042474B" w:rsidP="0042474B">
      <w:pPr>
        <w:pBdr>
          <w:top w:val="single" w:sz="4" w:space="1" w:color="auto"/>
          <w:left w:val="single" w:sz="4" w:space="4" w:color="auto"/>
          <w:bottom w:val="single" w:sz="4" w:space="1" w:color="auto"/>
          <w:right w:val="single" w:sz="4" w:space="4" w:color="auto"/>
        </w:pBdr>
        <w:shd w:val="clear" w:color="auto" w:fill="FFFFCC"/>
        <w:contextualSpacing/>
        <w:jc w:val="both"/>
        <w:rPr>
          <w:rFonts w:asciiTheme="majorHAnsi" w:hAnsiTheme="majorHAnsi" w:cs="Calibri"/>
          <w:b/>
          <w:sz w:val="22"/>
          <w:szCs w:val="22"/>
        </w:rPr>
      </w:pPr>
      <w:r w:rsidRPr="00C81ACD">
        <w:rPr>
          <w:rFonts w:asciiTheme="majorHAnsi" w:hAnsiTheme="majorHAnsi" w:cs="Calibri"/>
          <w:b/>
          <w:sz w:val="22"/>
          <w:szCs w:val="22"/>
          <w:u w:val="single"/>
        </w:rPr>
        <w:t>Il collaudo è, in ogni caso, subordinato alla consegna di tutta la documentazione a corredo dell'apparecchiatura di cui al punto seguente del presente Capitolato speciale.</w:t>
      </w:r>
    </w:p>
    <w:p w:rsidR="0042474B" w:rsidRPr="00C81ACD" w:rsidRDefault="0042474B" w:rsidP="0042474B">
      <w:pPr>
        <w:spacing w:before="120"/>
        <w:contextualSpacing/>
        <w:jc w:val="both"/>
        <w:rPr>
          <w:rFonts w:asciiTheme="majorHAnsi" w:hAnsiTheme="majorHAnsi" w:cs="Calibri"/>
          <w:sz w:val="22"/>
          <w:szCs w:val="22"/>
        </w:rPr>
      </w:pPr>
      <w:r w:rsidRPr="00C81ACD">
        <w:rPr>
          <w:rFonts w:asciiTheme="majorHAnsi" w:hAnsiTheme="majorHAnsi" w:cs="Calibri"/>
          <w:sz w:val="22"/>
          <w:szCs w:val="22"/>
        </w:rPr>
        <w:t>Il collaudo parziale è finalizzato a tutelare il servizio pubblico, che l’Amministrazione erogante è tenuta a soddisfare, e non concede diritto alcuno di rivendicazione economica da parte della ditta fornitrice, la quale è obbligata a garantire tutte le funzionalità e le assistenze previste da contratto</w:t>
      </w:r>
      <w:r w:rsidRPr="00C81ACD">
        <w:rPr>
          <w:rFonts w:asciiTheme="majorHAnsi" w:eastAsia="Arial Unicode MS" w:hAnsiTheme="majorHAnsi" w:cs="Calibri"/>
          <w:b/>
          <w:sz w:val="22"/>
          <w:szCs w:val="22"/>
        </w:rPr>
        <w:t>.</w:t>
      </w:r>
    </w:p>
    <w:p w:rsidR="0042474B" w:rsidRPr="00C81ACD" w:rsidRDefault="0042474B" w:rsidP="0042474B">
      <w:pPr>
        <w:spacing w:before="120"/>
        <w:contextualSpacing/>
        <w:jc w:val="both"/>
        <w:rPr>
          <w:rFonts w:asciiTheme="majorHAnsi" w:hAnsiTheme="majorHAnsi" w:cs="Calibri"/>
          <w:sz w:val="22"/>
          <w:szCs w:val="22"/>
        </w:rPr>
      </w:pPr>
      <w:r w:rsidRPr="00C81ACD">
        <w:rPr>
          <w:rFonts w:asciiTheme="majorHAnsi" w:hAnsiTheme="majorHAnsi" w:cs="Calibri"/>
          <w:sz w:val="22"/>
          <w:szCs w:val="22"/>
        </w:rPr>
        <w:lastRenderedPageBreak/>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p>
    <w:p w:rsidR="0042474B" w:rsidRPr="00C81ACD" w:rsidRDefault="0042474B" w:rsidP="0042474B">
      <w:pPr>
        <w:widowControl w:val="0"/>
        <w:adjustRightInd w:val="0"/>
        <w:contextualSpacing/>
        <w:jc w:val="both"/>
        <w:textAlignment w:val="baseline"/>
        <w:rPr>
          <w:rFonts w:asciiTheme="majorHAnsi" w:hAnsiTheme="majorHAnsi" w:cs="Calibri"/>
          <w:sz w:val="22"/>
          <w:szCs w:val="22"/>
        </w:rPr>
      </w:pPr>
    </w:p>
    <w:p w:rsidR="0042474B" w:rsidRPr="00C81ACD" w:rsidRDefault="0042474B" w:rsidP="006D4689">
      <w:pPr>
        <w:widowControl w:val="0"/>
        <w:numPr>
          <w:ilvl w:val="1"/>
          <w:numId w:val="50"/>
        </w:numPr>
        <w:tabs>
          <w:tab w:val="left" w:pos="709"/>
        </w:tabs>
        <w:overflowPunct w:val="0"/>
        <w:autoSpaceDE w:val="0"/>
        <w:autoSpaceDN w:val="0"/>
        <w:adjustRightInd w:val="0"/>
        <w:ind w:left="709" w:hanging="709"/>
        <w:contextualSpacing/>
        <w:jc w:val="both"/>
        <w:textAlignment w:val="baseline"/>
        <w:rPr>
          <w:rFonts w:asciiTheme="majorHAnsi" w:hAnsiTheme="majorHAnsi" w:cs="Calibri"/>
          <w:b/>
          <w:bCs/>
          <w:color w:val="000000"/>
          <w:sz w:val="22"/>
          <w:szCs w:val="22"/>
        </w:rPr>
      </w:pPr>
      <w:r w:rsidRPr="00C81ACD">
        <w:rPr>
          <w:rFonts w:asciiTheme="majorHAnsi" w:hAnsiTheme="majorHAnsi" w:cs="Calibri"/>
          <w:b/>
          <w:bCs/>
          <w:color w:val="000000"/>
          <w:sz w:val="22"/>
          <w:szCs w:val="22"/>
        </w:rPr>
        <w:t>Documentazione a corredo</w:t>
      </w:r>
    </w:p>
    <w:p w:rsidR="0042474B" w:rsidRPr="00C81ACD" w:rsidRDefault="0042474B" w:rsidP="0042474B">
      <w:pPr>
        <w:spacing w:after="120"/>
        <w:contextualSpacing/>
        <w:jc w:val="both"/>
        <w:rPr>
          <w:rFonts w:asciiTheme="majorHAnsi" w:hAnsiTheme="majorHAnsi" w:cs="Calibri"/>
          <w:sz w:val="22"/>
          <w:szCs w:val="22"/>
        </w:rPr>
      </w:pPr>
      <w:r w:rsidRPr="00C81ACD">
        <w:rPr>
          <w:rFonts w:asciiTheme="majorHAnsi" w:hAnsiTheme="majorHAnsi" w:cs="Calibri"/>
          <w:b/>
          <w:sz w:val="22"/>
          <w:szCs w:val="22"/>
        </w:rPr>
        <w:t>Al momento della consegna</w:t>
      </w:r>
      <w:r w:rsidRPr="00C81ACD">
        <w:rPr>
          <w:rFonts w:asciiTheme="majorHAnsi" w:hAnsiTheme="majorHAnsi" w:cs="Calibri"/>
          <w:sz w:val="22"/>
          <w:szCs w:val="22"/>
        </w:rPr>
        <w:t xml:space="preserve"> delle apparecchiature, la ditta aggiudicataria sarà tenuta comunque a fornire tutta la documentazione tecnica comprendente:</w:t>
      </w:r>
    </w:p>
    <w:p w:rsidR="0042474B" w:rsidRPr="00C81ACD" w:rsidRDefault="0042474B" w:rsidP="006D4689">
      <w:pPr>
        <w:widowControl w:val="0"/>
        <w:numPr>
          <w:ilvl w:val="0"/>
          <w:numId w:val="48"/>
        </w:numPr>
        <w:adjustRightInd w:val="0"/>
        <w:spacing w:after="60"/>
        <w:contextualSpacing/>
        <w:jc w:val="both"/>
        <w:textAlignment w:val="baseline"/>
        <w:rPr>
          <w:rFonts w:asciiTheme="majorHAnsi" w:hAnsiTheme="majorHAnsi" w:cs="Calibri"/>
          <w:sz w:val="22"/>
          <w:szCs w:val="22"/>
        </w:rPr>
      </w:pPr>
      <w:r w:rsidRPr="00C81ACD">
        <w:rPr>
          <w:rFonts w:asciiTheme="majorHAnsi" w:hAnsiTheme="majorHAnsi" w:cs="Calibri"/>
          <w:sz w:val="22"/>
          <w:szCs w:val="22"/>
        </w:rPr>
        <w:t>manuali d’uso delle apparecchiature (in lingua italiana) sia su supporto cartaceo che su supporto elettronico;</w:t>
      </w:r>
    </w:p>
    <w:p w:rsidR="0042474B" w:rsidRPr="00C81ACD" w:rsidRDefault="0042474B" w:rsidP="006D4689">
      <w:pPr>
        <w:widowControl w:val="0"/>
        <w:numPr>
          <w:ilvl w:val="0"/>
          <w:numId w:val="48"/>
        </w:numPr>
        <w:adjustRightInd w:val="0"/>
        <w:contextualSpacing/>
        <w:jc w:val="both"/>
        <w:textAlignment w:val="baseline"/>
        <w:rPr>
          <w:rFonts w:asciiTheme="majorHAnsi" w:hAnsiTheme="majorHAnsi" w:cs="Calibri"/>
          <w:sz w:val="22"/>
          <w:szCs w:val="22"/>
        </w:rPr>
      </w:pPr>
      <w:r w:rsidRPr="00C81ACD">
        <w:rPr>
          <w:rFonts w:asciiTheme="majorHAnsi" w:hAnsiTheme="majorHAnsi" w:cs="Calibri"/>
          <w:sz w:val="22"/>
          <w:szCs w:val="22"/>
        </w:rPr>
        <w:t xml:space="preserve">manuali di servizio e quant’altro necessario per consentire gli interventi manutentivi, preferibilmente su supporto elettronico, </w:t>
      </w:r>
      <w:r w:rsidRPr="00C81ACD">
        <w:rPr>
          <w:rFonts w:asciiTheme="majorHAnsi" w:hAnsiTheme="majorHAnsi" w:cs="Calibri"/>
          <w:sz w:val="22"/>
          <w:szCs w:val="22"/>
          <w:u w:val="single"/>
        </w:rPr>
        <w:t>se non esplicitamente dichiarata in sede di offerta,  l’impossibilità a fornire tali documentazioni</w:t>
      </w:r>
      <w:r w:rsidRPr="00C81ACD">
        <w:rPr>
          <w:rFonts w:asciiTheme="majorHAnsi" w:hAnsiTheme="majorHAnsi" w:cs="Calibri"/>
          <w:sz w:val="22"/>
          <w:szCs w:val="22"/>
        </w:rPr>
        <w:t>;</w:t>
      </w:r>
    </w:p>
    <w:p w:rsidR="0042474B" w:rsidRPr="00C81ACD" w:rsidRDefault="0042474B" w:rsidP="006D4689">
      <w:pPr>
        <w:widowControl w:val="0"/>
        <w:numPr>
          <w:ilvl w:val="0"/>
          <w:numId w:val="48"/>
        </w:numPr>
        <w:adjustRightInd w:val="0"/>
        <w:contextualSpacing/>
        <w:jc w:val="both"/>
        <w:textAlignment w:val="baseline"/>
        <w:rPr>
          <w:rFonts w:asciiTheme="majorHAnsi" w:hAnsiTheme="majorHAnsi" w:cs="Calibri"/>
          <w:sz w:val="22"/>
          <w:szCs w:val="22"/>
        </w:rPr>
      </w:pPr>
      <w:r w:rsidRPr="00C81ACD">
        <w:rPr>
          <w:rFonts w:asciiTheme="majorHAnsi" w:hAnsiTheme="majorHAnsi" w:cs="Calibri"/>
          <w:sz w:val="22"/>
          <w:szCs w:val="22"/>
        </w:rPr>
        <w:t xml:space="preserve">schemi tecnici, </w:t>
      </w:r>
      <w:proofErr w:type="spellStart"/>
      <w:r w:rsidRPr="00C81ACD">
        <w:rPr>
          <w:rFonts w:asciiTheme="majorHAnsi" w:hAnsiTheme="majorHAnsi" w:cs="Calibri"/>
          <w:sz w:val="22"/>
          <w:szCs w:val="22"/>
        </w:rPr>
        <w:t>tool</w:t>
      </w:r>
      <w:proofErr w:type="spellEnd"/>
      <w:r w:rsidRPr="00C81ACD">
        <w:rPr>
          <w:rFonts w:asciiTheme="majorHAnsi" w:hAnsiTheme="majorHAnsi" w:cs="Calibri"/>
          <w:sz w:val="22"/>
          <w:szCs w:val="22"/>
        </w:rPr>
        <w:t xml:space="preserve"> diagnostici e </w:t>
      </w:r>
      <w:proofErr w:type="spellStart"/>
      <w:r w:rsidRPr="00C81ACD">
        <w:rPr>
          <w:rFonts w:asciiTheme="majorHAnsi" w:hAnsiTheme="majorHAnsi" w:cs="Calibri"/>
          <w:sz w:val="22"/>
          <w:szCs w:val="22"/>
        </w:rPr>
        <w:t>tool</w:t>
      </w:r>
      <w:proofErr w:type="spellEnd"/>
      <w:r w:rsidRPr="00C81ACD">
        <w:rPr>
          <w:rFonts w:asciiTheme="majorHAnsi" w:hAnsiTheme="majorHAnsi" w:cs="Calibri"/>
          <w:sz w:val="22"/>
          <w:szCs w:val="22"/>
        </w:rPr>
        <w:t xml:space="preserve"> informatici di ripristino di applicativi software e/o sistemi operativi, preferibilmente su CD ROM, </w:t>
      </w:r>
      <w:r w:rsidRPr="00C81ACD">
        <w:rPr>
          <w:rFonts w:asciiTheme="majorHAnsi" w:hAnsiTheme="majorHAnsi" w:cs="Calibri"/>
          <w:sz w:val="22"/>
          <w:szCs w:val="22"/>
          <w:u w:val="single"/>
        </w:rPr>
        <w:t>se non esplicitamente dichiarata, in sede di offerta, l’impossibilità a fornire tali documentazioni</w:t>
      </w:r>
      <w:r w:rsidRPr="00C81ACD">
        <w:rPr>
          <w:rFonts w:asciiTheme="majorHAnsi" w:hAnsiTheme="majorHAnsi" w:cs="Calibri"/>
          <w:sz w:val="22"/>
          <w:szCs w:val="22"/>
        </w:rPr>
        <w:t>;</w:t>
      </w:r>
    </w:p>
    <w:p w:rsidR="0042474B" w:rsidRPr="00C81ACD" w:rsidRDefault="0042474B" w:rsidP="006D4689">
      <w:pPr>
        <w:pStyle w:val="Elencoacolori-Colore11"/>
        <w:numPr>
          <w:ilvl w:val="0"/>
          <w:numId w:val="48"/>
        </w:numPr>
        <w:spacing w:after="60" w:line="240" w:lineRule="auto"/>
        <w:contextualSpacing/>
        <w:rPr>
          <w:rFonts w:asciiTheme="majorHAnsi" w:hAnsiTheme="majorHAnsi" w:cs="Calibri"/>
          <w:bCs/>
          <w:sz w:val="22"/>
          <w:szCs w:val="22"/>
        </w:rPr>
      </w:pPr>
      <w:r w:rsidRPr="00C81ACD">
        <w:rPr>
          <w:rFonts w:asciiTheme="majorHAnsi" w:hAnsiTheme="majorHAnsi" w:cs="Calibri"/>
          <w:bCs/>
          <w:sz w:val="22"/>
          <w:szCs w:val="22"/>
        </w:rPr>
        <w:t>Una copia di:</w:t>
      </w:r>
    </w:p>
    <w:p w:rsidR="0042474B" w:rsidRPr="00C81ACD" w:rsidRDefault="0042474B" w:rsidP="006D4689">
      <w:pPr>
        <w:pStyle w:val="Elencoacolori-Colore11"/>
        <w:numPr>
          <w:ilvl w:val="1"/>
          <w:numId w:val="48"/>
        </w:numPr>
        <w:spacing w:after="60" w:line="240" w:lineRule="auto"/>
        <w:ind w:left="1418"/>
        <w:contextualSpacing/>
        <w:rPr>
          <w:rFonts w:asciiTheme="majorHAnsi" w:hAnsiTheme="majorHAnsi" w:cs="Calibri"/>
          <w:bCs/>
          <w:sz w:val="22"/>
          <w:szCs w:val="22"/>
        </w:rPr>
      </w:pPr>
      <w:r w:rsidRPr="00C81ACD">
        <w:rPr>
          <w:rFonts w:asciiTheme="majorHAnsi" w:hAnsiTheme="majorHAnsi" w:cs="Calibri"/>
          <w:bCs/>
          <w:sz w:val="22"/>
          <w:szCs w:val="22"/>
        </w:rPr>
        <w:t>dischi di installazione, ed eventuale ripristino, del Sistema Operativo;</w:t>
      </w:r>
    </w:p>
    <w:p w:rsidR="0042474B" w:rsidRPr="00C81ACD" w:rsidRDefault="0042474B" w:rsidP="006D4689">
      <w:pPr>
        <w:pStyle w:val="Elencoacolori-Colore11"/>
        <w:numPr>
          <w:ilvl w:val="1"/>
          <w:numId w:val="48"/>
        </w:numPr>
        <w:spacing w:after="60" w:line="240" w:lineRule="auto"/>
        <w:ind w:left="1418"/>
        <w:contextualSpacing/>
        <w:rPr>
          <w:rFonts w:asciiTheme="majorHAnsi" w:hAnsiTheme="majorHAnsi" w:cs="Calibri"/>
          <w:bCs/>
          <w:sz w:val="22"/>
          <w:szCs w:val="22"/>
        </w:rPr>
      </w:pPr>
      <w:r w:rsidRPr="00C81ACD">
        <w:rPr>
          <w:rFonts w:asciiTheme="majorHAnsi" w:hAnsiTheme="majorHAnsi" w:cs="Calibri"/>
          <w:bCs/>
          <w:sz w:val="22"/>
          <w:szCs w:val="22"/>
        </w:rPr>
        <w:t>dischi di installazione, ed eventuale ripristino, del Software Applicativo;</w:t>
      </w:r>
    </w:p>
    <w:p w:rsidR="0042474B" w:rsidRPr="00C81ACD" w:rsidRDefault="0042474B" w:rsidP="006D4689">
      <w:pPr>
        <w:pStyle w:val="Elencoacolori-Colore11"/>
        <w:numPr>
          <w:ilvl w:val="1"/>
          <w:numId w:val="48"/>
        </w:numPr>
        <w:spacing w:after="60" w:line="240" w:lineRule="auto"/>
        <w:ind w:left="1418"/>
        <w:contextualSpacing/>
        <w:rPr>
          <w:rFonts w:asciiTheme="majorHAnsi" w:hAnsiTheme="majorHAnsi" w:cs="Calibri"/>
          <w:bCs/>
          <w:sz w:val="22"/>
          <w:szCs w:val="22"/>
        </w:rPr>
      </w:pPr>
      <w:r w:rsidRPr="00C81ACD">
        <w:rPr>
          <w:rFonts w:asciiTheme="majorHAnsi" w:hAnsiTheme="majorHAnsi" w:cs="Calibri"/>
          <w:bCs/>
          <w:sz w:val="22"/>
          <w:szCs w:val="22"/>
        </w:rPr>
        <w:t>licenze software rilasciate dalle case produttrici</w:t>
      </w:r>
    </w:p>
    <w:p w:rsidR="0042474B" w:rsidRPr="00C81ACD" w:rsidRDefault="0042474B" w:rsidP="0042474B">
      <w:pPr>
        <w:spacing w:after="60"/>
        <w:ind w:left="993"/>
        <w:contextualSpacing/>
        <w:rPr>
          <w:rFonts w:asciiTheme="majorHAnsi" w:hAnsiTheme="majorHAnsi" w:cs="Calibri"/>
          <w:bCs/>
          <w:sz w:val="22"/>
          <w:szCs w:val="22"/>
        </w:rPr>
      </w:pPr>
      <w:r w:rsidRPr="00C81ACD">
        <w:rPr>
          <w:rFonts w:asciiTheme="majorHAnsi" w:hAnsiTheme="majorHAnsi" w:cs="Calibri"/>
          <w:sz w:val="22"/>
          <w:szCs w:val="22"/>
          <w:u w:val="single"/>
        </w:rPr>
        <w:t>se non esplicitamente dichiarata, in sede di offerta, l’impossibilità a fornire tali supporti;</w:t>
      </w:r>
    </w:p>
    <w:p w:rsidR="0042474B" w:rsidRPr="00C81ACD" w:rsidRDefault="0042474B" w:rsidP="006D4689">
      <w:pPr>
        <w:widowControl w:val="0"/>
        <w:numPr>
          <w:ilvl w:val="0"/>
          <w:numId w:val="49"/>
        </w:numPr>
        <w:adjustRightInd w:val="0"/>
        <w:contextualSpacing/>
        <w:jc w:val="both"/>
        <w:textAlignment w:val="baseline"/>
        <w:rPr>
          <w:rFonts w:asciiTheme="majorHAnsi" w:hAnsiTheme="majorHAnsi" w:cs="Calibri"/>
          <w:sz w:val="22"/>
          <w:szCs w:val="22"/>
        </w:rPr>
      </w:pPr>
      <w:r w:rsidRPr="00C81ACD">
        <w:rPr>
          <w:rFonts w:asciiTheme="majorHAnsi" w:hAnsiTheme="majorHAnsi" w:cs="Calibri"/>
          <w:sz w:val="22"/>
          <w:szCs w:val="22"/>
        </w:rPr>
        <w:t>programmazione degli interventi di manutenzione preventiva relativamente agli anni di garanzia offerti;</w:t>
      </w:r>
    </w:p>
    <w:p w:rsidR="0042474B" w:rsidRPr="00C81ACD" w:rsidRDefault="0042474B" w:rsidP="006D4689">
      <w:pPr>
        <w:pStyle w:val="Elencoacolori-Colore11"/>
        <w:numPr>
          <w:ilvl w:val="0"/>
          <w:numId w:val="49"/>
        </w:numPr>
        <w:spacing w:after="60" w:line="240" w:lineRule="auto"/>
        <w:contextualSpacing/>
        <w:rPr>
          <w:rFonts w:asciiTheme="majorHAnsi" w:hAnsiTheme="majorHAnsi" w:cs="Calibri"/>
          <w:sz w:val="22"/>
          <w:szCs w:val="22"/>
        </w:rPr>
      </w:pPr>
      <w:r w:rsidRPr="00C81ACD">
        <w:rPr>
          <w:rFonts w:asciiTheme="majorHAnsi" w:hAnsiTheme="majorHAnsi" w:cs="Calibri"/>
          <w:sz w:val="22"/>
          <w:szCs w:val="22"/>
        </w:rPr>
        <w:t>piano definitivo relativo allo svolgimento dei corsi di addestramento del personale sanitario e tecnico con rilascio degli attestati di partecipazione nominativi (qualora previsto);</w:t>
      </w:r>
    </w:p>
    <w:p w:rsidR="0042474B" w:rsidRPr="00C81ACD" w:rsidRDefault="0042474B" w:rsidP="006D4689">
      <w:pPr>
        <w:pStyle w:val="Elencoacolori-Colore11"/>
        <w:numPr>
          <w:ilvl w:val="0"/>
          <w:numId w:val="49"/>
        </w:numPr>
        <w:spacing w:after="60" w:line="240" w:lineRule="auto"/>
        <w:contextualSpacing/>
        <w:rPr>
          <w:rFonts w:asciiTheme="majorHAnsi" w:hAnsiTheme="majorHAnsi" w:cs="Calibri"/>
          <w:sz w:val="22"/>
          <w:szCs w:val="22"/>
        </w:rPr>
      </w:pPr>
      <w:r w:rsidRPr="00C81ACD">
        <w:rPr>
          <w:rFonts w:asciiTheme="majorHAnsi" w:hAnsiTheme="majorHAnsi" w:cs="Calibri"/>
          <w:sz w:val="22"/>
          <w:szCs w:val="22"/>
        </w:rPr>
        <w:t>indicazione delle modalità di rottamazione e smaltimento dell’apparecchiatura e dei relativi riferimenti di legge attualmente in vigore, fornendo l’eventuale elenco completo di ogni tipo di componentistica e materiali impiegati (elettronica, tubi a vuoto e a gas, trasformatori, oli specifici, agenti radioattivi, contaminanti, etc.) per la fabbricazione dell’apparecchiatura relativamente alla classificazione dei rifiuti di appartenenza (speciali, nocivi, tossici, etc.).</w:t>
      </w:r>
    </w:p>
    <w:p w:rsidR="0042474B" w:rsidRPr="00C81ACD" w:rsidRDefault="0042474B" w:rsidP="0042474B">
      <w:pPr>
        <w:pStyle w:val="Elencoacolori-Colore11"/>
        <w:spacing w:after="60" w:line="240" w:lineRule="auto"/>
        <w:ind w:left="1077"/>
        <w:contextualSpacing/>
        <w:rPr>
          <w:rFonts w:asciiTheme="majorHAnsi" w:hAnsiTheme="majorHAnsi" w:cs="Calibri"/>
          <w:sz w:val="22"/>
          <w:szCs w:val="22"/>
        </w:rPr>
      </w:pPr>
    </w:p>
    <w:p w:rsidR="0042474B" w:rsidRPr="00C81ACD" w:rsidRDefault="0042474B" w:rsidP="0042474B">
      <w:pPr>
        <w:pBdr>
          <w:top w:val="single" w:sz="4" w:space="1" w:color="auto"/>
          <w:left w:val="single" w:sz="4" w:space="4" w:color="auto"/>
          <w:bottom w:val="single" w:sz="4" w:space="1" w:color="auto"/>
          <w:right w:val="single" w:sz="4" w:space="4" w:color="auto"/>
        </w:pBdr>
        <w:shd w:val="clear" w:color="auto" w:fill="FFFFCC"/>
        <w:spacing w:after="60"/>
        <w:ind w:left="717"/>
        <w:contextualSpacing/>
        <w:rPr>
          <w:rFonts w:asciiTheme="majorHAnsi" w:hAnsiTheme="majorHAnsi" w:cs="Calibri"/>
          <w:b/>
          <w:sz w:val="22"/>
          <w:szCs w:val="22"/>
        </w:rPr>
      </w:pPr>
      <w:r w:rsidRPr="00C81ACD">
        <w:rPr>
          <w:rFonts w:asciiTheme="majorHAnsi" w:hAnsiTheme="majorHAnsi" w:cs="Calibri"/>
          <w:b/>
          <w:sz w:val="22"/>
          <w:szCs w:val="22"/>
        </w:rPr>
        <w:t xml:space="preserve">Qualora la ditta fosse impossibilitata a fornire i manuali tecnici, gli schemi tecnici, i </w:t>
      </w:r>
      <w:proofErr w:type="spellStart"/>
      <w:r w:rsidRPr="00C81ACD">
        <w:rPr>
          <w:rFonts w:asciiTheme="majorHAnsi" w:hAnsiTheme="majorHAnsi" w:cs="Calibri"/>
          <w:b/>
          <w:sz w:val="22"/>
          <w:szCs w:val="22"/>
        </w:rPr>
        <w:t>tool</w:t>
      </w:r>
      <w:proofErr w:type="spellEnd"/>
      <w:r w:rsidRPr="00C81ACD">
        <w:rPr>
          <w:rFonts w:asciiTheme="majorHAnsi" w:hAnsiTheme="majorHAnsi" w:cs="Calibri"/>
          <w:b/>
          <w:sz w:val="22"/>
          <w:szCs w:val="22"/>
        </w:rPr>
        <w:t xml:space="preserve"> diagnostici e i </w:t>
      </w:r>
      <w:proofErr w:type="spellStart"/>
      <w:r w:rsidRPr="00C81ACD">
        <w:rPr>
          <w:rFonts w:asciiTheme="majorHAnsi" w:hAnsiTheme="majorHAnsi" w:cs="Calibri"/>
          <w:b/>
          <w:sz w:val="22"/>
          <w:szCs w:val="22"/>
        </w:rPr>
        <w:t>tool</w:t>
      </w:r>
      <w:proofErr w:type="spellEnd"/>
      <w:r w:rsidRPr="00C81ACD">
        <w:rPr>
          <w:rFonts w:asciiTheme="majorHAnsi" w:hAnsiTheme="majorHAnsi" w:cs="Calibri"/>
          <w:b/>
          <w:sz w:val="22"/>
          <w:szCs w:val="22"/>
        </w:rPr>
        <w:t xml:space="preserve"> informatici di ripristino di applicativi software e/o sistemi operativi, dovrà obbligatoriamente segnalarlo in sede di offerta.</w:t>
      </w:r>
    </w:p>
    <w:p w:rsidR="0042474B" w:rsidRPr="00C81ACD" w:rsidRDefault="0042474B" w:rsidP="0042474B">
      <w:pPr>
        <w:pBdr>
          <w:top w:val="single" w:sz="4" w:space="1" w:color="auto"/>
          <w:left w:val="single" w:sz="4" w:space="4" w:color="auto"/>
          <w:bottom w:val="single" w:sz="4" w:space="1" w:color="auto"/>
          <w:right w:val="single" w:sz="4" w:space="4" w:color="auto"/>
        </w:pBdr>
        <w:shd w:val="clear" w:color="auto" w:fill="FFFFCC"/>
        <w:spacing w:after="60"/>
        <w:ind w:left="717"/>
        <w:contextualSpacing/>
        <w:rPr>
          <w:rFonts w:asciiTheme="majorHAnsi" w:hAnsiTheme="majorHAnsi" w:cs="Calibri"/>
          <w:bCs/>
          <w:sz w:val="22"/>
          <w:szCs w:val="22"/>
        </w:rPr>
      </w:pPr>
      <w:r w:rsidRPr="00C81ACD">
        <w:rPr>
          <w:rFonts w:asciiTheme="majorHAnsi" w:hAnsiTheme="majorHAnsi" w:cs="Calibri"/>
          <w:b/>
          <w:sz w:val="22"/>
          <w:szCs w:val="22"/>
        </w:rPr>
        <w:t>Se non segnalato si intende che la ditta è disponibile a fornire quanto sopra indicato</w:t>
      </w:r>
      <w:r w:rsidRPr="00C81ACD">
        <w:rPr>
          <w:rFonts w:asciiTheme="majorHAnsi" w:hAnsiTheme="majorHAnsi" w:cs="Calibri"/>
          <w:sz w:val="22"/>
          <w:szCs w:val="22"/>
        </w:rPr>
        <w:t>.</w:t>
      </w:r>
    </w:p>
    <w:p w:rsidR="0042474B" w:rsidRPr="00C81ACD" w:rsidRDefault="0042474B" w:rsidP="0042474B">
      <w:pPr>
        <w:contextualSpacing/>
        <w:jc w:val="both"/>
        <w:rPr>
          <w:rFonts w:asciiTheme="majorHAnsi" w:hAnsiTheme="majorHAnsi" w:cs="Calibri"/>
          <w:sz w:val="22"/>
          <w:szCs w:val="22"/>
        </w:rPr>
      </w:pPr>
    </w:p>
    <w:p w:rsidR="0042474B" w:rsidRPr="00C81ACD" w:rsidRDefault="0042474B" w:rsidP="0042474B">
      <w:pPr>
        <w:spacing w:after="120"/>
        <w:contextualSpacing/>
        <w:jc w:val="both"/>
        <w:rPr>
          <w:rFonts w:asciiTheme="majorHAnsi" w:hAnsiTheme="majorHAnsi" w:cs="Calibri"/>
          <w:sz w:val="22"/>
          <w:szCs w:val="22"/>
        </w:rPr>
      </w:pPr>
      <w:r w:rsidRPr="00C81ACD">
        <w:rPr>
          <w:rFonts w:asciiTheme="majorHAnsi" w:hAnsiTheme="majorHAnsi" w:cs="Calibri"/>
          <w:sz w:val="22"/>
          <w:szCs w:val="22"/>
        </w:rPr>
        <w:t xml:space="preserve">Inoltre, laddove applicabili, le schede di segnalazione dei “rischi residui” (schede di sicurezza secondo quanto stabilito dal </w:t>
      </w:r>
      <w:proofErr w:type="spellStart"/>
      <w:r w:rsidRPr="00C81ACD">
        <w:rPr>
          <w:rFonts w:asciiTheme="majorHAnsi" w:hAnsiTheme="majorHAnsi" w:cs="Calibri"/>
          <w:sz w:val="22"/>
          <w:szCs w:val="22"/>
        </w:rPr>
        <w:t>D.Lgs.</w:t>
      </w:r>
      <w:proofErr w:type="spellEnd"/>
      <w:r w:rsidRPr="00C81ACD">
        <w:rPr>
          <w:rFonts w:asciiTheme="majorHAnsi" w:hAnsiTheme="majorHAnsi" w:cs="Calibri"/>
          <w:sz w:val="22"/>
          <w:szCs w:val="22"/>
        </w:rPr>
        <w:t xml:space="preserve"> 81/08), in lingua italiana, contenenti la descrizione di:</w:t>
      </w:r>
    </w:p>
    <w:p w:rsidR="0042474B" w:rsidRPr="00C81ACD" w:rsidRDefault="0042474B" w:rsidP="006D4689">
      <w:pPr>
        <w:widowControl w:val="0"/>
        <w:numPr>
          <w:ilvl w:val="0"/>
          <w:numId w:val="48"/>
        </w:numPr>
        <w:adjustRightInd w:val="0"/>
        <w:spacing w:after="60"/>
        <w:contextualSpacing/>
        <w:jc w:val="both"/>
        <w:textAlignment w:val="baseline"/>
        <w:rPr>
          <w:rFonts w:asciiTheme="majorHAnsi" w:hAnsiTheme="majorHAnsi" w:cs="Calibri"/>
          <w:sz w:val="22"/>
          <w:szCs w:val="22"/>
        </w:rPr>
      </w:pPr>
      <w:r w:rsidRPr="00C81ACD">
        <w:rPr>
          <w:rFonts w:asciiTheme="majorHAnsi" w:hAnsiTheme="majorHAnsi" w:cs="Calibri"/>
          <w:sz w:val="22"/>
          <w:szCs w:val="22"/>
        </w:rPr>
        <w:t>dispositivo di protezione;</w:t>
      </w:r>
    </w:p>
    <w:p w:rsidR="0042474B" w:rsidRPr="00C81ACD" w:rsidRDefault="0042474B" w:rsidP="006D4689">
      <w:pPr>
        <w:widowControl w:val="0"/>
        <w:numPr>
          <w:ilvl w:val="0"/>
          <w:numId w:val="48"/>
        </w:numPr>
        <w:adjustRightInd w:val="0"/>
        <w:spacing w:after="60"/>
        <w:contextualSpacing/>
        <w:jc w:val="both"/>
        <w:textAlignment w:val="baseline"/>
        <w:rPr>
          <w:rFonts w:asciiTheme="majorHAnsi" w:hAnsiTheme="majorHAnsi" w:cs="Calibri"/>
          <w:sz w:val="22"/>
          <w:szCs w:val="22"/>
        </w:rPr>
      </w:pPr>
      <w:r w:rsidRPr="00C81ACD">
        <w:rPr>
          <w:rFonts w:asciiTheme="majorHAnsi" w:hAnsiTheme="majorHAnsi" w:cs="Calibri"/>
          <w:sz w:val="22"/>
          <w:szCs w:val="22"/>
        </w:rPr>
        <w:t>procedure da seguire;</w:t>
      </w:r>
    </w:p>
    <w:p w:rsidR="0042474B" w:rsidRPr="00C81ACD" w:rsidRDefault="0042474B" w:rsidP="006D4689">
      <w:pPr>
        <w:widowControl w:val="0"/>
        <w:numPr>
          <w:ilvl w:val="0"/>
          <w:numId w:val="48"/>
        </w:numPr>
        <w:adjustRightInd w:val="0"/>
        <w:spacing w:after="60"/>
        <w:contextualSpacing/>
        <w:jc w:val="both"/>
        <w:textAlignment w:val="baseline"/>
        <w:rPr>
          <w:rFonts w:asciiTheme="majorHAnsi" w:hAnsiTheme="majorHAnsi" w:cs="Calibri"/>
          <w:sz w:val="22"/>
          <w:szCs w:val="22"/>
        </w:rPr>
      </w:pPr>
      <w:r w:rsidRPr="00C81ACD">
        <w:rPr>
          <w:rFonts w:asciiTheme="majorHAnsi" w:hAnsiTheme="majorHAnsi" w:cs="Calibri"/>
          <w:sz w:val="22"/>
          <w:szCs w:val="22"/>
        </w:rPr>
        <w:t>condizioni ambientali e impiantistiche da rispettare;</w:t>
      </w:r>
    </w:p>
    <w:p w:rsidR="0042474B" w:rsidRPr="00C81ACD" w:rsidRDefault="0042474B" w:rsidP="006D4689">
      <w:pPr>
        <w:widowControl w:val="0"/>
        <w:numPr>
          <w:ilvl w:val="0"/>
          <w:numId w:val="48"/>
        </w:numPr>
        <w:adjustRightInd w:val="0"/>
        <w:spacing w:after="60"/>
        <w:contextualSpacing/>
        <w:jc w:val="both"/>
        <w:textAlignment w:val="baseline"/>
        <w:rPr>
          <w:rFonts w:asciiTheme="majorHAnsi" w:hAnsiTheme="majorHAnsi" w:cs="Calibri"/>
          <w:sz w:val="22"/>
          <w:szCs w:val="22"/>
        </w:rPr>
      </w:pPr>
      <w:r w:rsidRPr="00C81ACD">
        <w:rPr>
          <w:rFonts w:asciiTheme="majorHAnsi" w:hAnsiTheme="majorHAnsi" w:cs="Calibri"/>
          <w:sz w:val="22"/>
          <w:szCs w:val="22"/>
        </w:rPr>
        <w:t>eventuali specifiche certificazioni (da parte di Istituti od Enti quali ISPESL od altro).</w:t>
      </w:r>
    </w:p>
    <w:p w:rsidR="00F877F3" w:rsidRPr="00C81ACD" w:rsidRDefault="00F877F3" w:rsidP="00F877F3">
      <w:pPr>
        <w:ind w:right="-1"/>
        <w:rPr>
          <w:rFonts w:asciiTheme="majorHAnsi" w:hAnsiTheme="majorHAnsi" w:cs="Tahoma"/>
          <w:sz w:val="22"/>
          <w:szCs w:val="22"/>
        </w:rPr>
      </w:pPr>
    </w:p>
    <w:p w:rsidR="00F877F3" w:rsidRPr="00C81ACD" w:rsidRDefault="00F877F3" w:rsidP="00F877F3">
      <w:pPr>
        <w:ind w:right="-1" w:firstLine="360"/>
        <w:rPr>
          <w:rFonts w:asciiTheme="majorHAnsi" w:hAnsiTheme="majorHAnsi" w:cs="Tahoma"/>
          <w:bCs/>
          <w:color w:val="000000"/>
          <w:sz w:val="22"/>
          <w:szCs w:val="22"/>
        </w:rPr>
      </w:pPr>
    </w:p>
    <w:p w:rsidR="00F877F3" w:rsidRPr="00C81ACD" w:rsidRDefault="00F877F3" w:rsidP="00334EF3">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C81ACD">
        <w:rPr>
          <w:rFonts w:asciiTheme="majorHAnsi" w:hAnsiTheme="majorHAnsi" w:cs="Tahoma"/>
          <w:b/>
          <w:bCs/>
          <w:color w:val="000000"/>
          <w:sz w:val="22"/>
          <w:szCs w:val="22"/>
        </w:rPr>
        <w:t>Normativa cui l’apparecchiatura deve rispondere</w:t>
      </w:r>
    </w:p>
    <w:p w:rsidR="00F877F3" w:rsidRPr="00C81ACD" w:rsidRDefault="00F877F3" w:rsidP="00F877F3">
      <w:pPr>
        <w:ind w:right="-1"/>
        <w:rPr>
          <w:rFonts w:asciiTheme="majorHAnsi" w:hAnsiTheme="majorHAnsi" w:cs="Tahoma"/>
          <w:bCs/>
          <w:sz w:val="22"/>
          <w:szCs w:val="22"/>
        </w:rPr>
      </w:pPr>
    </w:p>
    <w:p w:rsidR="00334EF3" w:rsidRPr="00C81ACD" w:rsidRDefault="00334EF3" w:rsidP="00334EF3">
      <w:pPr>
        <w:overflowPunct w:val="0"/>
        <w:autoSpaceDE w:val="0"/>
        <w:spacing w:before="120" w:after="240"/>
        <w:jc w:val="both"/>
        <w:rPr>
          <w:rFonts w:asciiTheme="majorHAnsi" w:eastAsia="Arial Unicode MS" w:hAnsiTheme="majorHAnsi" w:cs="Calibri"/>
          <w:bCs/>
          <w:sz w:val="24"/>
          <w:szCs w:val="22"/>
        </w:rPr>
      </w:pPr>
      <w:r w:rsidRPr="00C81ACD">
        <w:rPr>
          <w:rFonts w:asciiTheme="majorHAnsi" w:eastAsia="Arial Unicode MS" w:hAnsiTheme="majorHAnsi" w:cs="Calibri"/>
          <w:bCs/>
          <w:sz w:val="24"/>
          <w:szCs w:val="22"/>
        </w:rPr>
        <w:t>Oltre all’adempimento agli obblighi di registrazione delle apparecchiature e dei dispositivi offerti presso la Banca dati dei Dispositivi Medici costituita presso il Ministero della Salute, di cui all’Allegato  “</w:t>
      </w:r>
      <w:r w:rsidRPr="00C81ACD">
        <w:rPr>
          <w:rFonts w:asciiTheme="majorHAnsi" w:eastAsia="Arial Unicode MS" w:hAnsiTheme="majorHAnsi" w:cs="Calibri"/>
          <w:b/>
          <w:bCs/>
          <w:sz w:val="24"/>
          <w:szCs w:val="22"/>
        </w:rPr>
        <w:t>Dichiarazione in Merito alla Conformità alla Normativa sui Dispositivi Medici</w:t>
      </w:r>
      <w:r w:rsidRPr="00C81ACD">
        <w:rPr>
          <w:rFonts w:asciiTheme="majorHAnsi" w:eastAsia="Arial Unicode MS" w:hAnsiTheme="majorHAnsi" w:cs="Calibri"/>
          <w:bCs/>
          <w:sz w:val="24"/>
          <w:szCs w:val="22"/>
        </w:rPr>
        <w:t>”, esse dovranno essere conformi alle seguenti norme:</w:t>
      </w:r>
    </w:p>
    <w:p w:rsidR="00334EF3" w:rsidRPr="00C81ACD" w:rsidRDefault="00334EF3" w:rsidP="006D4689">
      <w:pPr>
        <w:pStyle w:val="Elencoacolori-Colore11"/>
        <w:numPr>
          <w:ilvl w:val="0"/>
          <w:numId w:val="35"/>
        </w:numPr>
        <w:spacing w:after="60" w:line="240" w:lineRule="auto"/>
        <w:ind w:left="714" w:hanging="357"/>
        <w:rPr>
          <w:rFonts w:asciiTheme="majorHAnsi" w:hAnsiTheme="majorHAnsi" w:cs="Calibri"/>
          <w:b/>
          <w:bCs/>
          <w:color w:val="000000"/>
          <w:szCs w:val="22"/>
        </w:rPr>
      </w:pPr>
      <w:proofErr w:type="spellStart"/>
      <w:r w:rsidRPr="00C81ACD">
        <w:rPr>
          <w:rFonts w:asciiTheme="majorHAnsi" w:hAnsiTheme="majorHAnsi" w:cs="Calibri"/>
        </w:rPr>
        <w:lastRenderedPageBreak/>
        <w:t>D.Lgs.</w:t>
      </w:r>
      <w:proofErr w:type="spellEnd"/>
      <w:r w:rsidRPr="00C81ACD">
        <w:rPr>
          <w:rFonts w:asciiTheme="majorHAnsi" w:hAnsiTheme="majorHAnsi" w:cs="Calibri"/>
        </w:rPr>
        <w:t xml:space="preserve"> 37/10;</w:t>
      </w:r>
    </w:p>
    <w:p w:rsidR="00334EF3" w:rsidRPr="00C81ACD" w:rsidRDefault="00334EF3" w:rsidP="006D4689">
      <w:pPr>
        <w:pStyle w:val="Elencoacolori-Colore11"/>
        <w:numPr>
          <w:ilvl w:val="0"/>
          <w:numId w:val="35"/>
        </w:numPr>
        <w:spacing w:after="60" w:line="240" w:lineRule="auto"/>
        <w:ind w:left="714" w:hanging="357"/>
        <w:rPr>
          <w:rFonts w:asciiTheme="majorHAnsi" w:hAnsiTheme="majorHAnsi" w:cs="Calibri"/>
          <w:b/>
          <w:bCs/>
          <w:color w:val="000000"/>
          <w:szCs w:val="22"/>
        </w:rPr>
      </w:pPr>
      <w:proofErr w:type="spellStart"/>
      <w:r w:rsidRPr="00C81ACD">
        <w:rPr>
          <w:rFonts w:asciiTheme="majorHAnsi" w:hAnsiTheme="majorHAnsi" w:cs="Calibri"/>
        </w:rPr>
        <w:t>D.Lgs.</w:t>
      </w:r>
      <w:proofErr w:type="spellEnd"/>
      <w:r w:rsidRPr="00C81ACD">
        <w:rPr>
          <w:rFonts w:asciiTheme="majorHAnsi" w:hAnsiTheme="majorHAnsi" w:cs="Calibri"/>
        </w:rPr>
        <w:t xml:space="preserve"> 81/2008;</w:t>
      </w:r>
    </w:p>
    <w:p w:rsidR="00334EF3" w:rsidRPr="00C81ACD" w:rsidRDefault="00334EF3" w:rsidP="006D4689">
      <w:pPr>
        <w:pStyle w:val="Elencoacolori-Colore11"/>
        <w:numPr>
          <w:ilvl w:val="0"/>
          <w:numId w:val="35"/>
        </w:numPr>
        <w:spacing w:after="240" w:line="240" w:lineRule="auto"/>
        <w:ind w:left="714" w:hanging="357"/>
        <w:rPr>
          <w:rFonts w:asciiTheme="majorHAnsi" w:hAnsiTheme="majorHAnsi" w:cs="Calibri"/>
          <w:b/>
          <w:bCs/>
          <w:color w:val="000000"/>
          <w:szCs w:val="22"/>
        </w:rPr>
      </w:pPr>
      <w:r w:rsidRPr="00C81ACD">
        <w:rPr>
          <w:rFonts w:asciiTheme="majorHAnsi" w:hAnsiTheme="majorHAnsi" w:cs="Calibri"/>
        </w:rPr>
        <w:t>alle norme nazionali CEI 62.5, CEI 62.51 e specifiche di pertinenza.</w:t>
      </w:r>
    </w:p>
    <w:p w:rsidR="00F877F3" w:rsidRPr="00C81ACD" w:rsidRDefault="00F877F3" w:rsidP="00F877F3">
      <w:pPr>
        <w:ind w:left="357"/>
        <w:rPr>
          <w:rFonts w:asciiTheme="majorHAnsi" w:hAnsiTheme="majorHAnsi" w:cs="Tahoma"/>
          <w:b/>
          <w:bCs/>
          <w:color w:val="000000"/>
          <w:sz w:val="22"/>
          <w:szCs w:val="22"/>
        </w:rPr>
      </w:pPr>
    </w:p>
    <w:p w:rsidR="00F877F3" w:rsidRPr="00C81ACD" w:rsidRDefault="00F877F3" w:rsidP="00334EF3">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C81ACD">
        <w:rPr>
          <w:rFonts w:asciiTheme="majorHAnsi" w:hAnsiTheme="majorHAnsi" w:cs="Tahoma"/>
          <w:b/>
          <w:bCs/>
          <w:color w:val="000000"/>
          <w:sz w:val="22"/>
          <w:szCs w:val="22"/>
        </w:rPr>
        <w:t xml:space="preserve">Obblighi per il fornitore </w:t>
      </w:r>
    </w:p>
    <w:p w:rsidR="00334EF3" w:rsidRPr="00C81ACD" w:rsidRDefault="00334EF3" w:rsidP="00334EF3">
      <w:pPr>
        <w:overflowPunct w:val="0"/>
        <w:autoSpaceDE w:val="0"/>
        <w:spacing w:before="120" w:after="240"/>
        <w:jc w:val="both"/>
        <w:rPr>
          <w:rFonts w:asciiTheme="majorHAnsi" w:eastAsia="Arial Unicode MS" w:hAnsiTheme="majorHAnsi" w:cs="Calibri"/>
          <w:bCs/>
          <w:sz w:val="24"/>
          <w:szCs w:val="22"/>
        </w:rPr>
      </w:pPr>
      <w:r w:rsidRPr="00C81ACD">
        <w:rPr>
          <w:rFonts w:asciiTheme="majorHAnsi" w:eastAsia="Arial Unicode MS" w:hAnsiTheme="majorHAnsi" w:cs="Calibri"/>
          <w:bCs/>
          <w:sz w:val="24"/>
          <w:szCs w:val="22"/>
        </w:rPr>
        <w:t>Il fornitore si assume tutti gli obblighi derivanti da quanto dichiarato nell’offerta, in ogni sua parte e in tutti i suoi allegati e quanto dichiarato nell’</w:t>
      </w:r>
      <w:r w:rsidRPr="00C81ACD">
        <w:rPr>
          <w:rFonts w:asciiTheme="majorHAnsi" w:eastAsia="Arial Unicode MS" w:hAnsiTheme="majorHAnsi" w:cs="Calibri"/>
          <w:b/>
          <w:bCs/>
          <w:sz w:val="24"/>
          <w:szCs w:val="22"/>
        </w:rPr>
        <w:t xml:space="preserve">Allegato </w:t>
      </w:r>
      <w:r w:rsidRPr="00C81ACD">
        <w:rPr>
          <w:rFonts w:asciiTheme="majorHAnsi" w:eastAsia="Arial Unicode MS" w:hAnsiTheme="majorHAnsi" w:cs="Calibri"/>
          <w:bCs/>
          <w:sz w:val="24"/>
          <w:szCs w:val="22"/>
        </w:rPr>
        <w:t>denominato “</w:t>
      </w:r>
      <w:r w:rsidRPr="00C81ACD">
        <w:rPr>
          <w:rFonts w:asciiTheme="majorHAnsi" w:eastAsia="Arial Unicode MS" w:hAnsiTheme="majorHAnsi" w:cs="Calibri"/>
          <w:b/>
          <w:bCs/>
          <w:sz w:val="24"/>
          <w:szCs w:val="22"/>
        </w:rPr>
        <w:t>Impegni per il Fornitore</w:t>
      </w:r>
      <w:r w:rsidRPr="00C81ACD">
        <w:rPr>
          <w:rFonts w:asciiTheme="majorHAnsi" w:eastAsia="Arial Unicode MS" w:hAnsiTheme="majorHAnsi" w:cs="Calibri"/>
          <w:bCs/>
          <w:sz w:val="24"/>
          <w:szCs w:val="22"/>
        </w:rPr>
        <w:t>”.</w:t>
      </w:r>
    </w:p>
    <w:p w:rsidR="00F877F3" w:rsidRPr="00C81ACD" w:rsidRDefault="00F877F3" w:rsidP="00F877F3">
      <w:pPr>
        <w:overflowPunct w:val="0"/>
        <w:autoSpaceDE w:val="0"/>
        <w:autoSpaceDN w:val="0"/>
        <w:ind w:left="360"/>
        <w:rPr>
          <w:rFonts w:asciiTheme="majorHAnsi" w:hAnsiTheme="majorHAnsi" w:cs="Tahoma"/>
          <w:bCs/>
          <w:color w:val="000000"/>
          <w:sz w:val="22"/>
          <w:szCs w:val="22"/>
        </w:rPr>
      </w:pPr>
    </w:p>
    <w:p w:rsidR="00F877F3" w:rsidRPr="00C81ACD" w:rsidRDefault="00F877F3" w:rsidP="00334EF3">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C81ACD">
        <w:rPr>
          <w:rFonts w:asciiTheme="majorHAnsi" w:hAnsiTheme="majorHAnsi" w:cs="Tahoma"/>
          <w:b/>
          <w:bCs/>
          <w:color w:val="000000"/>
          <w:sz w:val="22"/>
          <w:szCs w:val="22"/>
        </w:rPr>
        <w:t>Modalità di sopralluogo</w:t>
      </w:r>
    </w:p>
    <w:p w:rsidR="00334EF3" w:rsidRPr="00C81ACD" w:rsidRDefault="00334EF3" w:rsidP="00334EF3">
      <w:pPr>
        <w:overflowPunct w:val="0"/>
        <w:autoSpaceDE w:val="0"/>
        <w:spacing w:before="120" w:after="240"/>
        <w:jc w:val="both"/>
        <w:rPr>
          <w:rFonts w:asciiTheme="majorHAnsi" w:hAnsiTheme="majorHAnsi" w:cs="Calibri"/>
          <w:bCs/>
          <w:sz w:val="24"/>
          <w:szCs w:val="22"/>
        </w:rPr>
      </w:pPr>
      <w:r w:rsidRPr="00C81ACD">
        <w:rPr>
          <w:rFonts w:asciiTheme="majorHAnsi" w:hAnsiTheme="majorHAnsi" w:cs="Calibri"/>
          <w:bCs/>
          <w:sz w:val="24"/>
          <w:szCs w:val="22"/>
        </w:rPr>
        <w:t>Non previsto.</w:t>
      </w:r>
    </w:p>
    <w:p w:rsidR="00F877F3" w:rsidRPr="00C81ACD" w:rsidRDefault="00F877F3" w:rsidP="00F877F3">
      <w:pPr>
        <w:spacing w:before="120"/>
        <w:rPr>
          <w:rFonts w:asciiTheme="majorHAnsi" w:hAnsiTheme="majorHAnsi" w:cs="Tahoma"/>
          <w:bCs/>
          <w:color w:val="000000"/>
          <w:sz w:val="22"/>
          <w:szCs w:val="22"/>
        </w:rPr>
      </w:pPr>
    </w:p>
    <w:p w:rsidR="00F877F3" w:rsidRPr="00C81ACD" w:rsidRDefault="00F877F3" w:rsidP="00334EF3">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C81ACD">
        <w:rPr>
          <w:rFonts w:asciiTheme="majorHAnsi" w:hAnsiTheme="majorHAnsi" w:cs="Tahoma"/>
          <w:b/>
          <w:bCs/>
          <w:color w:val="000000"/>
          <w:sz w:val="22"/>
          <w:szCs w:val="22"/>
        </w:rPr>
        <w:t xml:space="preserve">Prove e visioni </w:t>
      </w:r>
    </w:p>
    <w:p w:rsidR="00F877F3" w:rsidRPr="00C81ACD" w:rsidRDefault="00F877F3" w:rsidP="00F877F3">
      <w:pPr>
        <w:overflowPunct w:val="0"/>
        <w:autoSpaceDE w:val="0"/>
        <w:autoSpaceDN w:val="0"/>
        <w:rPr>
          <w:rFonts w:asciiTheme="majorHAnsi" w:hAnsiTheme="majorHAnsi" w:cs="Tahoma"/>
          <w:bCs/>
          <w:color w:val="000000"/>
          <w:sz w:val="22"/>
          <w:szCs w:val="22"/>
          <w:highlight w:val="yellow"/>
        </w:rPr>
      </w:pPr>
    </w:p>
    <w:p w:rsidR="00334EF3" w:rsidRPr="00C81ACD" w:rsidRDefault="00334EF3" w:rsidP="00334EF3">
      <w:pPr>
        <w:spacing w:before="120" w:after="120"/>
        <w:jc w:val="both"/>
        <w:rPr>
          <w:rFonts w:asciiTheme="majorHAnsi" w:hAnsiTheme="majorHAnsi" w:cs="Calibri"/>
          <w:sz w:val="24"/>
          <w:szCs w:val="22"/>
        </w:rPr>
      </w:pPr>
      <w:r w:rsidRPr="00C81ACD">
        <w:rPr>
          <w:rFonts w:asciiTheme="majorHAnsi" w:hAnsiTheme="majorHAnsi" w:cs="Calibri"/>
          <w:sz w:val="24"/>
          <w:szCs w:val="22"/>
        </w:rPr>
        <w:t>Al fine di effettuare un’adeguata valutazione delle attrezzature offerte ed in particolare la loro rispondenza alle specifiche esigenze degli utilizzatori, verrà richiesta una prova pratica o una visione delle apparecchiature, secondo modalità che saranno successivamente indicate a mezzo comunicazione scritta.</w:t>
      </w:r>
    </w:p>
    <w:p w:rsidR="00334EF3" w:rsidRPr="00C81ACD" w:rsidRDefault="00334EF3" w:rsidP="00334EF3">
      <w:pPr>
        <w:spacing w:after="120"/>
        <w:jc w:val="both"/>
        <w:rPr>
          <w:rFonts w:asciiTheme="majorHAnsi" w:hAnsiTheme="majorHAnsi" w:cs="Calibri"/>
          <w:sz w:val="24"/>
          <w:szCs w:val="22"/>
        </w:rPr>
      </w:pPr>
      <w:r w:rsidRPr="00C81ACD">
        <w:rPr>
          <w:rFonts w:asciiTheme="majorHAnsi" w:hAnsiTheme="majorHAnsi" w:cs="Calibri"/>
          <w:sz w:val="24"/>
          <w:szCs w:val="22"/>
        </w:rPr>
        <w:t xml:space="preserve">La prova pratica sarà effettuata </w:t>
      </w:r>
      <w:r w:rsidRPr="00C81ACD">
        <w:rPr>
          <w:rFonts w:asciiTheme="majorHAnsi" w:hAnsiTheme="majorHAnsi" w:cs="Calibri"/>
          <w:b/>
          <w:sz w:val="24"/>
          <w:szCs w:val="22"/>
          <w:u w:val="single"/>
        </w:rPr>
        <w:t>presso un Reparto di Terapia intensiva</w:t>
      </w:r>
      <w:r w:rsidRPr="00C81ACD">
        <w:rPr>
          <w:rFonts w:asciiTheme="majorHAnsi" w:hAnsiTheme="majorHAnsi" w:cs="Calibri"/>
          <w:sz w:val="24"/>
          <w:szCs w:val="22"/>
        </w:rPr>
        <w:t xml:space="preserve"> di un’Azienda del Servizio Sanitario Regionale. I concorrenti dovranno presentarsi nel giorno e luogo fissati in possesso delle apparecchiature, </w:t>
      </w:r>
      <w:r w:rsidRPr="00C81ACD">
        <w:rPr>
          <w:rFonts w:asciiTheme="majorHAnsi" w:hAnsiTheme="majorHAnsi" w:cs="Calibri"/>
          <w:color w:val="000000"/>
          <w:sz w:val="24"/>
          <w:szCs w:val="22"/>
        </w:rPr>
        <w:t xml:space="preserve">di tutti gli accessori “opzionali richiesti” (anche se non valutati in qualità) </w:t>
      </w:r>
      <w:r w:rsidRPr="00C81ACD">
        <w:rPr>
          <w:rFonts w:asciiTheme="majorHAnsi" w:hAnsiTheme="majorHAnsi" w:cs="Calibri"/>
          <w:color w:val="000000"/>
          <w:sz w:val="24"/>
          <w:szCs w:val="22"/>
          <w:u w:val="single"/>
        </w:rPr>
        <w:t>e</w:t>
      </w:r>
      <w:r w:rsidRPr="00C81ACD">
        <w:rPr>
          <w:rFonts w:asciiTheme="majorHAnsi" w:hAnsiTheme="majorHAnsi" w:cs="Calibri"/>
          <w:sz w:val="24"/>
          <w:szCs w:val="22"/>
          <w:u w:val="single"/>
        </w:rPr>
        <w:t xml:space="preserve"> degli accessori e di tutti i materiali in quantità congrua ai fini di una completa valutazione delle apparecchiature, </w:t>
      </w:r>
      <w:r w:rsidRPr="00C81ACD">
        <w:rPr>
          <w:rFonts w:asciiTheme="majorHAnsi" w:hAnsiTheme="majorHAnsi" w:cs="Calibri"/>
          <w:b/>
          <w:sz w:val="24"/>
          <w:szCs w:val="22"/>
          <w:u w:val="single"/>
        </w:rPr>
        <w:t>anche con collegamento a paziente</w:t>
      </w:r>
      <w:r w:rsidRPr="00C81ACD">
        <w:rPr>
          <w:rFonts w:asciiTheme="majorHAnsi" w:hAnsiTheme="majorHAnsi" w:cs="Calibri"/>
          <w:sz w:val="24"/>
          <w:szCs w:val="22"/>
        </w:rPr>
        <w:t xml:space="preserve">. </w:t>
      </w:r>
    </w:p>
    <w:p w:rsidR="00334EF3" w:rsidRPr="00C81ACD" w:rsidRDefault="00334EF3" w:rsidP="00334EF3">
      <w:pPr>
        <w:spacing w:after="240"/>
        <w:jc w:val="both"/>
        <w:rPr>
          <w:rFonts w:asciiTheme="majorHAnsi" w:hAnsiTheme="majorHAnsi" w:cs="Calibri"/>
          <w:sz w:val="24"/>
          <w:szCs w:val="22"/>
        </w:rPr>
      </w:pPr>
      <w:r w:rsidRPr="00C81ACD">
        <w:rPr>
          <w:rFonts w:asciiTheme="majorHAnsi" w:hAnsiTheme="majorHAnsi" w:cs="Calibri"/>
          <w:sz w:val="24"/>
          <w:szCs w:val="22"/>
        </w:rPr>
        <w:t xml:space="preserve">Nel corso della visione la Commissione potrà richiedere la misura dei parametri caratteristici dell’apparecchiatura e la visione dei manuali d’uso, dei manuali di service e degli schemi elettrici, elettronici e meccanici, delle liste delle parti componenti e degli eventuali </w:t>
      </w:r>
      <w:proofErr w:type="spellStart"/>
      <w:r w:rsidRPr="00C81ACD">
        <w:rPr>
          <w:rFonts w:asciiTheme="majorHAnsi" w:hAnsiTheme="majorHAnsi" w:cs="Calibri"/>
          <w:sz w:val="24"/>
          <w:szCs w:val="22"/>
        </w:rPr>
        <w:t>tools</w:t>
      </w:r>
      <w:proofErr w:type="spellEnd"/>
      <w:r w:rsidRPr="00C81ACD">
        <w:rPr>
          <w:rFonts w:asciiTheme="majorHAnsi" w:hAnsiTheme="majorHAnsi" w:cs="Calibri"/>
          <w:sz w:val="24"/>
          <w:szCs w:val="22"/>
        </w:rPr>
        <w:t xml:space="preserve"> diagnostici. </w:t>
      </w:r>
    </w:p>
    <w:p w:rsidR="00334EF3" w:rsidRPr="00C81ACD" w:rsidRDefault="00334EF3" w:rsidP="00334EF3">
      <w:pPr>
        <w:spacing w:after="240"/>
        <w:jc w:val="both"/>
        <w:rPr>
          <w:rFonts w:asciiTheme="majorHAnsi" w:hAnsiTheme="majorHAnsi" w:cs="Calibri"/>
          <w:sz w:val="24"/>
          <w:szCs w:val="22"/>
        </w:rPr>
      </w:pPr>
      <w:r w:rsidRPr="00C81ACD">
        <w:rPr>
          <w:rFonts w:asciiTheme="majorHAnsi" w:hAnsiTheme="majorHAnsi" w:cs="Calibri"/>
          <w:sz w:val="24"/>
          <w:szCs w:val="22"/>
        </w:rPr>
        <w:t>Resta inteso che la prova dovrà svolgersi nel rispetto degli eventuali protocolli di visione di apparecchiature, in vigore presso l’Azienda prescelta.</w:t>
      </w:r>
    </w:p>
    <w:p w:rsidR="00334EF3" w:rsidRPr="00C81ACD" w:rsidRDefault="00334EF3" w:rsidP="00334EF3">
      <w:pPr>
        <w:pStyle w:val="Corpotesto"/>
        <w:pBdr>
          <w:top w:val="single" w:sz="4" w:space="1" w:color="auto"/>
          <w:left w:val="single" w:sz="4" w:space="4" w:color="auto"/>
          <w:bottom w:val="single" w:sz="4" w:space="1" w:color="auto"/>
          <w:right w:val="single" w:sz="4" w:space="4" w:color="auto"/>
        </w:pBdr>
        <w:shd w:val="clear" w:color="auto" w:fill="FFFFCC"/>
        <w:spacing w:line="240" w:lineRule="atLeast"/>
        <w:rPr>
          <w:rFonts w:asciiTheme="majorHAnsi" w:hAnsiTheme="majorHAnsi" w:cs="Calibri"/>
          <w:b/>
          <w:sz w:val="24"/>
          <w:szCs w:val="22"/>
        </w:rPr>
      </w:pPr>
      <w:r w:rsidRPr="00C81ACD">
        <w:rPr>
          <w:rFonts w:asciiTheme="majorHAnsi" w:hAnsiTheme="majorHAnsi" w:cs="Calibri"/>
          <w:b/>
          <w:sz w:val="24"/>
          <w:szCs w:val="22"/>
        </w:rPr>
        <w:t>La mancata visione dei prodotti proposti, qualora richiesta dall’amministrazione, determinerà l’automatica esclusione dalla gara.</w:t>
      </w:r>
    </w:p>
    <w:p w:rsidR="00334EF3" w:rsidRPr="00C81ACD" w:rsidRDefault="00334EF3">
      <w:pPr>
        <w:spacing w:after="200" w:line="276" w:lineRule="auto"/>
        <w:rPr>
          <w:rFonts w:asciiTheme="majorHAnsi" w:hAnsiTheme="majorHAnsi" w:cs="Tahoma"/>
          <w:bCs/>
          <w:color w:val="000000"/>
          <w:sz w:val="22"/>
          <w:szCs w:val="22"/>
        </w:rPr>
      </w:pPr>
      <w:r w:rsidRPr="00C81ACD">
        <w:rPr>
          <w:rFonts w:asciiTheme="majorHAnsi" w:hAnsiTheme="majorHAnsi" w:cs="Tahoma"/>
          <w:bCs/>
          <w:color w:val="000000"/>
          <w:sz w:val="22"/>
          <w:szCs w:val="22"/>
        </w:rPr>
        <w:br w:type="page"/>
      </w:r>
    </w:p>
    <w:p w:rsidR="00F877F3" w:rsidRPr="00C81ACD" w:rsidRDefault="00F877F3" w:rsidP="00F877F3">
      <w:pPr>
        <w:spacing w:before="120"/>
        <w:rPr>
          <w:rFonts w:asciiTheme="majorHAnsi" w:hAnsiTheme="majorHAnsi" w:cs="Tahoma"/>
          <w:bCs/>
          <w:color w:val="000000"/>
          <w:sz w:val="22"/>
          <w:szCs w:val="22"/>
        </w:rPr>
      </w:pPr>
    </w:p>
    <w:p w:rsidR="00F877F3" w:rsidRPr="00C81ACD" w:rsidRDefault="00F877F3" w:rsidP="00F877F3">
      <w:pPr>
        <w:pStyle w:val="Corpodeltesto2"/>
        <w:spacing w:after="0" w:line="240" w:lineRule="auto"/>
        <w:rPr>
          <w:rFonts w:asciiTheme="majorHAnsi" w:hAnsiTheme="majorHAnsi" w:cs="Tahoma"/>
          <w:b/>
          <w:sz w:val="22"/>
          <w:szCs w:val="22"/>
          <w:u w:val="single"/>
        </w:rPr>
      </w:pPr>
    </w:p>
    <w:p w:rsidR="00F877F3" w:rsidRPr="00C81ACD"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C81ACD">
        <w:rPr>
          <w:rFonts w:asciiTheme="majorHAnsi" w:hAnsiTheme="majorHAnsi" w:cs="Tahoma"/>
          <w:b/>
          <w:sz w:val="22"/>
          <w:szCs w:val="22"/>
          <w:u w:val="single"/>
        </w:rPr>
        <w:t xml:space="preserve">DOCUMENTAZIONE TECNICO QUALITATIVA </w:t>
      </w:r>
    </w:p>
    <w:p w:rsidR="00F877F3" w:rsidRPr="00C81ACD"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C81ACD">
        <w:rPr>
          <w:rFonts w:asciiTheme="majorHAnsi" w:hAnsiTheme="majorHAnsi" w:cs="Tahoma"/>
          <w:b/>
          <w:sz w:val="22"/>
          <w:szCs w:val="22"/>
          <w:u w:val="single"/>
        </w:rPr>
        <w:t>(da produrre a cura delle ditte partecipanti in sede di partecipazione alla gara)</w:t>
      </w:r>
    </w:p>
    <w:p w:rsidR="00F877F3" w:rsidRPr="00C81ACD" w:rsidRDefault="00F877F3" w:rsidP="00F877F3">
      <w:pPr>
        <w:jc w:val="both"/>
        <w:rPr>
          <w:rFonts w:asciiTheme="majorHAnsi" w:hAnsiTheme="majorHAnsi" w:cs="Tahoma"/>
          <w:sz w:val="22"/>
          <w:szCs w:val="22"/>
        </w:rPr>
      </w:pPr>
    </w:p>
    <w:p w:rsidR="00F877F3" w:rsidRPr="00C81ACD" w:rsidRDefault="00F877F3" w:rsidP="00F877F3">
      <w:pPr>
        <w:jc w:val="both"/>
        <w:rPr>
          <w:rFonts w:asciiTheme="majorHAnsi" w:hAnsiTheme="majorHAnsi" w:cs="Tahoma"/>
          <w:sz w:val="22"/>
          <w:szCs w:val="22"/>
        </w:rPr>
      </w:pPr>
    </w:p>
    <w:p w:rsidR="00F877F3" w:rsidRPr="00C81ACD" w:rsidRDefault="00F877F3" w:rsidP="00F877F3">
      <w:pPr>
        <w:jc w:val="both"/>
        <w:rPr>
          <w:rFonts w:asciiTheme="majorHAnsi" w:hAnsiTheme="majorHAnsi" w:cs="Tahoma"/>
          <w:sz w:val="22"/>
          <w:szCs w:val="22"/>
        </w:rPr>
      </w:pPr>
      <w:r w:rsidRPr="00C81ACD">
        <w:rPr>
          <w:rFonts w:asciiTheme="majorHAnsi" w:hAnsiTheme="majorHAnsi" w:cs="Tahoma"/>
          <w:sz w:val="22"/>
          <w:szCs w:val="22"/>
        </w:rPr>
        <w:t>La busta n 2 riportante la dicitura “DOCUMENTAZIONE TECNICO-QUALITATIVA” dovrà contenere tutta la documentazione idonea ad illustrare le caratteristiche tecniche delle apparecchiature offerte.</w:t>
      </w:r>
    </w:p>
    <w:p w:rsidR="00F877F3" w:rsidRPr="00C81ACD" w:rsidRDefault="00F877F3" w:rsidP="00F877F3">
      <w:pPr>
        <w:jc w:val="both"/>
        <w:rPr>
          <w:rFonts w:asciiTheme="majorHAnsi" w:hAnsiTheme="majorHAnsi" w:cs="Tahoma"/>
          <w:sz w:val="22"/>
          <w:szCs w:val="22"/>
        </w:rPr>
      </w:pPr>
      <w:r w:rsidRPr="00C81ACD">
        <w:rPr>
          <w:rFonts w:asciiTheme="majorHAnsi" w:hAnsiTheme="majorHAnsi" w:cs="Tahoma"/>
          <w:sz w:val="22"/>
          <w:szCs w:val="22"/>
        </w:rPr>
        <w:t xml:space="preserve">Dovrà essere presente la seguente documentazione, </w:t>
      </w:r>
      <w:r w:rsidRPr="00C81ACD">
        <w:rPr>
          <w:rFonts w:asciiTheme="majorHAnsi" w:hAnsiTheme="majorHAnsi" w:cs="Tahoma"/>
          <w:sz w:val="22"/>
          <w:szCs w:val="22"/>
          <w:u w:val="single"/>
        </w:rPr>
        <w:t xml:space="preserve">divisa in </w:t>
      </w:r>
      <w:r w:rsidR="00FB46C0" w:rsidRPr="00C81ACD">
        <w:rPr>
          <w:rFonts w:asciiTheme="majorHAnsi" w:hAnsiTheme="majorHAnsi" w:cs="Tahoma"/>
          <w:sz w:val="22"/>
          <w:szCs w:val="22"/>
          <w:u w:val="single"/>
        </w:rPr>
        <w:t>quattro</w:t>
      </w:r>
      <w:r w:rsidRPr="00C81ACD">
        <w:rPr>
          <w:rFonts w:asciiTheme="majorHAnsi" w:hAnsiTheme="majorHAnsi" w:cs="Tahoma"/>
          <w:sz w:val="22"/>
          <w:szCs w:val="22"/>
          <w:u w:val="single"/>
        </w:rPr>
        <w:t xml:space="preserve"> parti</w:t>
      </w:r>
      <w:r w:rsidRPr="00C81ACD">
        <w:rPr>
          <w:rFonts w:asciiTheme="majorHAnsi" w:hAnsiTheme="majorHAnsi" w:cs="Tahoma"/>
          <w:sz w:val="22"/>
          <w:szCs w:val="22"/>
        </w:rPr>
        <w:t>:</w:t>
      </w:r>
    </w:p>
    <w:p w:rsidR="002C7ED9" w:rsidRPr="00C81ACD" w:rsidRDefault="002C7ED9" w:rsidP="006D4689">
      <w:pPr>
        <w:pStyle w:val="Elencoacolori-Colore11"/>
        <w:numPr>
          <w:ilvl w:val="0"/>
          <w:numId w:val="44"/>
        </w:numPr>
        <w:spacing w:after="120" w:line="240" w:lineRule="auto"/>
        <w:ind w:left="714" w:hanging="357"/>
        <w:rPr>
          <w:rFonts w:asciiTheme="majorHAnsi" w:hAnsiTheme="majorHAnsi" w:cs="Calibri"/>
          <w:b/>
          <w:sz w:val="22"/>
          <w:szCs w:val="22"/>
          <w:u w:val="single"/>
        </w:rPr>
      </w:pPr>
      <w:r w:rsidRPr="00C81ACD">
        <w:rPr>
          <w:rFonts w:asciiTheme="majorHAnsi" w:hAnsiTheme="majorHAnsi" w:cs="Calibri"/>
          <w:b/>
          <w:sz w:val="22"/>
          <w:szCs w:val="22"/>
          <w:u w:val="single"/>
        </w:rPr>
        <w:t>Requisiti tecnico prestazionali:</w:t>
      </w:r>
    </w:p>
    <w:p w:rsidR="002C7ED9" w:rsidRPr="00C81ACD" w:rsidRDefault="002C7ED9" w:rsidP="006D4689">
      <w:pPr>
        <w:widowControl w:val="0"/>
        <w:numPr>
          <w:ilvl w:val="0"/>
          <w:numId w:val="42"/>
        </w:numPr>
        <w:adjustRightInd w:val="0"/>
        <w:spacing w:before="60" w:after="120"/>
        <w:ind w:left="697" w:hanging="357"/>
        <w:jc w:val="both"/>
        <w:textAlignment w:val="baseline"/>
        <w:rPr>
          <w:rFonts w:asciiTheme="majorHAnsi" w:hAnsiTheme="majorHAnsi" w:cs="Calibri"/>
          <w:sz w:val="22"/>
          <w:szCs w:val="22"/>
        </w:rPr>
      </w:pPr>
      <w:r w:rsidRPr="00C81ACD">
        <w:rPr>
          <w:rFonts w:asciiTheme="majorHAnsi" w:hAnsiTheme="majorHAnsi" w:cs="Calibri"/>
          <w:b/>
          <w:sz w:val="22"/>
          <w:szCs w:val="22"/>
        </w:rPr>
        <w:t>Elenco numerato</w:t>
      </w:r>
      <w:r w:rsidRPr="00C81ACD">
        <w:rPr>
          <w:rFonts w:asciiTheme="majorHAnsi" w:hAnsiTheme="majorHAnsi" w:cs="Calibri"/>
          <w:sz w:val="22"/>
          <w:szCs w:val="22"/>
        </w:rPr>
        <w:t xml:space="preserve"> dei documenti prodotti nella busta n° 2;</w:t>
      </w:r>
    </w:p>
    <w:p w:rsidR="002C7ED9" w:rsidRPr="00C81ACD" w:rsidRDefault="002C7ED9" w:rsidP="006D4689">
      <w:pPr>
        <w:widowControl w:val="0"/>
        <w:numPr>
          <w:ilvl w:val="0"/>
          <w:numId w:val="42"/>
        </w:numPr>
        <w:adjustRightInd w:val="0"/>
        <w:spacing w:before="60" w:after="120"/>
        <w:ind w:left="697" w:hanging="357"/>
        <w:jc w:val="both"/>
        <w:textAlignment w:val="baseline"/>
        <w:rPr>
          <w:rFonts w:asciiTheme="majorHAnsi" w:hAnsiTheme="majorHAnsi" w:cs="Calibri"/>
          <w:sz w:val="22"/>
          <w:szCs w:val="22"/>
        </w:rPr>
      </w:pPr>
      <w:r w:rsidRPr="00C81ACD">
        <w:rPr>
          <w:rFonts w:asciiTheme="majorHAnsi" w:hAnsiTheme="majorHAnsi" w:cs="Calibri"/>
          <w:b/>
          <w:sz w:val="22"/>
          <w:szCs w:val="22"/>
        </w:rPr>
        <w:t>Allegato</w:t>
      </w:r>
      <w:r w:rsidRPr="00C81ACD">
        <w:rPr>
          <w:rFonts w:asciiTheme="majorHAnsi" w:hAnsiTheme="majorHAnsi" w:cs="Calibri"/>
          <w:sz w:val="22"/>
          <w:szCs w:val="22"/>
        </w:rPr>
        <w:t xml:space="preserve"> dal titolo “</w:t>
      </w:r>
      <w:r w:rsidRPr="00C81ACD">
        <w:rPr>
          <w:rFonts w:asciiTheme="majorHAnsi" w:hAnsiTheme="majorHAnsi" w:cs="Calibri"/>
          <w:b/>
          <w:sz w:val="22"/>
          <w:szCs w:val="22"/>
        </w:rPr>
        <w:t>Impegni per il Fornitore”</w:t>
      </w:r>
      <w:r w:rsidRPr="00C81ACD">
        <w:rPr>
          <w:rFonts w:asciiTheme="majorHAnsi" w:hAnsiTheme="majorHAnsi" w:cs="Calibri"/>
          <w:sz w:val="22"/>
          <w:szCs w:val="22"/>
        </w:rPr>
        <w:t xml:space="preserve"> compilato in tutte le sue parti, timbrato e firmato dal legale rappresentante della ditta</w:t>
      </w:r>
      <w:r w:rsidRPr="00C81ACD">
        <w:rPr>
          <w:rFonts w:asciiTheme="majorHAnsi" w:hAnsiTheme="majorHAnsi" w:cs="Calibri"/>
          <w:snapToGrid w:val="0"/>
          <w:sz w:val="22"/>
          <w:szCs w:val="22"/>
        </w:rPr>
        <w:t>;</w:t>
      </w:r>
    </w:p>
    <w:p w:rsidR="002C7ED9" w:rsidRPr="00C81ACD" w:rsidRDefault="002C7ED9" w:rsidP="006D4689">
      <w:pPr>
        <w:pStyle w:val="Rientrocorpodeltesto"/>
        <w:widowControl w:val="0"/>
        <w:numPr>
          <w:ilvl w:val="0"/>
          <w:numId w:val="42"/>
        </w:numPr>
        <w:adjustRightInd w:val="0"/>
        <w:spacing w:before="60"/>
        <w:ind w:left="697" w:hanging="357"/>
        <w:jc w:val="both"/>
        <w:textAlignment w:val="baseline"/>
        <w:rPr>
          <w:rFonts w:asciiTheme="majorHAnsi" w:hAnsiTheme="majorHAnsi" w:cs="Calibri"/>
          <w:b/>
          <w:bCs/>
          <w:sz w:val="22"/>
          <w:szCs w:val="22"/>
          <w:u w:val="single"/>
        </w:rPr>
      </w:pPr>
      <w:r w:rsidRPr="00C81ACD">
        <w:rPr>
          <w:rFonts w:asciiTheme="majorHAnsi" w:hAnsiTheme="majorHAnsi" w:cs="Calibri"/>
          <w:b/>
          <w:sz w:val="22"/>
          <w:szCs w:val="22"/>
        </w:rPr>
        <w:t xml:space="preserve">Allegato </w:t>
      </w:r>
      <w:r w:rsidRPr="00C81ACD">
        <w:rPr>
          <w:rFonts w:asciiTheme="majorHAnsi" w:hAnsiTheme="majorHAnsi" w:cs="Calibri"/>
          <w:sz w:val="22"/>
          <w:szCs w:val="22"/>
        </w:rPr>
        <w:t>dal titolo</w:t>
      </w:r>
      <w:r w:rsidRPr="00C81ACD">
        <w:rPr>
          <w:rFonts w:asciiTheme="majorHAnsi" w:hAnsiTheme="majorHAnsi" w:cs="Calibri"/>
          <w:b/>
          <w:sz w:val="22"/>
          <w:szCs w:val="22"/>
        </w:rPr>
        <w:t xml:space="preserve"> “Dichiarazione in Merito alla Conformità alla Normativa sui Dispositivi Medici”</w:t>
      </w:r>
      <w:r w:rsidRPr="00C81ACD">
        <w:rPr>
          <w:rFonts w:asciiTheme="majorHAnsi" w:hAnsiTheme="majorHAnsi" w:cs="Calibri"/>
          <w:sz w:val="22"/>
          <w:szCs w:val="22"/>
        </w:rPr>
        <w:t xml:space="preserve"> compilata, timbrata e firmata dal legale rappresentante della ditta, </w:t>
      </w:r>
      <w:r w:rsidRPr="00C81ACD">
        <w:rPr>
          <w:rFonts w:asciiTheme="majorHAnsi" w:hAnsiTheme="majorHAnsi" w:cs="Calibri"/>
          <w:bCs/>
          <w:sz w:val="22"/>
          <w:szCs w:val="22"/>
        </w:rPr>
        <w:t>anche in formato elettronico;</w:t>
      </w:r>
    </w:p>
    <w:p w:rsidR="002C7ED9" w:rsidRPr="00C81ACD" w:rsidRDefault="002C7ED9" w:rsidP="006D4689">
      <w:pPr>
        <w:pStyle w:val="Rientrocorpodeltesto"/>
        <w:widowControl w:val="0"/>
        <w:numPr>
          <w:ilvl w:val="0"/>
          <w:numId w:val="42"/>
        </w:numPr>
        <w:adjustRightInd w:val="0"/>
        <w:spacing w:before="60"/>
        <w:ind w:left="697" w:hanging="357"/>
        <w:jc w:val="both"/>
        <w:textAlignment w:val="baseline"/>
        <w:rPr>
          <w:rFonts w:asciiTheme="majorHAnsi" w:hAnsiTheme="majorHAnsi" w:cs="Calibri"/>
          <w:sz w:val="22"/>
          <w:szCs w:val="22"/>
        </w:rPr>
      </w:pPr>
      <w:r w:rsidRPr="00C81ACD">
        <w:rPr>
          <w:rFonts w:asciiTheme="majorHAnsi" w:hAnsiTheme="majorHAnsi" w:cs="Calibri"/>
          <w:b/>
          <w:bCs/>
          <w:sz w:val="22"/>
          <w:szCs w:val="22"/>
        </w:rPr>
        <w:t xml:space="preserve">Copia dell’OFFERTA ECONOMICA </w:t>
      </w:r>
      <w:r w:rsidRPr="00C81ACD">
        <w:rPr>
          <w:rFonts w:asciiTheme="majorHAnsi" w:hAnsiTheme="majorHAnsi" w:cs="Calibri"/>
          <w:b/>
          <w:bCs/>
          <w:sz w:val="22"/>
          <w:szCs w:val="22"/>
          <w:u w:val="single"/>
        </w:rPr>
        <w:t>senza indicazione alcuna dei prezzi o di ogni altro elemento che possa determinarlo</w:t>
      </w:r>
      <w:r w:rsidRPr="00C81ACD">
        <w:rPr>
          <w:rFonts w:asciiTheme="majorHAnsi" w:hAnsiTheme="majorHAnsi" w:cs="Calibri"/>
          <w:b/>
          <w:bCs/>
          <w:sz w:val="22"/>
          <w:szCs w:val="22"/>
        </w:rPr>
        <w:t xml:space="preserve">, </w:t>
      </w:r>
      <w:r w:rsidRPr="00C81ACD">
        <w:rPr>
          <w:rFonts w:asciiTheme="majorHAnsi" w:hAnsiTheme="majorHAnsi" w:cs="Calibri"/>
          <w:bCs/>
          <w:sz w:val="22"/>
          <w:szCs w:val="22"/>
        </w:rPr>
        <w:t>tale da permettere una corretta e dettagliata identificazione della configurazione offerta</w:t>
      </w:r>
      <w:r w:rsidRPr="00C81ACD">
        <w:rPr>
          <w:rFonts w:asciiTheme="majorHAnsi" w:hAnsiTheme="majorHAnsi" w:cs="Calibri"/>
          <w:sz w:val="22"/>
          <w:szCs w:val="22"/>
        </w:rPr>
        <w:t xml:space="preserve"> (dovranno essere </w:t>
      </w:r>
      <w:r w:rsidRPr="00C81ACD">
        <w:rPr>
          <w:rFonts w:asciiTheme="majorHAnsi" w:hAnsiTheme="majorHAnsi" w:cs="Calibri"/>
          <w:sz w:val="22"/>
          <w:szCs w:val="22"/>
          <w:u w:val="single"/>
        </w:rPr>
        <w:t>riportati codice, quantità e configurazione offerta</w:t>
      </w:r>
      <w:r w:rsidRPr="00C81ACD">
        <w:rPr>
          <w:rFonts w:asciiTheme="majorHAnsi" w:hAnsiTheme="majorHAnsi" w:cs="Calibri"/>
          <w:sz w:val="22"/>
          <w:szCs w:val="22"/>
        </w:rPr>
        <w:t>);</w:t>
      </w:r>
    </w:p>
    <w:p w:rsidR="002C7ED9" w:rsidRPr="00C81ACD" w:rsidRDefault="002C7ED9" w:rsidP="006D4689">
      <w:pPr>
        <w:pStyle w:val="Rientrocorpodeltesto"/>
        <w:widowControl w:val="0"/>
        <w:numPr>
          <w:ilvl w:val="0"/>
          <w:numId w:val="42"/>
        </w:numPr>
        <w:adjustRightInd w:val="0"/>
        <w:spacing w:before="60"/>
        <w:jc w:val="both"/>
        <w:textAlignment w:val="baseline"/>
        <w:rPr>
          <w:rFonts w:asciiTheme="majorHAnsi" w:hAnsiTheme="majorHAnsi" w:cs="Calibri"/>
          <w:sz w:val="22"/>
          <w:szCs w:val="22"/>
        </w:rPr>
      </w:pPr>
      <w:r w:rsidRPr="00C81ACD">
        <w:rPr>
          <w:rFonts w:asciiTheme="majorHAnsi" w:hAnsiTheme="majorHAnsi" w:cs="Calibri"/>
          <w:b/>
          <w:bCs/>
          <w:sz w:val="22"/>
          <w:szCs w:val="22"/>
        </w:rPr>
        <w:t>SCHEDE TECNICHE</w:t>
      </w:r>
      <w:r w:rsidRPr="00C81ACD">
        <w:rPr>
          <w:rFonts w:asciiTheme="majorHAnsi" w:hAnsiTheme="majorHAnsi" w:cs="Calibri"/>
          <w:sz w:val="22"/>
          <w:szCs w:val="22"/>
        </w:rPr>
        <w:t xml:space="preserve"> che descrivano in modo chiaro e sintetico le caratteristiche delle apparecchiature offerte nonché ogni altra informazione utile. </w:t>
      </w:r>
    </w:p>
    <w:p w:rsidR="002C7ED9" w:rsidRPr="00C81ACD" w:rsidRDefault="002C7ED9" w:rsidP="006D4689">
      <w:pPr>
        <w:pStyle w:val="Rientrocorpodeltesto"/>
        <w:widowControl w:val="0"/>
        <w:numPr>
          <w:ilvl w:val="0"/>
          <w:numId w:val="42"/>
        </w:numPr>
        <w:adjustRightInd w:val="0"/>
        <w:spacing w:before="60"/>
        <w:ind w:left="714" w:hanging="357"/>
        <w:jc w:val="both"/>
        <w:textAlignment w:val="baseline"/>
        <w:rPr>
          <w:rFonts w:asciiTheme="majorHAnsi" w:hAnsiTheme="majorHAnsi" w:cs="Calibri"/>
          <w:sz w:val="22"/>
          <w:szCs w:val="22"/>
          <w:u w:val="single"/>
        </w:rPr>
      </w:pPr>
      <w:r w:rsidRPr="00C81ACD">
        <w:rPr>
          <w:rFonts w:asciiTheme="majorHAnsi" w:hAnsiTheme="majorHAnsi" w:cs="Calibri"/>
          <w:b/>
          <w:sz w:val="22"/>
          <w:szCs w:val="22"/>
        </w:rPr>
        <w:t xml:space="preserve">Allegato </w:t>
      </w:r>
      <w:r w:rsidRPr="00C81ACD">
        <w:rPr>
          <w:rFonts w:asciiTheme="majorHAnsi" w:hAnsiTheme="majorHAnsi" w:cs="Calibri"/>
          <w:sz w:val="22"/>
          <w:szCs w:val="22"/>
        </w:rPr>
        <w:t>dal titolo</w:t>
      </w:r>
      <w:r w:rsidRPr="00C81ACD">
        <w:rPr>
          <w:rFonts w:asciiTheme="majorHAnsi" w:hAnsiTheme="majorHAnsi" w:cs="Calibri"/>
          <w:b/>
          <w:sz w:val="22"/>
          <w:szCs w:val="22"/>
        </w:rPr>
        <w:t xml:space="preserve"> “QUESTIONARIO TECNICO”</w:t>
      </w:r>
      <w:r w:rsidRPr="00C81ACD">
        <w:rPr>
          <w:rFonts w:asciiTheme="majorHAnsi" w:hAnsiTheme="majorHAnsi" w:cs="Calibri"/>
          <w:sz w:val="22"/>
          <w:szCs w:val="22"/>
        </w:rPr>
        <w:t xml:space="preserve"> dovrà essere </w:t>
      </w:r>
      <w:r w:rsidRPr="00C81ACD">
        <w:rPr>
          <w:rFonts w:asciiTheme="majorHAnsi" w:hAnsiTheme="majorHAnsi" w:cs="Calibri"/>
          <w:bCs/>
          <w:sz w:val="22"/>
          <w:szCs w:val="22"/>
        </w:rPr>
        <w:t>compilato accuratamente in tutte le sue parti e firmato dalla persona legittimata ad impegnare l’offerente; i dati dichiarati nel questionario sono vincolanti e potranno essere verificati come “prova di accettazione e di collaudo” dall’Azienda appaltante;</w:t>
      </w:r>
    </w:p>
    <w:p w:rsidR="002C7ED9" w:rsidRPr="00C81ACD" w:rsidRDefault="002C7ED9" w:rsidP="002C7ED9">
      <w:pPr>
        <w:pStyle w:val="Rientrocorpodeltesto"/>
        <w:widowControl w:val="0"/>
        <w:adjustRightInd w:val="0"/>
        <w:spacing w:before="60"/>
        <w:ind w:left="709"/>
        <w:jc w:val="both"/>
        <w:textAlignment w:val="baseline"/>
        <w:rPr>
          <w:rFonts w:asciiTheme="majorHAnsi" w:hAnsiTheme="majorHAnsi" w:cs="Calibri"/>
          <w:sz w:val="22"/>
          <w:szCs w:val="22"/>
          <w:u w:val="single"/>
        </w:rPr>
      </w:pPr>
      <w:r w:rsidRPr="00C81ACD">
        <w:rPr>
          <w:rFonts w:asciiTheme="majorHAnsi" w:hAnsiTheme="majorHAnsi" w:cs="Calibri"/>
          <w:bCs/>
          <w:sz w:val="22"/>
          <w:szCs w:val="22"/>
        </w:rPr>
        <w:t xml:space="preserve">Viene richiesto che la compilazione del questionario sia presentata oltre che su carta anche su supporto informatico in formato Excel (scaricabile dal sito web dell’ente appaltante: </w:t>
      </w:r>
      <w:hyperlink r:id="rId16" w:history="1">
        <w:r w:rsidRPr="00C81ACD">
          <w:rPr>
            <w:rStyle w:val="Collegamentoipertestuale"/>
            <w:rFonts w:asciiTheme="majorHAnsi" w:hAnsiTheme="majorHAnsi" w:cs="Calibri"/>
            <w:bCs/>
            <w:sz w:val="22"/>
            <w:szCs w:val="22"/>
          </w:rPr>
          <w:t>www.egas.sanita.fvg.it</w:t>
        </w:r>
      </w:hyperlink>
      <w:r w:rsidRPr="00C81ACD">
        <w:rPr>
          <w:rFonts w:asciiTheme="majorHAnsi" w:hAnsiTheme="majorHAnsi" w:cs="Calibri"/>
          <w:bCs/>
          <w:sz w:val="22"/>
          <w:szCs w:val="22"/>
        </w:rPr>
        <w:t>);</w:t>
      </w:r>
    </w:p>
    <w:p w:rsidR="002C7ED9" w:rsidRPr="00C81ACD" w:rsidRDefault="002C7ED9" w:rsidP="006D4689">
      <w:pPr>
        <w:pStyle w:val="Rientrocorpodeltesto"/>
        <w:widowControl w:val="0"/>
        <w:numPr>
          <w:ilvl w:val="0"/>
          <w:numId w:val="42"/>
        </w:numPr>
        <w:adjustRightInd w:val="0"/>
        <w:spacing w:before="60" w:line="360" w:lineRule="atLeast"/>
        <w:jc w:val="both"/>
        <w:textAlignment w:val="baseline"/>
        <w:rPr>
          <w:rFonts w:asciiTheme="majorHAnsi" w:hAnsiTheme="majorHAnsi" w:cs="Calibri"/>
          <w:sz w:val="22"/>
          <w:szCs w:val="22"/>
          <w:u w:val="single"/>
        </w:rPr>
      </w:pPr>
      <w:r w:rsidRPr="00C81ACD">
        <w:rPr>
          <w:rFonts w:asciiTheme="majorHAnsi" w:hAnsiTheme="majorHAnsi" w:cs="Calibri"/>
          <w:b/>
          <w:sz w:val="22"/>
          <w:szCs w:val="22"/>
        </w:rPr>
        <w:t>DEPLIANTS</w:t>
      </w:r>
      <w:r w:rsidRPr="00C81ACD">
        <w:rPr>
          <w:rFonts w:asciiTheme="majorHAnsi" w:hAnsiTheme="majorHAnsi" w:cs="Calibri"/>
          <w:sz w:val="22"/>
          <w:szCs w:val="22"/>
        </w:rPr>
        <w:t xml:space="preserve"> o </w:t>
      </w:r>
      <w:r w:rsidRPr="00C81ACD">
        <w:rPr>
          <w:rFonts w:asciiTheme="majorHAnsi" w:hAnsiTheme="majorHAnsi" w:cs="Calibri"/>
          <w:b/>
          <w:sz w:val="22"/>
          <w:szCs w:val="22"/>
        </w:rPr>
        <w:t>BROCHURES</w:t>
      </w:r>
      <w:r w:rsidRPr="00C81ACD">
        <w:rPr>
          <w:rFonts w:asciiTheme="majorHAnsi" w:hAnsiTheme="majorHAnsi" w:cs="Calibri"/>
          <w:sz w:val="22"/>
          <w:szCs w:val="22"/>
        </w:rPr>
        <w:t xml:space="preserve"> che saranno comunque considerati come illustrativi e non probanti di valore documentale;</w:t>
      </w:r>
    </w:p>
    <w:p w:rsidR="002C7ED9" w:rsidRPr="00C81ACD" w:rsidRDefault="002C7ED9" w:rsidP="006D4689">
      <w:pPr>
        <w:pStyle w:val="Rientrocorpodeltesto"/>
        <w:widowControl w:val="0"/>
        <w:numPr>
          <w:ilvl w:val="0"/>
          <w:numId w:val="42"/>
        </w:numPr>
        <w:adjustRightInd w:val="0"/>
        <w:spacing w:before="60"/>
        <w:jc w:val="both"/>
        <w:textAlignment w:val="baseline"/>
        <w:rPr>
          <w:rFonts w:asciiTheme="majorHAnsi" w:hAnsiTheme="majorHAnsi" w:cs="Calibri"/>
          <w:bCs/>
          <w:sz w:val="22"/>
          <w:szCs w:val="22"/>
        </w:rPr>
      </w:pPr>
      <w:r w:rsidRPr="00C81ACD">
        <w:rPr>
          <w:rFonts w:asciiTheme="majorHAnsi" w:hAnsiTheme="majorHAnsi" w:cs="Calibri"/>
          <w:b/>
          <w:bCs/>
          <w:sz w:val="22"/>
          <w:szCs w:val="22"/>
        </w:rPr>
        <w:t>Allegato “Software e Sicurezza Informatica”</w:t>
      </w:r>
      <w:r w:rsidRPr="00C81ACD">
        <w:rPr>
          <w:rFonts w:asciiTheme="majorHAnsi" w:hAnsiTheme="majorHAnsi" w:cs="Calibri"/>
          <w:bCs/>
          <w:sz w:val="22"/>
          <w:szCs w:val="22"/>
        </w:rPr>
        <w:t xml:space="preserve"> </w:t>
      </w:r>
      <w:r w:rsidRPr="00C81ACD">
        <w:rPr>
          <w:rFonts w:asciiTheme="majorHAnsi" w:hAnsiTheme="majorHAnsi" w:cs="Calibri"/>
          <w:sz w:val="22"/>
          <w:szCs w:val="22"/>
        </w:rPr>
        <w:t>compilato in tutte le sue parti, timbrato e firmato dal legale rappresentante della ditta</w:t>
      </w:r>
      <w:r w:rsidRPr="00C81ACD">
        <w:rPr>
          <w:rFonts w:asciiTheme="majorHAnsi" w:hAnsiTheme="majorHAnsi" w:cs="Calibri"/>
          <w:snapToGrid w:val="0"/>
          <w:sz w:val="22"/>
          <w:szCs w:val="22"/>
        </w:rPr>
        <w:t xml:space="preserve">; l’applicabilità </w:t>
      </w:r>
      <w:r w:rsidRPr="00C81ACD">
        <w:rPr>
          <w:rFonts w:asciiTheme="majorHAnsi" w:hAnsiTheme="majorHAnsi" w:cs="Calibri"/>
          <w:bCs/>
          <w:sz w:val="22"/>
          <w:szCs w:val="22"/>
        </w:rPr>
        <w:t>delle condizioni espresse all’allegato in oggetto verrà concordata fra la ditta aggiudicataria e le Aziende;</w:t>
      </w:r>
    </w:p>
    <w:p w:rsidR="002C7ED9" w:rsidRPr="00C81ACD" w:rsidRDefault="002C7ED9" w:rsidP="006D4689">
      <w:pPr>
        <w:pStyle w:val="Rientrocorpodeltesto"/>
        <w:widowControl w:val="0"/>
        <w:numPr>
          <w:ilvl w:val="0"/>
          <w:numId w:val="42"/>
        </w:numPr>
        <w:adjustRightInd w:val="0"/>
        <w:spacing w:before="60"/>
        <w:ind w:left="714" w:hanging="357"/>
        <w:jc w:val="both"/>
        <w:textAlignment w:val="baseline"/>
        <w:rPr>
          <w:rFonts w:asciiTheme="majorHAnsi" w:hAnsiTheme="majorHAnsi" w:cs="Calibri"/>
          <w:sz w:val="22"/>
          <w:szCs w:val="22"/>
        </w:rPr>
      </w:pPr>
      <w:r w:rsidRPr="00C81ACD">
        <w:rPr>
          <w:rFonts w:asciiTheme="majorHAnsi" w:hAnsiTheme="majorHAnsi" w:cs="Calibri"/>
          <w:b/>
          <w:sz w:val="22"/>
          <w:szCs w:val="22"/>
        </w:rPr>
        <w:t>Allegato  “</w:t>
      </w:r>
      <w:r w:rsidRPr="00C81ACD">
        <w:rPr>
          <w:rFonts w:asciiTheme="majorHAnsi" w:hAnsiTheme="majorHAnsi" w:cs="Calibri"/>
          <w:b/>
          <w:caps/>
          <w:sz w:val="22"/>
          <w:szCs w:val="22"/>
        </w:rPr>
        <w:t>RISCHI INTERFERENZIALI E STESURA DEL DOCUMENTO UNICO DI VALUTAZIONE (DUVRI)</w:t>
      </w:r>
      <w:r w:rsidRPr="00C81ACD">
        <w:rPr>
          <w:rFonts w:asciiTheme="majorHAnsi" w:hAnsiTheme="majorHAnsi" w:cs="Calibri"/>
          <w:b/>
          <w:sz w:val="22"/>
          <w:szCs w:val="22"/>
        </w:rPr>
        <w:t>”</w:t>
      </w:r>
      <w:r w:rsidRPr="00C81ACD">
        <w:rPr>
          <w:rFonts w:asciiTheme="majorHAnsi" w:hAnsiTheme="majorHAnsi" w:cs="Calibri"/>
          <w:sz w:val="22"/>
          <w:szCs w:val="22"/>
        </w:rPr>
        <w:t>, firmato per presa visione ed accettazione;</w:t>
      </w:r>
    </w:p>
    <w:p w:rsidR="002C7ED9" w:rsidRPr="00C81ACD" w:rsidRDefault="002C7ED9" w:rsidP="006D4689">
      <w:pPr>
        <w:pStyle w:val="Rientrocorpodeltesto"/>
        <w:widowControl w:val="0"/>
        <w:numPr>
          <w:ilvl w:val="0"/>
          <w:numId w:val="42"/>
        </w:numPr>
        <w:adjustRightInd w:val="0"/>
        <w:spacing w:before="60"/>
        <w:jc w:val="both"/>
        <w:textAlignment w:val="baseline"/>
        <w:rPr>
          <w:rFonts w:asciiTheme="majorHAnsi" w:hAnsiTheme="majorHAnsi" w:cs="Calibri"/>
          <w:sz w:val="22"/>
          <w:szCs w:val="22"/>
        </w:rPr>
      </w:pPr>
      <w:r w:rsidRPr="00C81ACD">
        <w:rPr>
          <w:rFonts w:asciiTheme="majorHAnsi" w:hAnsiTheme="majorHAnsi" w:cs="Calibri"/>
          <w:sz w:val="22"/>
          <w:szCs w:val="22"/>
        </w:rPr>
        <w:t xml:space="preserve">Le eventuali </w:t>
      </w:r>
      <w:r w:rsidRPr="00C81ACD">
        <w:rPr>
          <w:rFonts w:asciiTheme="majorHAnsi" w:hAnsiTheme="majorHAnsi" w:cs="Calibri"/>
          <w:b/>
          <w:sz w:val="22"/>
          <w:szCs w:val="22"/>
        </w:rPr>
        <w:t>certificazioni di qualità</w:t>
      </w:r>
      <w:r w:rsidRPr="00C81ACD">
        <w:rPr>
          <w:rFonts w:asciiTheme="majorHAnsi" w:hAnsiTheme="majorHAnsi" w:cs="Calibri"/>
          <w:sz w:val="22"/>
          <w:szCs w:val="22"/>
        </w:rPr>
        <w:t xml:space="preserve"> possedute dalle apparecchiature e dal servizio di assistenza tecnica offerti.</w:t>
      </w:r>
    </w:p>
    <w:p w:rsidR="002C7ED9" w:rsidRPr="00C81ACD" w:rsidRDefault="002C7ED9" w:rsidP="006D4689">
      <w:pPr>
        <w:pStyle w:val="Elencoacolori-Colore11"/>
        <w:numPr>
          <w:ilvl w:val="0"/>
          <w:numId w:val="44"/>
        </w:numPr>
        <w:spacing w:after="120"/>
        <w:ind w:left="714" w:hanging="357"/>
        <w:rPr>
          <w:rFonts w:asciiTheme="majorHAnsi" w:hAnsiTheme="majorHAnsi" w:cs="Calibri"/>
          <w:b/>
          <w:sz w:val="22"/>
          <w:szCs w:val="22"/>
          <w:u w:val="single"/>
        </w:rPr>
      </w:pPr>
      <w:r w:rsidRPr="00C81ACD">
        <w:rPr>
          <w:rFonts w:asciiTheme="majorHAnsi" w:hAnsiTheme="majorHAnsi" w:cs="Calibri"/>
          <w:b/>
          <w:sz w:val="22"/>
          <w:szCs w:val="22"/>
        </w:rPr>
        <w:t xml:space="preserve"> </w:t>
      </w:r>
      <w:r w:rsidRPr="00C81ACD">
        <w:rPr>
          <w:rFonts w:asciiTheme="majorHAnsi" w:hAnsiTheme="majorHAnsi" w:cs="Calibri"/>
          <w:b/>
          <w:sz w:val="22"/>
          <w:szCs w:val="22"/>
          <w:u w:val="single"/>
        </w:rPr>
        <w:t>Servizi:</w:t>
      </w:r>
    </w:p>
    <w:p w:rsidR="002C7ED9" w:rsidRPr="00C81ACD" w:rsidRDefault="002C7ED9" w:rsidP="002C7ED9">
      <w:pPr>
        <w:pStyle w:val="Rientrocorpodeltesto"/>
        <w:spacing w:line="360" w:lineRule="atLeast"/>
        <w:rPr>
          <w:rFonts w:asciiTheme="majorHAnsi" w:hAnsiTheme="majorHAnsi" w:cs="Calibri"/>
          <w:sz w:val="22"/>
          <w:szCs w:val="22"/>
        </w:rPr>
      </w:pPr>
      <w:r w:rsidRPr="00C81ACD">
        <w:rPr>
          <w:rFonts w:asciiTheme="majorHAnsi" w:hAnsiTheme="majorHAnsi" w:cs="Calibri"/>
          <w:sz w:val="22"/>
          <w:szCs w:val="22"/>
        </w:rPr>
        <w:t>gli allegati cartacei da restituire compilati e sottoscritti così denominati:</w:t>
      </w:r>
    </w:p>
    <w:p w:rsidR="002C7ED9" w:rsidRPr="00C81ACD" w:rsidRDefault="002C7ED9" w:rsidP="006D4689">
      <w:pPr>
        <w:pStyle w:val="Rientrocorpodeltesto"/>
        <w:widowControl w:val="0"/>
        <w:numPr>
          <w:ilvl w:val="0"/>
          <w:numId w:val="43"/>
        </w:numPr>
        <w:adjustRightInd w:val="0"/>
        <w:spacing w:after="0" w:line="360" w:lineRule="atLeast"/>
        <w:textAlignment w:val="baseline"/>
        <w:rPr>
          <w:rFonts w:asciiTheme="majorHAnsi" w:hAnsiTheme="majorHAnsi" w:cs="Calibri"/>
          <w:sz w:val="22"/>
          <w:szCs w:val="22"/>
        </w:rPr>
      </w:pPr>
      <w:r w:rsidRPr="00C81ACD">
        <w:rPr>
          <w:rFonts w:asciiTheme="majorHAnsi" w:hAnsiTheme="majorHAnsi" w:cs="Calibri"/>
          <w:b/>
          <w:sz w:val="22"/>
          <w:szCs w:val="22"/>
        </w:rPr>
        <w:t>Allegato “Contratto di Manutenzione Full-</w:t>
      </w:r>
      <w:proofErr w:type="spellStart"/>
      <w:r w:rsidRPr="00C81ACD">
        <w:rPr>
          <w:rFonts w:asciiTheme="majorHAnsi" w:hAnsiTheme="majorHAnsi" w:cs="Calibri"/>
          <w:b/>
          <w:sz w:val="22"/>
          <w:szCs w:val="22"/>
        </w:rPr>
        <w:t>Risk</w:t>
      </w:r>
      <w:proofErr w:type="spellEnd"/>
      <w:r w:rsidRPr="00C81ACD">
        <w:rPr>
          <w:rFonts w:asciiTheme="majorHAnsi" w:hAnsiTheme="majorHAnsi" w:cs="Calibri"/>
          <w:b/>
          <w:sz w:val="22"/>
          <w:szCs w:val="22"/>
        </w:rPr>
        <w:t xml:space="preserve"> ” ;</w:t>
      </w:r>
    </w:p>
    <w:p w:rsidR="002C7ED9" w:rsidRPr="00C81ACD" w:rsidRDefault="002C7ED9" w:rsidP="006D4689">
      <w:pPr>
        <w:pStyle w:val="Rientrocorpodeltesto"/>
        <w:widowControl w:val="0"/>
        <w:numPr>
          <w:ilvl w:val="0"/>
          <w:numId w:val="43"/>
        </w:numPr>
        <w:adjustRightInd w:val="0"/>
        <w:spacing w:after="0" w:line="360" w:lineRule="atLeast"/>
        <w:textAlignment w:val="baseline"/>
        <w:rPr>
          <w:rFonts w:asciiTheme="majorHAnsi" w:hAnsiTheme="majorHAnsi" w:cs="Calibri"/>
          <w:sz w:val="22"/>
          <w:szCs w:val="22"/>
        </w:rPr>
      </w:pPr>
      <w:r w:rsidRPr="00C81ACD">
        <w:rPr>
          <w:rFonts w:asciiTheme="majorHAnsi" w:hAnsiTheme="majorHAnsi" w:cs="Calibri"/>
          <w:b/>
          <w:sz w:val="22"/>
          <w:szCs w:val="22"/>
        </w:rPr>
        <w:t xml:space="preserve">Allegato “Contratto di Manutenzione di Secondo Livello”; </w:t>
      </w:r>
    </w:p>
    <w:p w:rsidR="002C7ED9" w:rsidRPr="00C81ACD" w:rsidRDefault="002C7ED9" w:rsidP="006D4689">
      <w:pPr>
        <w:pStyle w:val="Rientrocorpodeltesto"/>
        <w:widowControl w:val="0"/>
        <w:numPr>
          <w:ilvl w:val="0"/>
          <w:numId w:val="43"/>
        </w:numPr>
        <w:adjustRightInd w:val="0"/>
        <w:spacing w:after="0" w:line="360" w:lineRule="atLeast"/>
        <w:jc w:val="both"/>
        <w:textAlignment w:val="baseline"/>
        <w:rPr>
          <w:rFonts w:asciiTheme="majorHAnsi" w:hAnsiTheme="majorHAnsi" w:cs="Calibri"/>
          <w:b/>
          <w:color w:val="000000"/>
          <w:sz w:val="22"/>
          <w:szCs w:val="22"/>
        </w:rPr>
      </w:pPr>
      <w:r w:rsidRPr="00C81ACD">
        <w:rPr>
          <w:rFonts w:asciiTheme="majorHAnsi" w:hAnsiTheme="majorHAnsi" w:cs="Calibri"/>
          <w:b/>
          <w:color w:val="000000"/>
          <w:sz w:val="22"/>
          <w:szCs w:val="22"/>
        </w:rPr>
        <w:t>Allegato “Assistenza Tecnica su Chiamata”</w:t>
      </w:r>
      <w:r w:rsidRPr="00C81ACD">
        <w:rPr>
          <w:rFonts w:asciiTheme="majorHAnsi" w:hAnsiTheme="majorHAnsi" w:cs="Calibri"/>
          <w:color w:val="000000"/>
          <w:sz w:val="22"/>
          <w:szCs w:val="22"/>
        </w:rPr>
        <w:t xml:space="preserve"> ;</w:t>
      </w:r>
    </w:p>
    <w:p w:rsidR="002C7ED9" w:rsidRPr="00C81ACD" w:rsidRDefault="002C7ED9" w:rsidP="006D4689">
      <w:pPr>
        <w:pStyle w:val="Rientrocorpodeltesto"/>
        <w:widowControl w:val="0"/>
        <w:numPr>
          <w:ilvl w:val="0"/>
          <w:numId w:val="43"/>
        </w:numPr>
        <w:adjustRightInd w:val="0"/>
        <w:spacing w:after="0" w:line="360" w:lineRule="atLeast"/>
        <w:textAlignment w:val="baseline"/>
        <w:rPr>
          <w:rFonts w:asciiTheme="majorHAnsi" w:hAnsiTheme="majorHAnsi" w:cs="Calibri"/>
          <w:sz w:val="22"/>
          <w:szCs w:val="22"/>
        </w:rPr>
      </w:pPr>
      <w:r w:rsidRPr="00C81ACD">
        <w:rPr>
          <w:rFonts w:asciiTheme="majorHAnsi" w:hAnsiTheme="majorHAnsi" w:cs="Calibri"/>
          <w:b/>
          <w:color w:val="000000"/>
          <w:sz w:val="22"/>
          <w:szCs w:val="22"/>
        </w:rPr>
        <w:t>Allegato “Formazione</w:t>
      </w:r>
      <w:r w:rsidRPr="00C81ACD">
        <w:rPr>
          <w:rFonts w:asciiTheme="majorHAnsi" w:hAnsiTheme="majorHAnsi" w:cs="Calibri"/>
          <w:b/>
          <w:sz w:val="22"/>
          <w:szCs w:val="22"/>
        </w:rPr>
        <w:t xml:space="preserve"> Personale Sanitario”</w:t>
      </w:r>
      <w:r w:rsidRPr="00C81ACD">
        <w:rPr>
          <w:rFonts w:asciiTheme="majorHAnsi" w:hAnsiTheme="majorHAnsi" w:cs="Calibri"/>
          <w:sz w:val="22"/>
          <w:szCs w:val="22"/>
        </w:rPr>
        <w:t>;</w:t>
      </w:r>
    </w:p>
    <w:p w:rsidR="002C7ED9" w:rsidRPr="00C81ACD" w:rsidRDefault="002C7ED9" w:rsidP="006D4689">
      <w:pPr>
        <w:pStyle w:val="Rientrocorpodeltesto"/>
        <w:widowControl w:val="0"/>
        <w:numPr>
          <w:ilvl w:val="0"/>
          <w:numId w:val="43"/>
        </w:numPr>
        <w:adjustRightInd w:val="0"/>
        <w:spacing w:after="0" w:line="360" w:lineRule="atLeast"/>
        <w:textAlignment w:val="baseline"/>
        <w:rPr>
          <w:rFonts w:asciiTheme="majorHAnsi" w:hAnsiTheme="majorHAnsi" w:cs="Calibri"/>
          <w:b/>
          <w:color w:val="000000"/>
          <w:sz w:val="22"/>
          <w:szCs w:val="22"/>
        </w:rPr>
      </w:pPr>
      <w:r w:rsidRPr="00C81ACD">
        <w:rPr>
          <w:rFonts w:asciiTheme="majorHAnsi" w:hAnsiTheme="majorHAnsi" w:cs="Calibri"/>
          <w:b/>
          <w:color w:val="000000"/>
          <w:sz w:val="22"/>
          <w:szCs w:val="22"/>
        </w:rPr>
        <w:lastRenderedPageBreak/>
        <w:t>Allegato “Formazione Personale Tecnico”;</w:t>
      </w:r>
    </w:p>
    <w:p w:rsidR="00F32BBE" w:rsidRPr="005D5727" w:rsidRDefault="00F32BBE" w:rsidP="00F32BBE">
      <w:pPr>
        <w:contextualSpacing/>
        <w:jc w:val="both"/>
        <w:rPr>
          <w:rFonts w:ascii="Cambria" w:hAnsi="Cambria" w:cs="Tahoma"/>
          <w:sz w:val="22"/>
          <w:szCs w:val="22"/>
        </w:rPr>
      </w:pPr>
    </w:p>
    <w:p w:rsidR="002C7ED9" w:rsidRPr="00F32BBE" w:rsidRDefault="00F32BBE" w:rsidP="006D4689">
      <w:pPr>
        <w:pStyle w:val="Elencoacolori-Colore11"/>
        <w:numPr>
          <w:ilvl w:val="0"/>
          <w:numId w:val="44"/>
        </w:numPr>
        <w:spacing w:after="240" w:line="240" w:lineRule="auto"/>
        <w:ind w:left="714" w:hanging="357"/>
        <w:rPr>
          <w:rFonts w:asciiTheme="majorHAnsi" w:hAnsiTheme="majorHAnsi" w:cs="Calibri"/>
          <w:szCs w:val="22"/>
        </w:rPr>
      </w:pPr>
      <w:r w:rsidRPr="00C81ACD">
        <w:rPr>
          <w:rFonts w:asciiTheme="majorHAnsi" w:hAnsiTheme="majorHAnsi" w:cs="Calibri"/>
          <w:b/>
          <w:szCs w:val="22"/>
          <w:u w:val="single"/>
        </w:rPr>
        <w:t>CD</w:t>
      </w:r>
      <w:r w:rsidRPr="00C81ACD">
        <w:rPr>
          <w:rFonts w:asciiTheme="majorHAnsi" w:hAnsiTheme="majorHAnsi" w:cs="Calibri"/>
          <w:b/>
          <w:szCs w:val="22"/>
        </w:rPr>
        <w:t xml:space="preserve"> </w:t>
      </w:r>
      <w:r w:rsidRPr="00C81ACD">
        <w:rPr>
          <w:rFonts w:asciiTheme="majorHAnsi" w:hAnsiTheme="majorHAnsi" w:cs="Calibri"/>
          <w:szCs w:val="22"/>
        </w:rPr>
        <w:t xml:space="preserve">contenente le documentazione dei precedenti punti </w:t>
      </w:r>
      <w:r w:rsidRPr="00C81ACD">
        <w:rPr>
          <w:rFonts w:asciiTheme="majorHAnsi" w:hAnsiTheme="majorHAnsi" w:cs="Calibri"/>
          <w:b/>
          <w:szCs w:val="22"/>
        </w:rPr>
        <w:t>A</w:t>
      </w:r>
      <w:r w:rsidRPr="00C81ACD">
        <w:rPr>
          <w:rFonts w:asciiTheme="majorHAnsi" w:hAnsiTheme="majorHAnsi" w:cs="Calibri"/>
          <w:szCs w:val="22"/>
        </w:rPr>
        <w:t xml:space="preserve"> e </w:t>
      </w:r>
      <w:r w:rsidRPr="00C81ACD">
        <w:rPr>
          <w:rFonts w:asciiTheme="majorHAnsi" w:hAnsiTheme="majorHAnsi" w:cs="Calibri"/>
          <w:b/>
          <w:szCs w:val="22"/>
        </w:rPr>
        <w:t>B</w:t>
      </w:r>
      <w:r w:rsidRPr="00C81ACD">
        <w:rPr>
          <w:rFonts w:asciiTheme="majorHAnsi" w:hAnsiTheme="majorHAnsi" w:cs="Calibri"/>
          <w:szCs w:val="22"/>
        </w:rPr>
        <w:t xml:space="preserve"> in formato </w:t>
      </w:r>
      <w:r w:rsidRPr="00C81ACD">
        <w:rPr>
          <w:rFonts w:asciiTheme="majorHAnsi" w:hAnsiTheme="majorHAnsi" w:cs="Calibri"/>
          <w:b/>
          <w:szCs w:val="22"/>
        </w:rPr>
        <w:t>*.pdf,</w:t>
      </w:r>
      <w:r w:rsidRPr="00C81ACD">
        <w:rPr>
          <w:rFonts w:asciiTheme="majorHAnsi" w:hAnsiTheme="majorHAnsi" w:cs="Calibri"/>
          <w:szCs w:val="22"/>
        </w:rPr>
        <w:t xml:space="preserve"> il “Questionario Tecnico”, </w:t>
      </w:r>
      <w:r w:rsidRPr="00C81ACD">
        <w:rPr>
          <w:rFonts w:asciiTheme="majorHAnsi" w:hAnsiTheme="majorHAnsi" w:cs="Calibri"/>
          <w:b/>
          <w:szCs w:val="22"/>
        </w:rPr>
        <w:t xml:space="preserve">anche in formato Excel </w:t>
      </w:r>
      <w:r w:rsidRPr="00F32BBE">
        <w:rPr>
          <w:rFonts w:asciiTheme="majorHAnsi" w:hAnsiTheme="majorHAnsi" w:cs="Calibri"/>
          <w:szCs w:val="22"/>
        </w:rPr>
        <w:t>(unitamente ad una dichiarazione attestante la piena conformità della documentazione inserita nel CD rispetto a que</w:t>
      </w:r>
      <w:r>
        <w:rPr>
          <w:rFonts w:asciiTheme="majorHAnsi" w:hAnsiTheme="majorHAnsi" w:cs="Calibri"/>
          <w:szCs w:val="22"/>
        </w:rPr>
        <w:t>lla presentata)</w:t>
      </w:r>
    </w:p>
    <w:p w:rsidR="002C7ED9" w:rsidRPr="00C81ACD" w:rsidRDefault="002C7ED9" w:rsidP="006D4689">
      <w:pPr>
        <w:pStyle w:val="Rientrocorpodeltesto"/>
        <w:widowControl w:val="0"/>
        <w:numPr>
          <w:ilvl w:val="0"/>
          <w:numId w:val="44"/>
        </w:numPr>
        <w:adjustRightInd w:val="0"/>
        <w:spacing w:after="0"/>
        <w:jc w:val="both"/>
        <w:textAlignment w:val="baseline"/>
        <w:rPr>
          <w:rFonts w:asciiTheme="majorHAnsi" w:hAnsiTheme="majorHAnsi" w:cs="Tahoma"/>
          <w:sz w:val="22"/>
          <w:szCs w:val="22"/>
        </w:rPr>
      </w:pPr>
      <w:r w:rsidRPr="00C81ACD">
        <w:rPr>
          <w:rFonts w:asciiTheme="majorHAnsi" w:hAnsiTheme="majorHAnsi" w:cs="Tahoma"/>
          <w:b/>
          <w:sz w:val="22"/>
          <w:szCs w:val="22"/>
        </w:rPr>
        <w:t>una parte D</w:t>
      </w:r>
      <w:r w:rsidRPr="00C81ACD">
        <w:rPr>
          <w:rFonts w:asciiTheme="majorHAnsi" w:hAnsiTheme="majorHAnsi" w:cs="Tahoma"/>
          <w:sz w:val="22"/>
          <w:szCs w:val="22"/>
        </w:rPr>
        <w:t xml:space="preserve"> </w:t>
      </w:r>
      <w:r w:rsidRPr="00C81ACD">
        <w:rPr>
          <w:rFonts w:asciiTheme="majorHAnsi" w:hAnsiTheme="majorHAnsi" w:cs="Tahoma"/>
          <w:bCs/>
          <w:sz w:val="22"/>
          <w:szCs w:val="22"/>
        </w:rPr>
        <w:t xml:space="preserve">contenente una </w:t>
      </w:r>
      <w:r w:rsidRPr="00C81ACD">
        <w:rPr>
          <w:rFonts w:asciiTheme="majorHAnsi" w:hAnsiTheme="majorHAnsi" w:cs="Tahoma"/>
          <w:bCs/>
          <w:sz w:val="22"/>
          <w:szCs w:val="22"/>
          <w:u w:val="single"/>
        </w:rPr>
        <w:t>motivata e comprovata dichiarazione</w:t>
      </w:r>
      <w:r w:rsidRPr="00C81ACD">
        <w:rPr>
          <w:rFonts w:asciiTheme="majorHAnsi" w:hAnsiTheme="majorHAnsi"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2C7ED9" w:rsidRPr="00C81ACD" w:rsidRDefault="002C7ED9" w:rsidP="002C7ED9">
      <w:pPr>
        <w:autoSpaceDE w:val="0"/>
        <w:autoSpaceDN w:val="0"/>
        <w:adjustRightInd w:val="0"/>
        <w:spacing w:after="120"/>
        <w:jc w:val="both"/>
        <w:rPr>
          <w:rFonts w:asciiTheme="majorHAnsi" w:hAnsiTheme="majorHAnsi" w:cs="Calibri"/>
          <w:sz w:val="24"/>
          <w:szCs w:val="22"/>
        </w:rPr>
      </w:pPr>
    </w:p>
    <w:p w:rsidR="002C7ED9" w:rsidRPr="00C81ACD" w:rsidRDefault="002C7ED9" w:rsidP="002C7ED9">
      <w:pPr>
        <w:autoSpaceDE w:val="0"/>
        <w:autoSpaceDN w:val="0"/>
        <w:adjustRightInd w:val="0"/>
        <w:jc w:val="both"/>
        <w:rPr>
          <w:rFonts w:asciiTheme="majorHAnsi" w:hAnsiTheme="majorHAnsi" w:cs="Calibri"/>
          <w:sz w:val="22"/>
          <w:szCs w:val="22"/>
        </w:rPr>
      </w:pPr>
      <w:r w:rsidRPr="00C81ACD">
        <w:rPr>
          <w:rFonts w:asciiTheme="majorHAnsi" w:hAnsiTheme="majorHAnsi" w:cs="Calibri"/>
          <w:sz w:val="22"/>
          <w:szCs w:val="22"/>
        </w:rPr>
        <w:t>La Commissione si riserva la possibilità di chiedere ulteriori informazioni di carattere tecnico che dovessero risultare necessarie per effettuare un’adeguata valutazione delle apparecchiature offerte.</w:t>
      </w:r>
    </w:p>
    <w:p w:rsidR="002C7ED9" w:rsidRPr="00C81ACD" w:rsidRDefault="002C7ED9" w:rsidP="00FB46C0">
      <w:pPr>
        <w:pStyle w:val="Rientrocorpodeltesto"/>
        <w:widowControl w:val="0"/>
        <w:adjustRightInd w:val="0"/>
        <w:spacing w:after="0"/>
        <w:ind w:left="720"/>
        <w:jc w:val="both"/>
        <w:textAlignment w:val="baseline"/>
        <w:rPr>
          <w:rFonts w:asciiTheme="majorHAnsi" w:hAnsiTheme="majorHAnsi" w:cs="Tahoma"/>
          <w:sz w:val="22"/>
          <w:szCs w:val="22"/>
        </w:rPr>
      </w:pPr>
    </w:p>
    <w:p w:rsidR="00F877F3" w:rsidRPr="00C81ACD" w:rsidRDefault="00F877F3" w:rsidP="00F877F3">
      <w:pPr>
        <w:pStyle w:val="Corpodeltesto2"/>
        <w:spacing w:after="0" w:line="240" w:lineRule="auto"/>
        <w:rPr>
          <w:rFonts w:asciiTheme="majorHAnsi" w:hAnsiTheme="majorHAnsi" w:cs="Tahoma"/>
          <w:b/>
          <w:sz w:val="22"/>
          <w:szCs w:val="22"/>
          <w:u w:val="single"/>
        </w:rPr>
      </w:pPr>
    </w:p>
    <w:p w:rsidR="00F877F3" w:rsidRPr="00C81ACD" w:rsidRDefault="00F877F3" w:rsidP="00F877F3">
      <w:pPr>
        <w:pStyle w:val="Corpodeltesto2"/>
        <w:spacing w:after="0" w:line="240" w:lineRule="auto"/>
        <w:rPr>
          <w:rFonts w:asciiTheme="majorHAnsi" w:hAnsiTheme="majorHAnsi" w:cs="Tahoma"/>
          <w:b/>
          <w:sz w:val="22"/>
          <w:szCs w:val="22"/>
          <w:u w:val="single"/>
        </w:rPr>
      </w:pPr>
    </w:p>
    <w:p w:rsidR="00F877F3" w:rsidRPr="00C81ACD"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C81ACD">
        <w:rPr>
          <w:rFonts w:asciiTheme="majorHAnsi" w:hAnsiTheme="majorHAnsi" w:cs="Tahoma"/>
          <w:b/>
          <w:sz w:val="22"/>
          <w:szCs w:val="22"/>
          <w:u w:val="single"/>
        </w:rPr>
        <w:t>MODALITA’ DI ATTRIBUZIONE DEI PUNTEGGI:</w:t>
      </w:r>
    </w:p>
    <w:p w:rsidR="00F877F3" w:rsidRPr="00C81ACD" w:rsidRDefault="00F877F3" w:rsidP="00F877F3">
      <w:pPr>
        <w:pStyle w:val="Titolo3"/>
        <w:tabs>
          <w:tab w:val="left" w:pos="567"/>
        </w:tabs>
        <w:ind w:hanging="1917"/>
        <w:rPr>
          <w:b w:val="0"/>
          <w:bCs w:val="0"/>
          <w:sz w:val="22"/>
          <w:szCs w:val="22"/>
        </w:rPr>
      </w:pPr>
      <w:r w:rsidRPr="00C81ACD">
        <w:rPr>
          <w:b w:val="0"/>
          <w:bCs w:val="0"/>
          <w:sz w:val="22"/>
          <w:szCs w:val="22"/>
        </w:rPr>
        <w:t>xxx</w:t>
      </w:r>
    </w:p>
    <w:p w:rsidR="00F877F3" w:rsidRPr="00C81ACD" w:rsidRDefault="00F877F3" w:rsidP="00F877F3">
      <w:pPr>
        <w:pStyle w:val="Corpodeltesto2"/>
        <w:spacing w:after="0" w:line="240" w:lineRule="auto"/>
        <w:rPr>
          <w:rFonts w:asciiTheme="majorHAnsi" w:hAnsiTheme="majorHAnsi"/>
          <w:b/>
          <w:sz w:val="22"/>
          <w:szCs w:val="22"/>
          <w:u w:val="single"/>
        </w:rPr>
      </w:pPr>
    </w:p>
    <w:p w:rsidR="00F877F3" w:rsidRPr="00C81ACD" w:rsidRDefault="00F877F3" w:rsidP="00F877F3">
      <w:pPr>
        <w:jc w:val="both"/>
        <w:rPr>
          <w:rFonts w:asciiTheme="majorHAnsi" w:hAnsiTheme="majorHAnsi"/>
          <w:b/>
          <w:bCs/>
          <w:sz w:val="22"/>
          <w:szCs w:val="22"/>
        </w:rPr>
      </w:pPr>
      <w:r w:rsidRPr="00C81ACD">
        <w:rPr>
          <w:rFonts w:asciiTheme="majorHAnsi" w:hAnsiTheme="majorHAnsi" w:cs="Tahoma"/>
          <w:bCs/>
          <w:sz w:val="22"/>
          <w:szCs w:val="22"/>
        </w:rPr>
        <w:t>La valutazione della Commissione Giudicatrice avverrà sulla base di quanto di seguito indicato.</w:t>
      </w:r>
    </w:p>
    <w:p w:rsidR="00F877F3" w:rsidRPr="00C81ACD" w:rsidRDefault="00F877F3" w:rsidP="00F877F3">
      <w:pPr>
        <w:rPr>
          <w:rFonts w:asciiTheme="majorHAnsi" w:hAnsiTheme="majorHAnsi" w:cs="Tahoma"/>
          <w:sz w:val="22"/>
          <w:szCs w:val="22"/>
        </w:rPr>
      </w:pPr>
    </w:p>
    <w:p w:rsidR="00F877F3" w:rsidRPr="00C81ACD" w:rsidRDefault="00F877F3" w:rsidP="00F877F3">
      <w:pPr>
        <w:jc w:val="both"/>
        <w:rPr>
          <w:rFonts w:asciiTheme="majorHAnsi" w:hAnsiTheme="majorHAnsi" w:cs="Tahoma"/>
          <w:sz w:val="22"/>
          <w:szCs w:val="22"/>
        </w:rPr>
      </w:pPr>
      <w:r w:rsidRPr="00C81ACD">
        <w:rPr>
          <w:rFonts w:asciiTheme="majorHAnsi" w:hAnsiTheme="majorHAnsi" w:cs="Tahoma"/>
          <w:sz w:val="22"/>
          <w:szCs w:val="22"/>
        </w:rPr>
        <w:t xml:space="preserve">L’aggiudicazione della gara sarà riservata ai prodotti che risponderanno alle caratteristiche tecniche e funzionali elencate in Capitolato speciale. </w:t>
      </w:r>
    </w:p>
    <w:p w:rsidR="00F877F3" w:rsidRPr="00C81ACD" w:rsidRDefault="00F877F3" w:rsidP="00F877F3">
      <w:pPr>
        <w:jc w:val="both"/>
        <w:rPr>
          <w:rFonts w:asciiTheme="majorHAnsi" w:hAnsiTheme="majorHAnsi" w:cs="Tahoma"/>
          <w:sz w:val="22"/>
          <w:szCs w:val="22"/>
        </w:rPr>
      </w:pPr>
      <w:r w:rsidRPr="00C81ACD">
        <w:rPr>
          <w:rFonts w:asciiTheme="majorHAnsi" w:hAnsiTheme="majorHAnsi" w:cs="Tahoma"/>
          <w:sz w:val="22"/>
          <w:szCs w:val="22"/>
        </w:rPr>
        <w:t>Per tali apparecchiature l’aggiudicazione verrà effettuata a favore dell’offerta economicamente più vantaggiosa secondo seguente rapporto qualità/prezzo:</w:t>
      </w:r>
    </w:p>
    <w:p w:rsidR="00F877F3" w:rsidRPr="00C81ACD" w:rsidRDefault="00F877F3" w:rsidP="00F877F3">
      <w:pPr>
        <w:rPr>
          <w:rFonts w:asciiTheme="majorHAnsi" w:hAnsiTheme="majorHAnsi" w:cs="Tahoma"/>
          <w:bCs/>
          <w:sz w:val="22"/>
          <w:szCs w:val="22"/>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268"/>
        <w:gridCol w:w="1151"/>
      </w:tblGrid>
      <w:tr w:rsidR="00F877F3" w:rsidRPr="00C81ACD" w:rsidTr="00F877F3">
        <w:trPr>
          <w:trHeight w:val="535"/>
          <w:jc w:val="center"/>
        </w:trPr>
        <w:tc>
          <w:tcPr>
            <w:tcW w:w="5268" w:type="dxa"/>
            <w:shd w:val="clear" w:color="auto" w:fill="D9D9D9"/>
            <w:vAlign w:val="center"/>
          </w:tcPr>
          <w:p w:rsidR="00F877F3" w:rsidRPr="00C81ACD" w:rsidRDefault="00F877F3" w:rsidP="00F877F3">
            <w:pPr>
              <w:pStyle w:val="Corpodeltesto3"/>
              <w:tabs>
                <w:tab w:val="left" w:pos="-2268"/>
                <w:tab w:val="left" w:pos="0"/>
                <w:tab w:val="left" w:pos="7920"/>
              </w:tabs>
              <w:jc w:val="center"/>
              <w:rPr>
                <w:rFonts w:asciiTheme="majorHAnsi" w:hAnsiTheme="majorHAnsi" w:cs="Tahoma"/>
                <w:b/>
                <w:bCs/>
                <w:sz w:val="22"/>
                <w:szCs w:val="22"/>
              </w:rPr>
            </w:pPr>
            <w:r w:rsidRPr="00C81ACD">
              <w:rPr>
                <w:rFonts w:asciiTheme="majorHAnsi" w:hAnsiTheme="majorHAnsi" w:cs="Tahoma"/>
                <w:b/>
                <w:bCs/>
                <w:sz w:val="22"/>
                <w:szCs w:val="22"/>
              </w:rPr>
              <w:t>Qualità / prezzo</w:t>
            </w:r>
          </w:p>
        </w:tc>
        <w:tc>
          <w:tcPr>
            <w:tcW w:w="1151" w:type="dxa"/>
            <w:shd w:val="clear" w:color="auto" w:fill="D9D9D9"/>
            <w:vAlign w:val="center"/>
          </w:tcPr>
          <w:p w:rsidR="00F877F3" w:rsidRPr="00C81ACD" w:rsidRDefault="006D4689" w:rsidP="006D4689">
            <w:pPr>
              <w:jc w:val="center"/>
              <w:rPr>
                <w:rFonts w:asciiTheme="majorHAnsi" w:hAnsiTheme="majorHAnsi" w:cs="Tahoma"/>
                <w:b/>
                <w:bCs/>
                <w:sz w:val="22"/>
                <w:szCs w:val="22"/>
              </w:rPr>
            </w:pPr>
            <w:r w:rsidRPr="00C81ACD">
              <w:rPr>
                <w:rFonts w:asciiTheme="majorHAnsi" w:hAnsiTheme="majorHAnsi" w:cs="Tahoma"/>
                <w:b/>
                <w:bCs/>
                <w:sz w:val="22"/>
                <w:szCs w:val="22"/>
              </w:rPr>
              <w:t>5</w:t>
            </w:r>
            <w:r w:rsidR="00F877F3" w:rsidRPr="00C81ACD">
              <w:rPr>
                <w:rFonts w:asciiTheme="majorHAnsi" w:hAnsiTheme="majorHAnsi" w:cs="Tahoma"/>
                <w:b/>
                <w:bCs/>
                <w:sz w:val="22"/>
                <w:szCs w:val="22"/>
              </w:rPr>
              <w:t>0 /</w:t>
            </w:r>
            <w:r w:rsidRPr="00C81ACD">
              <w:rPr>
                <w:rFonts w:asciiTheme="majorHAnsi" w:hAnsiTheme="majorHAnsi" w:cs="Tahoma"/>
                <w:b/>
                <w:bCs/>
                <w:sz w:val="22"/>
                <w:szCs w:val="22"/>
              </w:rPr>
              <w:t>5</w:t>
            </w:r>
            <w:r w:rsidR="00F877F3" w:rsidRPr="00C81ACD">
              <w:rPr>
                <w:rFonts w:asciiTheme="majorHAnsi" w:hAnsiTheme="majorHAnsi" w:cs="Tahoma"/>
                <w:b/>
                <w:bCs/>
                <w:sz w:val="22"/>
                <w:szCs w:val="22"/>
              </w:rPr>
              <w:t>0</w:t>
            </w:r>
          </w:p>
        </w:tc>
      </w:tr>
    </w:tbl>
    <w:p w:rsidR="00F877F3" w:rsidRPr="00C81ACD" w:rsidRDefault="00F877F3" w:rsidP="00F877F3">
      <w:pPr>
        <w:rPr>
          <w:rFonts w:asciiTheme="majorHAnsi" w:hAnsiTheme="majorHAnsi" w:cs="Tahoma"/>
          <w:bCs/>
          <w:sz w:val="22"/>
          <w:szCs w:val="22"/>
        </w:rPr>
      </w:pPr>
    </w:p>
    <w:p w:rsidR="006D4689" w:rsidRPr="00C81ACD" w:rsidRDefault="006D4689" w:rsidP="006D4689">
      <w:pPr>
        <w:contextualSpacing/>
        <w:rPr>
          <w:rFonts w:asciiTheme="majorHAnsi" w:hAnsiTheme="majorHAnsi" w:cs="Calibri"/>
          <w:bCs/>
        </w:rPr>
      </w:pPr>
    </w:p>
    <w:p w:rsidR="006D4689" w:rsidRPr="00C81ACD" w:rsidRDefault="006D4689" w:rsidP="006D4689">
      <w:pPr>
        <w:spacing w:after="240"/>
        <w:contextualSpacing/>
        <w:jc w:val="both"/>
        <w:rPr>
          <w:rFonts w:asciiTheme="majorHAnsi" w:hAnsiTheme="majorHAnsi" w:cs="Calibri"/>
          <w:b/>
          <w:color w:val="000000"/>
          <w:spacing w:val="24"/>
          <w:sz w:val="22"/>
          <w:szCs w:val="22"/>
          <w:u w:val="single"/>
        </w:rPr>
      </w:pPr>
      <w:r w:rsidRPr="00C81ACD">
        <w:rPr>
          <w:rFonts w:asciiTheme="majorHAnsi" w:hAnsiTheme="majorHAnsi" w:cs="Calibri"/>
          <w:b/>
          <w:color w:val="000000"/>
          <w:spacing w:val="24"/>
          <w:sz w:val="22"/>
          <w:szCs w:val="22"/>
          <w:u w:val="single"/>
        </w:rPr>
        <w:t>QUALITÀ:</w:t>
      </w:r>
    </w:p>
    <w:p w:rsidR="006D4689" w:rsidRPr="00C81ACD" w:rsidRDefault="006D4689" w:rsidP="006D4689">
      <w:pPr>
        <w:autoSpaceDE w:val="0"/>
        <w:autoSpaceDN w:val="0"/>
        <w:contextualSpacing/>
        <w:jc w:val="both"/>
        <w:rPr>
          <w:rFonts w:asciiTheme="majorHAnsi" w:hAnsiTheme="majorHAnsi" w:cs="Calibri"/>
          <w:color w:val="000000"/>
          <w:sz w:val="22"/>
          <w:szCs w:val="22"/>
        </w:rPr>
      </w:pPr>
      <w:r w:rsidRPr="00C81ACD">
        <w:rPr>
          <w:rFonts w:asciiTheme="majorHAnsi" w:hAnsiTheme="majorHAnsi" w:cs="Calibri"/>
          <w:color w:val="000000"/>
          <w:sz w:val="22"/>
          <w:szCs w:val="22"/>
        </w:rPr>
        <w:t xml:space="preserve">I </w:t>
      </w:r>
      <w:r w:rsidRPr="00C81ACD">
        <w:rPr>
          <w:rFonts w:asciiTheme="majorHAnsi" w:hAnsiTheme="majorHAnsi" w:cs="Calibri"/>
          <w:b/>
          <w:color w:val="000000"/>
          <w:sz w:val="22"/>
          <w:szCs w:val="22"/>
        </w:rPr>
        <w:t>50 punti</w:t>
      </w:r>
      <w:r w:rsidRPr="00C81ACD">
        <w:rPr>
          <w:rFonts w:asciiTheme="majorHAnsi" w:hAnsiTheme="majorHAnsi" w:cs="Calibri"/>
          <w:color w:val="000000"/>
          <w:sz w:val="22"/>
          <w:szCs w:val="22"/>
        </w:rPr>
        <w:t xml:space="preserve"> complessivi relativi al parametro qualità saranno attribuiti dalla Commissione giudicatrice, il cui giudizio sarà insindacabile, in seguito alla valutazione della documentazione tecnica presentata ed agli esiti delle visioni e prove pratiche delle apparecchiature offerte, tenendo conto della diversa destinazione delle apparecchiature dei rispettivi lotti.</w:t>
      </w:r>
    </w:p>
    <w:p w:rsidR="006D4689" w:rsidRPr="00C81ACD" w:rsidRDefault="006D4689" w:rsidP="006D4689">
      <w:pPr>
        <w:pStyle w:val="Corpodeltesto3"/>
        <w:tabs>
          <w:tab w:val="left" w:pos="1889"/>
        </w:tabs>
        <w:spacing w:before="120" w:after="240"/>
        <w:contextualSpacing/>
        <w:jc w:val="both"/>
        <w:rPr>
          <w:rFonts w:asciiTheme="majorHAnsi" w:hAnsiTheme="majorHAnsi" w:cs="Calibri"/>
          <w:color w:val="000000"/>
          <w:sz w:val="22"/>
          <w:szCs w:val="22"/>
        </w:rPr>
      </w:pPr>
      <w:r w:rsidRPr="00C81ACD">
        <w:rPr>
          <w:rFonts w:asciiTheme="majorHAnsi" w:hAnsiTheme="majorHAnsi" w:cs="Calibri"/>
          <w:color w:val="000000"/>
          <w:sz w:val="22"/>
          <w:szCs w:val="22"/>
        </w:rPr>
        <w:t>Se non diversamente indicato, i punteggi, per ogni parametro e sottoparametro oggetto di valutazione, saranno attribuiti in percentuale, quindi convertiti in base al valore massimo attribuibile indicato in tabella:</w:t>
      </w:r>
    </w:p>
    <w:p w:rsidR="006D4689" w:rsidRPr="00C81ACD" w:rsidRDefault="006D4689" w:rsidP="006D4689">
      <w:pPr>
        <w:pStyle w:val="Corpodeltesto3"/>
        <w:tabs>
          <w:tab w:val="left" w:pos="1889"/>
        </w:tabs>
        <w:spacing w:before="120" w:after="240"/>
        <w:contextualSpacing/>
        <w:jc w:val="both"/>
        <w:rPr>
          <w:rFonts w:asciiTheme="majorHAnsi" w:hAnsiTheme="majorHAnsi" w:cs="Calibri"/>
          <w:b/>
          <w:color w:val="000000"/>
          <w:sz w:val="22"/>
          <w:szCs w:val="22"/>
        </w:rPr>
      </w:pPr>
    </w:p>
    <w:p w:rsidR="006D4689" w:rsidRPr="00C81ACD" w:rsidRDefault="006D4689" w:rsidP="006D4689">
      <w:pPr>
        <w:pStyle w:val="Corpodeltesto3"/>
        <w:tabs>
          <w:tab w:val="left" w:pos="1889"/>
        </w:tabs>
        <w:spacing w:before="120" w:after="240"/>
        <w:contextualSpacing/>
        <w:jc w:val="both"/>
        <w:rPr>
          <w:rFonts w:asciiTheme="majorHAnsi" w:hAnsiTheme="majorHAnsi" w:cs="Calibri"/>
          <w:b/>
          <w:color w:val="000000"/>
          <w:sz w:val="22"/>
          <w:szCs w:val="22"/>
        </w:rPr>
      </w:pPr>
      <w:r w:rsidRPr="00C81ACD">
        <w:rPr>
          <w:rFonts w:asciiTheme="majorHAnsi" w:hAnsiTheme="majorHAnsi" w:cs="Calibri"/>
          <w:b/>
          <w:color w:val="000000"/>
          <w:sz w:val="22"/>
          <w:szCs w:val="22"/>
        </w:rPr>
        <w:t xml:space="preserve">Lotto 1: Ventilatori polmonari di massimo livello prestazionale </w:t>
      </w:r>
    </w:p>
    <w:tbl>
      <w:tblPr>
        <w:tblW w:w="9572" w:type="dxa"/>
        <w:tblInd w:w="55" w:type="dxa"/>
        <w:tblCellMar>
          <w:left w:w="70" w:type="dxa"/>
          <w:right w:w="70" w:type="dxa"/>
        </w:tblCellMar>
        <w:tblLook w:val="00A0" w:firstRow="1" w:lastRow="0" w:firstColumn="1" w:lastColumn="0" w:noHBand="0" w:noVBand="0"/>
      </w:tblPr>
      <w:tblGrid>
        <w:gridCol w:w="5260"/>
        <w:gridCol w:w="2118"/>
        <w:gridCol w:w="8"/>
        <w:gridCol w:w="2186"/>
      </w:tblGrid>
      <w:tr w:rsidR="006D4689" w:rsidRPr="00C81ACD" w:rsidTr="00D8381D">
        <w:trPr>
          <w:trHeight w:val="630"/>
        </w:trPr>
        <w:tc>
          <w:tcPr>
            <w:tcW w:w="5260" w:type="dxa"/>
            <w:tcBorders>
              <w:top w:val="single" w:sz="4" w:space="0" w:color="auto"/>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Caratteristiche Tecniche</w:t>
            </w:r>
          </w:p>
        </w:tc>
        <w:tc>
          <w:tcPr>
            <w:tcW w:w="2126" w:type="dxa"/>
            <w:gridSpan w:val="2"/>
            <w:tcBorders>
              <w:top w:val="single" w:sz="4" w:space="0" w:color="auto"/>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 </w:t>
            </w:r>
          </w:p>
        </w:tc>
        <w:tc>
          <w:tcPr>
            <w:tcW w:w="2186" w:type="dxa"/>
            <w:tcBorders>
              <w:top w:val="single" w:sz="4" w:space="0" w:color="auto"/>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Punti Attribuibili MAX 27</w:t>
            </w:r>
          </w:p>
        </w:tc>
      </w:tr>
      <w:tr w:rsidR="006D4689" w:rsidRPr="00C81ACD" w:rsidTr="006D4689">
        <w:trPr>
          <w:trHeight w:val="315"/>
        </w:trPr>
        <w:tc>
          <w:tcPr>
            <w:tcW w:w="5260"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b/>
                <w:bCs/>
                <w:color w:val="000000"/>
              </w:rPr>
              <w:t>CARATTERISTICHE PRESTAZIONALI e DEL SISTEMA PNEUMATICO</w:t>
            </w:r>
          </w:p>
        </w:tc>
        <w:tc>
          <w:tcPr>
            <w:tcW w:w="2118" w:type="dxa"/>
            <w:tcBorders>
              <w:top w:val="nil"/>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center"/>
              <w:rPr>
                <w:rFonts w:asciiTheme="majorHAnsi" w:hAnsiTheme="majorHAnsi" w:cs="Calibri"/>
                <w:b/>
                <w:bCs/>
                <w:color w:val="000000"/>
              </w:rPr>
            </w:pPr>
          </w:p>
        </w:tc>
        <w:tc>
          <w:tcPr>
            <w:tcW w:w="2194" w:type="dxa"/>
            <w:gridSpan w:val="2"/>
            <w:tcBorders>
              <w:top w:val="nil"/>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 xml:space="preserve">Max  17 </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le migliori </w:t>
            </w:r>
            <w:r w:rsidRPr="00C81ACD">
              <w:rPr>
                <w:rFonts w:asciiTheme="majorHAnsi" w:hAnsiTheme="majorHAnsi" w:cs="Calibri"/>
                <w:b/>
                <w:color w:val="000000"/>
              </w:rPr>
              <w:t xml:space="preserve">prestazioni pneumatiche e del sistema </w:t>
            </w:r>
            <w:proofErr w:type="spellStart"/>
            <w:r w:rsidRPr="00C81ACD">
              <w:rPr>
                <w:rFonts w:asciiTheme="majorHAnsi" w:hAnsiTheme="majorHAnsi" w:cs="Calibri"/>
                <w:b/>
                <w:color w:val="000000"/>
              </w:rPr>
              <w:t>ventilatorio</w:t>
            </w:r>
            <w:proofErr w:type="spellEnd"/>
            <w:r w:rsidRPr="00C81ACD">
              <w:rPr>
                <w:rFonts w:asciiTheme="majorHAnsi" w:hAnsiTheme="majorHAnsi" w:cs="Calibri"/>
                <w:b/>
                <w:color w:val="000000"/>
              </w:rPr>
              <w:t xml:space="preserve"> </w:t>
            </w:r>
            <w:r w:rsidRPr="00C81ACD">
              <w:rPr>
                <w:rFonts w:asciiTheme="majorHAnsi" w:hAnsiTheme="majorHAnsi" w:cs="Calibri"/>
                <w:color w:val="000000"/>
              </w:rPr>
              <w:t>quali:</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La migliore sensibilità e altre caratteristiche performanti dei sensori di pressione, di flusso e dell’ossigeno </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La maggiore sensibilità del trigger di flusso, anche in </w:t>
            </w:r>
            <w:r w:rsidRPr="00C81ACD">
              <w:rPr>
                <w:rFonts w:asciiTheme="majorHAnsi" w:hAnsiTheme="majorHAnsi" w:cs="Calibri"/>
                <w:color w:val="000000"/>
                <w:sz w:val="20"/>
                <w:szCs w:val="20"/>
              </w:rPr>
              <w:lastRenderedPageBreak/>
              <w:t xml:space="preserve">relazione alla </w:t>
            </w:r>
            <w:proofErr w:type="spellStart"/>
            <w:r w:rsidRPr="00C81ACD">
              <w:rPr>
                <w:rFonts w:asciiTheme="majorHAnsi" w:hAnsiTheme="majorHAnsi" w:cs="Calibri"/>
                <w:color w:val="000000"/>
                <w:sz w:val="20"/>
                <w:szCs w:val="20"/>
              </w:rPr>
              <w:t>sensoristica</w:t>
            </w:r>
            <w:proofErr w:type="spellEnd"/>
            <w:r w:rsidRPr="00C81ACD">
              <w:rPr>
                <w:rFonts w:asciiTheme="majorHAnsi" w:hAnsiTheme="majorHAnsi" w:cs="Calibri"/>
                <w:color w:val="000000"/>
                <w:sz w:val="20"/>
                <w:szCs w:val="20"/>
              </w:rPr>
              <w:t xml:space="preserve"> utilizzata</w:t>
            </w:r>
            <w:ins w:id="3" w:author="Flavio Bassi" w:date="2016-09-07T22:54:00Z">
              <w:r w:rsidRPr="00C81ACD">
                <w:rPr>
                  <w:rFonts w:asciiTheme="majorHAnsi" w:hAnsiTheme="majorHAnsi" w:cs="Calibri"/>
                  <w:color w:val="000000"/>
                  <w:sz w:val="20"/>
                  <w:szCs w:val="20"/>
                </w:rPr>
                <w:t xml:space="preserve"> </w:t>
              </w:r>
            </w:ins>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la più ampia compensazione delle perdite principalmente in ventilazione non invasiva</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b/>
                <w:color w:val="000000"/>
                <w:sz w:val="20"/>
                <w:szCs w:val="20"/>
              </w:rPr>
            </w:pPr>
            <w:r w:rsidRPr="00C81ACD">
              <w:rPr>
                <w:rFonts w:asciiTheme="majorHAnsi" w:hAnsiTheme="majorHAnsi" w:cs="Calibri"/>
                <w:color w:val="000000"/>
                <w:sz w:val="20"/>
                <w:szCs w:val="20"/>
              </w:rPr>
              <w:t xml:space="preserve">sistemi di calcolo della meccanica respiratoria, delle funzioni di reclutamento alveolare e parametri calcolati (resistenze, perdite, </w:t>
            </w:r>
            <w:proofErr w:type="spellStart"/>
            <w:r w:rsidRPr="00C81ACD">
              <w:rPr>
                <w:rFonts w:asciiTheme="majorHAnsi" w:hAnsiTheme="majorHAnsi" w:cs="Calibri"/>
                <w:color w:val="000000"/>
                <w:sz w:val="20"/>
                <w:szCs w:val="20"/>
              </w:rPr>
              <w:t>compliance</w:t>
            </w:r>
            <w:proofErr w:type="spellEnd"/>
            <w:r w:rsidRPr="00C81ACD">
              <w:rPr>
                <w:rFonts w:asciiTheme="majorHAnsi" w:hAnsiTheme="majorHAnsi" w:cs="Calibri"/>
                <w:color w:val="000000"/>
                <w:sz w:val="20"/>
                <w:szCs w:val="20"/>
              </w:rPr>
              <w:t xml:space="preserve">, altro) </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caratteristiche del sensore CO2 </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Caratteristiche del tubo tracheale e del circuito paziente: caratteristiche della compensazione</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u w:val="single"/>
              </w:rPr>
            </w:pPr>
            <w:r w:rsidRPr="00C81ACD">
              <w:rPr>
                <w:rFonts w:asciiTheme="majorHAnsi" w:hAnsiTheme="majorHAnsi" w:cs="Calibri"/>
                <w:color w:val="000000"/>
                <w:sz w:val="20"/>
                <w:szCs w:val="20"/>
              </w:rPr>
              <w:t>ulteriori caratteristiche prestazionali</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b/>
                <w:color w:val="000000"/>
              </w:rPr>
            </w:pPr>
            <w:r w:rsidRPr="00C81ACD">
              <w:rPr>
                <w:rFonts w:asciiTheme="majorHAnsi" w:hAnsiTheme="majorHAnsi" w:cs="Calibri"/>
                <w:b/>
                <w:color w:val="000000"/>
              </w:rPr>
              <w:t xml:space="preserve">5 </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il punteggio massimo sarà attribuito alla proposta che  presenterà i migliori </w:t>
            </w:r>
            <w:r w:rsidRPr="00C81ACD">
              <w:rPr>
                <w:rFonts w:asciiTheme="majorHAnsi" w:hAnsiTheme="majorHAnsi" w:cs="Calibri"/>
                <w:b/>
                <w:color w:val="000000"/>
              </w:rPr>
              <w:t xml:space="preserve">sistemi </w:t>
            </w:r>
            <w:r w:rsidRPr="00C81ACD">
              <w:rPr>
                <w:rFonts w:asciiTheme="majorHAnsi" w:hAnsiTheme="majorHAnsi" w:cs="Calibri"/>
                <w:b/>
                <w:color w:val="000000"/>
                <w:u w:val="single"/>
              </w:rPr>
              <w:t>avanzati</w:t>
            </w:r>
            <w:r w:rsidRPr="00C81ACD">
              <w:rPr>
                <w:rFonts w:asciiTheme="majorHAnsi" w:hAnsiTheme="majorHAnsi" w:cs="Calibri"/>
                <w:b/>
                <w:color w:val="000000"/>
              </w:rPr>
              <w:t xml:space="preserve"> di svezzamento, </w:t>
            </w:r>
            <w:r w:rsidRPr="00C81ACD">
              <w:rPr>
                <w:rFonts w:asciiTheme="majorHAnsi" w:hAnsiTheme="majorHAnsi" w:cs="Calibri"/>
                <w:color w:val="000000"/>
              </w:rPr>
              <w:t>sulla base sia delle soluzioni tecniche implementate sia delle evidenze cliniche presentate.</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quantità e rilevanza delle caratteristiche presentate.</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7</w:t>
            </w:r>
          </w:p>
          <w:p w:rsidR="006D4689" w:rsidRPr="00C81ACD" w:rsidRDefault="006D4689" w:rsidP="006D4689">
            <w:pPr>
              <w:contextualSpacing/>
              <w:jc w:val="center"/>
              <w:rPr>
                <w:rFonts w:asciiTheme="majorHAnsi" w:hAnsiTheme="majorHAnsi" w:cs="Calibri"/>
                <w:color w:val="000000"/>
              </w:rPr>
            </w:pP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w:t>
            </w:r>
            <w:r w:rsidRPr="00C81ACD">
              <w:rPr>
                <w:rFonts w:asciiTheme="majorHAnsi" w:hAnsiTheme="majorHAnsi" w:cs="Calibri"/>
                <w:b/>
                <w:color w:val="000000"/>
              </w:rPr>
              <w:t>soluzioni migliorative</w:t>
            </w:r>
            <w:r w:rsidRPr="00C81ACD">
              <w:rPr>
                <w:rFonts w:asciiTheme="majorHAnsi" w:hAnsiTheme="majorHAnsi" w:cs="Calibri"/>
                <w:color w:val="000000"/>
              </w:rPr>
              <w:t xml:space="preserve"> quali, ad esempio:</w:t>
            </w:r>
          </w:p>
          <w:p w:rsidR="006D4689" w:rsidRPr="00C81ACD" w:rsidRDefault="006D4689" w:rsidP="006D4689">
            <w:pPr>
              <w:pStyle w:val="Elencoacolori-Colore11"/>
              <w:widowControl/>
              <w:numPr>
                <w:ilvl w:val="0"/>
                <w:numId w:val="51"/>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Nebulizzatore sincronizzato con l’</w:t>
            </w:r>
            <w:proofErr w:type="spellStart"/>
            <w:r w:rsidRPr="00C81ACD">
              <w:rPr>
                <w:rFonts w:asciiTheme="majorHAnsi" w:hAnsiTheme="majorHAnsi" w:cs="Calibri"/>
                <w:color w:val="000000"/>
                <w:sz w:val="20"/>
                <w:szCs w:val="20"/>
              </w:rPr>
              <w:t>inspirio</w:t>
            </w:r>
            <w:proofErr w:type="spellEnd"/>
            <w:r w:rsidRPr="00C81ACD">
              <w:rPr>
                <w:rFonts w:asciiTheme="majorHAnsi" w:hAnsiTheme="majorHAnsi" w:cs="Calibri"/>
                <w:color w:val="000000"/>
                <w:sz w:val="20"/>
                <w:szCs w:val="20"/>
              </w:rPr>
              <w:t xml:space="preserve"> per un più efficiente uso del farmaco</w:t>
            </w:r>
          </w:p>
          <w:p w:rsidR="006D4689" w:rsidRPr="00C81ACD" w:rsidRDefault="006D4689" w:rsidP="006D4689">
            <w:pPr>
              <w:pStyle w:val="Elencoacolori-Colore11"/>
              <w:widowControl/>
              <w:numPr>
                <w:ilvl w:val="0"/>
                <w:numId w:val="51"/>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Ulteriori funzionalità utili alla corretta ventilazione o al suo monitoraggio;</w:t>
            </w:r>
          </w:p>
          <w:p w:rsidR="006D4689" w:rsidRPr="00C81ACD" w:rsidRDefault="006D4689" w:rsidP="006D4689">
            <w:pPr>
              <w:pStyle w:val="Elencoacolori-Colore11"/>
              <w:widowControl/>
              <w:numPr>
                <w:ilvl w:val="0"/>
                <w:numId w:val="51"/>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completezza della procedura automatica di </w:t>
            </w:r>
            <w:proofErr w:type="spellStart"/>
            <w:r w:rsidRPr="00C81ACD">
              <w:rPr>
                <w:rFonts w:asciiTheme="majorHAnsi" w:hAnsiTheme="majorHAnsi" w:cs="Calibri"/>
                <w:color w:val="000000"/>
                <w:sz w:val="20"/>
                <w:szCs w:val="20"/>
              </w:rPr>
              <w:t>broncoaspirazione</w:t>
            </w:r>
            <w:proofErr w:type="spellEnd"/>
          </w:p>
          <w:p w:rsidR="006D4689" w:rsidRPr="00C81ACD" w:rsidRDefault="006D4689" w:rsidP="006D4689">
            <w:pPr>
              <w:pStyle w:val="Elencoacolori-Colore11"/>
              <w:widowControl/>
              <w:numPr>
                <w:ilvl w:val="0"/>
                <w:numId w:val="51"/>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ulteriori funzioni e dati di meccanica respiratoria disponibili rispetto a quanto richiesto e a quanto già specificatamente valutato in altre parti del sistema premiante</w:t>
            </w:r>
          </w:p>
          <w:p w:rsidR="006D4689" w:rsidRPr="00C81ACD" w:rsidRDefault="006D4689" w:rsidP="006D4689">
            <w:pPr>
              <w:pStyle w:val="Elencoacolori-Colore11"/>
              <w:widowControl/>
              <w:numPr>
                <w:ilvl w:val="0"/>
                <w:numId w:val="51"/>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ulteriori soluzioni migliorative</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5</w:t>
            </w:r>
          </w:p>
        </w:tc>
      </w:tr>
      <w:tr w:rsidR="006D4689" w:rsidRPr="00C81ACD" w:rsidTr="00D8381D">
        <w:trPr>
          <w:trHeight w:val="300"/>
        </w:trPr>
        <w:tc>
          <w:tcPr>
            <w:tcW w:w="7386" w:type="dxa"/>
            <w:gridSpan w:val="3"/>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b/>
                <w:bCs/>
                <w:color w:val="000000"/>
              </w:rPr>
              <w:t>CARATTERISTICHE DI OPERATIVITÀ DELLA MACCHINA</w:t>
            </w:r>
            <w:r w:rsidRPr="00C81ACD">
              <w:rPr>
                <w:rFonts w:asciiTheme="majorHAnsi" w:hAnsiTheme="majorHAnsi" w:cs="Calibri"/>
                <w:color w:val="000000"/>
              </w:rPr>
              <w:t xml:space="preserve"> </w:t>
            </w:r>
          </w:p>
        </w:tc>
        <w:tc>
          <w:tcPr>
            <w:tcW w:w="2186"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strike/>
                <w:color w:val="000000"/>
              </w:rPr>
            </w:pPr>
            <w:r w:rsidRPr="00C81ACD">
              <w:rPr>
                <w:rFonts w:asciiTheme="majorHAnsi" w:hAnsiTheme="majorHAnsi" w:cs="Calibri"/>
                <w:color w:val="000000"/>
              </w:rPr>
              <w:t>Il punteggio massimo sarà attribuito all’apparecchiatura che presenterà:</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 xml:space="preserve">Il miglior quadro complessivo dello stato del paziente in termini di dati, parametri, curve e </w:t>
            </w:r>
            <w:proofErr w:type="spellStart"/>
            <w:r w:rsidRPr="00C81ACD">
              <w:rPr>
                <w:rFonts w:asciiTheme="majorHAnsi" w:hAnsiTheme="majorHAnsi" w:cs="Calibri"/>
                <w:color w:val="000000"/>
              </w:rPr>
              <w:t>loop</w:t>
            </w:r>
            <w:proofErr w:type="spellEnd"/>
            <w:r w:rsidRPr="00C81ACD">
              <w:rPr>
                <w:rFonts w:asciiTheme="majorHAnsi" w:hAnsiTheme="majorHAnsi" w:cs="Calibri"/>
                <w:color w:val="000000"/>
              </w:rPr>
              <w:t xml:space="preserve"> disponibili rispetto alla modalità di ventilazione prescelta</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Le migliori caratteristiche degli allarmi (quantità, rappresentazione, adattabilità ai diversi modi di ventilazione)</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 xml:space="preserve">La migliore gestione dei trend e degli eventi (varietà di parametri rappresentati, tipologia di memorizzazione, durata/fruibilità, ecc.) </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La presenza di aiuti in linea e relative caratteristiche</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Modalità di esportazione dei dati e tipologia di dati esportabili</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bCs/>
                <w:color w:val="000000"/>
              </w:rPr>
              <w:t xml:space="preserve">Le migliori caratteristiche di configurabilità ed </w:t>
            </w:r>
            <w:proofErr w:type="spellStart"/>
            <w:r w:rsidRPr="00C81ACD">
              <w:rPr>
                <w:rFonts w:asciiTheme="majorHAnsi" w:hAnsiTheme="majorHAnsi" w:cs="Calibri"/>
                <w:bCs/>
                <w:color w:val="000000"/>
              </w:rPr>
              <w:t>aggiornabilità</w:t>
            </w:r>
            <w:proofErr w:type="spellEnd"/>
            <w:r w:rsidRPr="00C81ACD">
              <w:rPr>
                <w:rFonts w:asciiTheme="majorHAnsi" w:hAnsiTheme="majorHAnsi" w:cs="Calibri"/>
                <w:bCs/>
                <w:color w:val="000000"/>
              </w:rPr>
              <w:t>, intese come ampia disponibilità di configurazioni diverse</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Presenza di ulteriori caratteristiche operative significative</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alle caratteristiche presentate.</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b/>
                <w:color w:val="000000"/>
              </w:rPr>
            </w:pPr>
            <w:r w:rsidRPr="00C81ACD">
              <w:rPr>
                <w:rFonts w:asciiTheme="majorHAnsi" w:hAnsiTheme="majorHAnsi" w:cs="Calibri"/>
                <w:b/>
                <w:color w:val="000000"/>
              </w:rPr>
              <w:t>5</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b/>
                <w:bCs/>
                <w:color w:val="000000"/>
              </w:rPr>
              <w:lastRenderedPageBreak/>
              <w:t>CARATTERISTICHE DEL DISPLAY</w:t>
            </w:r>
            <w:r w:rsidRPr="00C81ACD">
              <w:rPr>
                <w:rFonts w:asciiTheme="majorHAnsi" w:hAnsiTheme="majorHAnsi" w:cs="Calibri"/>
                <w:b/>
                <w:bCs/>
                <w:strike/>
                <w:color w:val="000000"/>
              </w:rPr>
              <w:t xml:space="preserve"> </w:t>
            </w:r>
          </w:p>
        </w:tc>
        <w:tc>
          <w:tcPr>
            <w:tcW w:w="2126" w:type="dxa"/>
            <w:gridSpan w:val="2"/>
            <w:tcBorders>
              <w:top w:val="nil"/>
              <w:left w:val="nil"/>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color w:val="000000"/>
              </w:rPr>
            </w:pPr>
          </w:p>
        </w:tc>
        <w:tc>
          <w:tcPr>
            <w:tcW w:w="2186"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b/>
                <w:color w:val="000000"/>
              </w:rPr>
            </w:pPr>
            <w:r w:rsidRPr="00C81ACD">
              <w:rPr>
                <w:rFonts w:asciiTheme="majorHAnsi" w:hAnsiTheme="majorHAnsi" w:cs="Calibri"/>
                <w:color w:val="000000"/>
              </w:rPr>
              <w:t>il punteggio massimo sarà attribuito alla proposta che presenterà le maggiori dimensioni e le migliori caratteristiche del display come:</w:t>
            </w:r>
            <w:r w:rsidRPr="00C81ACD">
              <w:rPr>
                <w:rFonts w:asciiTheme="majorHAnsi" w:hAnsiTheme="majorHAnsi" w:cs="Calibri"/>
                <w:b/>
                <w:color w:val="000000"/>
              </w:rPr>
              <w:t xml:space="preserve"> </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rapporto tra superficie totale e superficie </w:t>
            </w:r>
            <w:proofErr w:type="spellStart"/>
            <w:r w:rsidRPr="00C81ACD">
              <w:rPr>
                <w:rFonts w:asciiTheme="majorHAnsi" w:hAnsiTheme="majorHAnsi" w:cs="Calibri"/>
                <w:color w:val="000000"/>
                <w:sz w:val="20"/>
                <w:szCs w:val="20"/>
              </w:rPr>
              <w:t>touch</w:t>
            </w:r>
            <w:proofErr w:type="spellEnd"/>
            <w:r w:rsidRPr="00C81ACD">
              <w:rPr>
                <w:rFonts w:asciiTheme="majorHAnsi" w:hAnsiTheme="majorHAnsi" w:cs="Calibri"/>
                <w:color w:val="000000"/>
                <w:sz w:val="20"/>
                <w:szCs w:val="20"/>
              </w:rPr>
              <w:t>,</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orientabilità del monitor,</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angolo di visualizzazione,</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risoluzione,</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possibilità di aggancio indipendente del monitor rispetto al corpo macchina, </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numero di curve visualizzate contemporaneamente (senza comprometterne l’intelligibilità)</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numero di parametri visualizzabili con sistema di trend con cursore e relativa durata </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altre caratteristiche significative</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4</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ind w:left="360"/>
              <w:contextualSpacing/>
              <w:jc w:val="both"/>
              <w:rPr>
                <w:rFonts w:asciiTheme="majorHAnsi" w:hAnsiTheme="majorHAnsi" w:cs="Calibri"/>
                <w:color w:val="000000"/>
              </w:rPr>
            </w:pPr>
            <w:r w:rsidRPr="00C81ACD">
              <w:rPr>
                <w:rFonts w:asciiTheme="majorHAnsi" w:hAnsiTheme="majorHAnsi" w:cs="Calibri"/>
                <w:b/>
                <w:bCs/>
                <w:color w:val="000000"/>
              </w:rPr>
              <w:t xml:space="preserve">CARATTERISTICHE DI CONFIGURABILITÀ E AGGIORNABILITÀ DELLA MACCHINA  </w:t>
            </w:r>
          </w:p>
        </w:tc>
        <w:tc>
          <w:tcPr>
            <w:tcW w:w="2126" w:type="dxa"/>
            <w:gridSpan w:val="2"/>
            <w:tcBorders>
              <w:top w:val="nil"/>
              <w:left w:val="nil"/>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color w:val="000000"/>
              </w:rPr>
            </w:pPr>
          </w:p>
        </w:tc>
        <w:tc>
          <w:tcPr>
            <w:tcW w:w="2186"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jc w:val="center"/>
              <w:rPr>
                <w:rFonts w:asciiTheme="majorHAnsi" w:hAnsiTheme="majorHAnsi" w:cs="Calibri"/>
                <w:color w:val="000000"/>
              </w:rPr>
            </w:pP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le migliori </w:t>
            </w:r>
            <w:r w:rsidRPr="00C81ACD">
              <w:rPr>
                <w:rFonts w:asciiTheme="majorHAnsi" w:hAnsiTheme="majorHAnsi" w:cs="Calibri"/>
                <w:b/>
                <w:color w:val="000000"/>
              </w:rPr>
              <w:t>caratteristiche di configurabilità</w:t>
            </w:r>
            <w:r w:rsidRPr="00C81ACD">
              <w:rPr>
                <w:rFonts w:asciiTheme="majorHAnsi" w:hAnsiTheme="majorHAnsi" w:cs="Calibri"/>
                <w:color w:val="000000"/>
              </w:rPr>
              <w:t xml:space="preserve"> </w:t>
            </w:r>
            <w:r w:rsidRPr="00C81ACD">
              <w:rPr>
                <w:rFonts w:asciiTheme="majorHAnsi" w:hAnsiTheme="majorHAnsi" w:cs="Calibri"/>
                <w:b/>
                <w:color w:val="000000"/>
              </w:rPr>
              <w:t xml:space="preserve">e </w:t>
            </w:r>
            <w:proofErr w:type="spellStart"/>
            <w:r w:rsidRPr="00C81ACD">
              <w:rPr>
                <w:rFonts w:asciiTheme="majorHAnsi" w:hAnsiTheme="majorHAnsi" w:cs="Calibri"/>
                <w:b/>
                <w:color w:val="000000"/>
              </w:rPr>
              <w:t>aggiornabilità</w:t>
            </w:r>
            <w:proofErr w:type="spellEnd"/>
            <w:r w:rsidRPr="00C81ACD">
              <w:rPr>
                <w:rFonts w:asciiTheme="majorHAnsi" w:hAnsiTheme="majorHAnsi" w:cs="Calibri"/>
                <w:color w:val="000000"/>
              </w:rPr>
              <w:t xml:space="preserve"> (con preferenza per soluzioni che consentono l'aggiornamento con altri moduli e funzioni e l'ampliamento in modo semplice ed economico, ad esempio  mediante installazione tipo "</w:t>
            </w:r>
            <w:proofErr w:type="spellStart"/>
            <w:r w:rsidRPr="00C81ACD">
              <w:rPr>
                <w:rFonts w:asciiTheme="majorHAnsi" w:hAnsiTheme="majorHAnsi" w:cs="Calibri"/>
                <w:color w:val="000000"/>
              </w:rPr>
              <w:t>plug</w:t>
            </w:r>
            <w:proofErr w:type="spellEnd"/>
            <w:r w:rsidRPr="00C81ACD">
              <w:rPr>
                <w:rFonts w:asciiTheme="majorHAnsi" w:hAnsiTheme="majorHAnsi" w:cs="Calibri"/>
                <w:color w:val="000000"/>
              </w:rPr>
              <w:t xml:space="preserve"> and play" di moduli HW/SW);</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 grado di configurabilità presentato.</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1</w:t>
            </w:r>
          </w:p>
          <w:p w:rsidR="006D4689" w:rsidRPr="00C81ACD" w:rsidRDefault="006D4689" w:rsidP="006D4689">
            <w:pPr>
              <w:contextualSpacing/>
              <w:jc w:val="center"/>
              <w:rPr>
                <w:rFonts w:asciiTheme="majorHAnsi" w:hAnsiTheme="majorHAnsi" w:cs="Calibri"/>
                <w:color w:val="000000"/>
              </w:rPr>
            </w:pPr>
          </w:p>
        </w:tc>
      </w:tr>
      <w:tr w:rsidR="006D4689" w:rsidRPr="00C81ACD" w:rsidTr="00D8381D">
        <w:trPr>
          <w:trHeight w:val="630"/>
        </w:trPr>
        <w:tc>
          <w:tcPr>
            <w:tcW w:w="5260" w:type="dxa"/>
            <w:tcBorders>
              <w:top w:val="nil"/>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Prova Pratica/Visione</w:t>
            </w:r>
          </w:p>
        </w:tc>
        <w:tc>
          <w:tcPr>
            <w:tcW w:w="2126" w:type="dxa"/>
            <w:gridSpan w:val="2"/>
            <w:tcBorders>
              <w:top w:val="nil"/>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p>
        </w:tc>
        <w:tc>
          <w:tcPr>
            <w:tcW w:w="2186" w:type="dxa"/>
            <w:tcBorders>
              <w:top w:val="nil"/>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Punti Attribuibili MAX 23</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VALUTAZIONE DI PERFORMANCE DA PARTE DEL PERSONALE SANITARIO UTILIZZATORE</w:t>
            </w:r>
          </w:p>
        </w:tc>
        <w:tc>
          <w:tcPr>
            <w:tcW w:w="2126" w:type="dxa"/>
            <w:gridSpan w:val="2"/>
            <w:tcBorders>
              <w:top w:val="nil"/>
              <w:left w:val="nil"/>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b/>
                <w:bCs/>
                <w:color w:val="000000"/>
              </w:rPr>
            </w:pPr>
          </w:p>
        </w:tc>
        <w:tc>
          <w:tcPr>
            <w:tcW w:w="2186"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Max 19 Punti</w:t>
            </w:r>
          </w:p>
        </w:tc>
      </w:tr>
      <w:tr w:rsidR="006D4689" w:rsidRPr="00C81ACD" w:rsidTr="00D8381D">
        <w:trPr>
          <w:trHeight w:val="315"/>
        </w:trPr>
        <w:tc>
          <w:tcPr>
            <w:tcW w:w="5260"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tecnologica che garantirà la migliore performance dei diversi tipi di </w:t>
            </w:r>
            <w:r w:rsidRPr="00C81ACD">
              <w:rPr>
                <w:rFonts w:asciiTheme="majorHAnsi" w:hAnsiTheme="majorHAnsi" w:cs="Calibri"/>
                <w:b/>
                <w:color w:val="000000"/>
              </w:rPr>
              <w:t>ventilazione</w:t>
            </w:r>
            <w:r w:rsidRPr="00C81ACD">
              <w:rPr>
                <w:rFonts w:asciiTheme="majorHAnsi" w:hAnsiTheme="majorHAnsi" w:cs="Calibri"/>
                <w:color w:val="000000"/>
              </w:rPr>
              <w:t xml:space="preserve"> e le più ampie possibilità di regolazione e gestione. Nello specifico verranno valutate le tipologie di ventilazione:</w:t>
            </w:r>
          </w:p>
          <w:p w:rsidR="006D4689" w:rsidRPr="00C81ACD" w:rsidRDefault="006D4689" w:rsidP="006D4689">
            <w:pPr>
              <w:pStyle w:val="Elencoacolori-Colore11"/>
              <w:numPr>
                <w:ilvl w:val="0"/>
                <w:numId w:val="56"/>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Controllate</w:t>
            </w:r>
          </w:p>
          <w:p w:rsidR="006D4689" w:rsidRPr="00C81ACD" w:rsidRDefault="006D4689" w:rsidP="006D4689">
            <w:pPr>
              <w:pStyle w:val="Elencoacolori-Colore11"/>
              <w:numPr>
                <w:ilvl w:val="0"/>
                <w:numId w:val="56"/>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Assistite</w:t>
            </w:r>
          </w:p>
          <w:p w:rsidR="006D4689" w:rsidRPr="00C81ACD" w:rsidRDefault="006D4689" w:rsidP="006D4689">
            <w:pPr>
              <w:pStyle w:val="Elencoacolori-Colore11"/>
              <w:numPr>
                <w:ilvl w:val="0"/>
                <w:numId w:val="56"/>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Sincronizzate</w:t>
            </w:r>
          </w:p>
          <w:p w:rsidR="006D4689" w:rsidRPr="00C81ACD" w:rsidRDefault="006D4689" w:rsidP="006D4689">
            <w:pPr>
              <w:pStyle w:val="Elencoacolori-Colore11"/>
              <w:numPr>
                <w:ilvl w:val="0"/>
                <w:numId w:val="56"/>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NIV</w:t>
            </w:r>
          </w:p>
          <w:p w:rsidR="006D4689" w:rsidRPr="00C81ACD" w:rsidRDefault="006D4689" w:rsidP="006D4689">
            <w:pPr>
              <w:pStyle w:val="Elencoacolori-Colore11"/>
              <w:numPr>
                <w:ilvl w:val="0"/>
                <w:numId w:val="56"/>
              </w:numPr>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 xml:space="preserve">CPAP </w:t>
            </w:r>
          </w:p>
          <w:p w:rsidR="006D4689" w:rsidRPr="00C81ACD" w:rsidRDefault="006D4689" w:rsidP="006D4689">
            <w:pPr>
              <w:pStyle w:val="Elencoacolori-Colore11"/>
              <w:numPr>
                <w:ilvl w:val="0"/>
                <w:numId w:val="56"/>
              </w:numPr>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ulteriori modalità presenti</w:t>
            </w:r>
          </w:p>
          <w:p w:rsidR="006D4689" w:rsidRPr="00C81ACD" w:rsidRDefault="006D4689" w:rsidP="006D4689">
            <w:pPr>
              <w:pStyle w:val="Elencoacolori-Colore11"/>
              <w:widowControl/>
              <w:adjustRightInd/>
              <w:spacing w:line="240" w:lineRule="auto"/>
              <w:ind w:left="-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sarà valutata positivamente anche la maggior capacità delle valvole di respirazione nel consentire al paziente la massima libertà di respiro</w:t>
            </w:r>
          </w:p>
          <w:p w:rsidR="006D4689" w:rsidRPr="00C81ACD" w:rsidRDefault="006D4689" w:rsidP="006D4689">
            <w:pPr>
              <w:pStyle w:val="Elencoacolori-Colore11"/>
              <w:spacing w:line="240" w:lineRule="auto"/>
              <w:ind w:left="0"/>
              <w:contextualSpacing/>
              <w:rPr>
                <w:rFonts w:asciiTheme="majorHAnsi" w:hAnsiTheme="majorHAnsi" w:cs="Calibri"/>
                <w:color w:val="000000"/>
                <w:sz w:val="20"/>
                <w:szCs w:val="20"/>
              </w:rPr>
            </w:pPr>
            <w:r w:rsidRPr="00C81ACD">
              <w:rPr>
                <w:rFonts w:asciiTheme="majorHAnsi" w:hAnsiTheme="majorHAnsi" w:cs="Calibri"/>
                <w:color w:val="000000"/>
                <w:sz w:val="20"/>
                <w:szCs w:val="20"/>
              </w:rPr>
              <w:t>alle altre proposte sarà attribuito un punteggio inferiore, secondo i giudizi a fianco, in relazione alla performance  prestazionale  presentata.</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left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bCs/>
                <w:color w:val="000000"/>
              </w:rPr>
            </w:pPr>
            <w:r w:rsidRPr="00C81ACD">
              <w:rPr>
                <w:rFonts w:asciiTheme="majorHAnsi" w:hAnsiTheme="majorHAnsi" w:cs="Calibri"/>
                <w:bCs/>
                <w:color w:val="000000"/>
              </w:rPr>
              <w:t>5</w:t>
            </w:r>
          </w:p>
        </w:tc>
      </w:tr>
      <w:tr w:rsidR="006D4689" w:rsidRPr="00C81ACD" w:rsidTr="00D8381D">
        <w:trPr>
          <w:trHeight w:val="71"/>
        </w:trPr>
        <w:tc>
          <w:tcPr>
            <w:tcW w:w="5260" w:type="dxa"/>
            <w:tcBorders>
              <w:top w:val="single" w:sz="4" w:space="0" w:color="auto"/>
              <w:left w:val="single" w:sz="4" w:space="0" w:color="auto"/>
              <w:bottom w:val="single" w:sz="4" w:space="0" w:color="auto"/>
              <w:right w:val="single" w:sz="4" w:space="0" w:color="auto"/>
            </w:tcBorders>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garantirà la migliore performance, la minore invasività e la migliore efficienza delle </w:t>
            </w:r>
            <w:r w:rsidRPr="00C81ACD">
              <w:rPr>
                <w:rFonts w:asciiTheme="majorHAnsi" w:hAnsiTheme="majorHAnsi" w:cs="Calibri"/>
                <w:b/>
                <w:color w:val="000000"/>
              </w:rPr>
              <w:t xml:space="preserve">funzioni di svezzamento </w:t>
            </w:r>
            <w:r w:rsidRPr="00C81ACD">
              <w:rPr>
                <w:rFonts w:asciiTheme="majorHAnsi" w:hAnsiTheme="majorHAnsi" w:cs="Calibri"/>
                <w:color w:val="000000"/>
              </w:rPr>
              <w:t>(anche in relazione al materiale di consumo impiegato)</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quantità e rilevanza delle  caratteristiche presentate.</w:t>
            </w:r>
          </w:p>
        </w:tc>
        <w:tc>
          <w:tcPr>
            <w:tcW w:w="2126" w:type="dxa"/>
            <w:gridSpan w:val="2"/>
            <w:tcBorders>
              <w:top w:val="single" w:sz="4" w:space="0" w:color="auto"/>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single" w:sz="4" w:space="0" w:color="auto"/>
              <w:left w:val="nil"/>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7</w:t>
            </w:r>
          </w:p>
          <w:p w:rsidR="006D4689" w:rsidRPr="00C81ACD" w:rsidRDefault="006D4689" w:rsidP="006D4689">
            <w:pPr>
              <w:contextualSpacing/>
              <w:rPr>
                <w:rFonts w:asciiTheme="majorHAnsi" w:hAnsiTheme="majorHAnsi" w:cs="Calibri"/>
                <w:color w:val="000000"/>
              </w:rPr>
            </w:pPr>
          </w:p>
        </w:tc>
      </w:tr>
      <w:tr w:rsidR="006D4689" w:rsidRPr="00C81ACD" w:rsidTr="00D8381D">
        <w:trPr>
          <w:trHeight w:val="71"/>
        </w:trPr>
        <w:tc>
          <w:tcPr>
            <w:tcW w:w="5260" w:type="dxa"/>
            <w:tcBorders>
              <w:top w:val="single" w:sz="4" w:space="0" w:color="auto"/>
              <w:left w:val="single" w:sz="4" w:space="0" w:color="auto"/>
              <w:bottom w:val="single" w:sz="4" w:space="0" w:color="auto"/>
              <w:right w:val="single" w:sz="4" w:space="0" w:color="auto"/>
            </w:tcBorders>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il punteggio massimo sarà attribuito alla proposta che  garantirà la migliore performance e all’efficacia delle </w:t>
            </w:r>
            <w:r w:rsidRPr="00C81ACD">
              <w:rPr>
                <w:rFonts w:asciiTheme="majorHAnsi" w:hAnsiTheme="majorHAnsi" w:cs="Calibri"/>
                <w:b/>
                <w:color w:val="000000"/>
              </w:rPr>
              <w:t>funzioni avanzate</w:t>
            </w:r>
            <w:r w:rsidRPr="00C81ACD">
              <w:rPr>
                <w:rFonts w:asciiTheme="majorHAnsi" w:hAnsiTheme="majorHAnsi" w:cs="Calibri"/>
                <w:color w:val="000000"/>
              </w:rPr>
              <w:t xml:space="preserve"> (valutazione della meccanica respiratoria, funzioni di reclutamento alveolare, altre funzioni).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quantità e rilevanza delle caratteristiche presentate.</w:t>
            </w:r>
          </w:p>
        </w:tc>
        <w:tc>
          <w:tcPr>
            <w:tcW w:w="2126" w:type="dxa"/>
            <w:gridSpan w:val="2"/>
            <w:tcBorders>
              <w:top w:val="single" w:sz="4" w:space="0" w:color="auto"/>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single" w:sz="4" w:space="0" w:color="auto"/>
              <w:left w:val="nil"/>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7</w:t>
            </w:r>
          </w:p>
          <w:p w:rsidR="006D4689" w:rsidRPr="00C81ACD" w:rsidRDefault="006D4689" w:rsidP="006D4689">
            <w:pPr>
              <w:contextualSpacing/>
              <w:jc w:val="center"/>
              <w:rPr>
                <w:rFonts w:asciiTheme="majorHAnsi" w:hAnsiTheme="majorHAnsi" w:cs="Calibri"/>
                <w:color w:val="000000"/>
              </w:rPr>
            </w:pPr>
          </w:p>
        </w:tc>
      </w:tr>
      <w:tr w:rsidR="006D4689" w:rsidRPr="00C81ACD" w:rsidTr="00D8381D">
        <w:trPr>
          <w:trHeight w:val="315"/>
        </w:trPr>
        <w:tc>
          <w:tcPr>
            <w:tcW w:w="5260" w:type="dxa"/>
            <w:tcBorders>
              <w:top w:val="single" w:sz="4" w:space="0" w:color="auto"/>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 xml:space="preserve">ERGONOMIA DEL SISTEMA IN RELAZIONE ALLA DESTINAZIONE D’USO </w:t>
            </w:r>
          </w:p>
        </w:tc>
        <w:tc>
          <w:tcPr>
            <w:tcW w:w="2126" w:type="dxa"/>
            <w:gridSpan w:val="2"/>
            <w:tcBorders>
              <w:top w:val="single" w:sz="4" w:space="0" w:color="auto"/>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 </w:t>
            </w:r>
          </w:p>
        </w:tc>
        <w:tc>
          <w:tcPr>
            <w:tcW w:w="2186" w:type="dxa"/>
            <w:tcBorders>
              <w:top w:val="single" w:sz="4" w:space="0" w:color="auto"/>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Max 4 punti</w:t>
            </w:r>
          </w:p>
        </w:tc>
      </w:tr>
      <w:tr w:rsidR="006D4689" w:rsidRPr="00C81ACD" w:rsidTr="00D8381D">
        <w:trPr>
          <w:trHeight w:val="300"/>
        </w:trPr>
        <w:tc>
          <w:tcPr>
            <w:tcW w:w="5260"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b/>
                <w:color w:val="000000"/>
                <w:u w:val="single"/>
              </w:rPr>
              <w:t>Interfaccia utente</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tecnologica che presenterà la migliore ergonomia del sistema, relativamente </w:t>
            </w:r>
            <w:r w:rsidRPr="00C81ACD">
              <w:rPr>
                <w:rFonts w:asciiTheme="majorHAnsi" w:hAnsiTheme="majorHAnsi" w:cs="Calibri"/>
                <w:b/>
                <w:color w:val="000000"/>
              </w:rPr>
              <w:t>all’intuitività dell’interfaccia utente</w:t>
            </w:r>
            <w:r w:rsidRPr="00C81ACD">
              <w:rPr>
                <w:rFonts w:asciiTheme="majorHAnsi" w:hAnsiTheme="majorHAnsi" w:cs="Calibri"/>
                <w:color w:val="000000"/>
              </w:rPr>
              <w:t>, alla semplicità dei comandi e dell’utilizzo delle varie funzioni di gestione e di controllo dei moduli base e specialistici, all’intelligibilità dei parametri e delle curve rappresentate sul display e all’</w:t>
            </w:r>
            <w:r w:rsidRPr="00C81ACD">
              <w:rPr>
                <w:rFonts w:asciiTheme="majorHAnsi" w:hAnsiTheme="majorHAnsi" w:cs="Calibri"/>
                <w:b/>
                <w:color w:val="000000"/>
              </w:rPr>
              <w:t>efficacia</w:t>
            </w:r>
            <w:r w:rsidRPr="00C81ACD">
              <w:rPr>
                <w:rFonts w:asciiTheme="majorHAnsi" w:hAnsiTheme="majorHAnsi" w:cs="Calibri"/>
                <w:color w:val="000000"/>
              </w:rPr>
              <w:t xml:space="preserve"> </w:t>
            </w:r>
            <w:r w:rsidRPr="00C81ACD">
              <w:rPr>
                <w:rFonts w:asciiTheme="majorHAnsi" w:hAnsiTheme="majorHAnsi" w:cs="Calibri"/>
                <w:b/>
                <w:color w:val="000000"/>
              </w:rPr>
              <w:t>degli</w:t>
            </w:r>
            <w:r w:rsidRPr="00C81ACD">
              <w:rPr>
                <w:rFonts w:asciiTheme="majorHAnsi" w:hAnsiTheme="majorHAnsi" w:cs="Calibri"/>
                <w:color w:val="000000"/>
              </w:rPr>
              <w:t xml:space="preserve"> ausili per l’interpretazione (pagine di supporto all’utilizzo della macchina).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Saranno valutate anche le caratteristiche degli allarmi in termini di visualizzazione, efficacia della scelta dei colori e dei suoni, </w:t>
            </w:r>
            <w:proofErr w:type="spellStart"/>
            <w:r w:rsidRPr="00C81ACD">
              <w:rPr>
                <w:rFonts w:asciiTheme="majorHAnsi" w:hAnsiTheme="majorHAnsi" w:cs="Calibri"/>
                <w:color w:val="000000"/>
              </w:rPr>
              <w:t>range</w:t>
            </w:r>
            <w:proofErr w:type="spellEnd"/>
            <w:r w:rsidRPr="00C81ACD">
              <w:rPr>
                <w:rFonts w:asciiTheme="majorHAnsi" w:hAnsiTheme="majorHAnsi" w:cs="Calibri"/>
                <w:color w:val="000000"/>
              </w:rPr>
              <w:t xml:space="preserve"> e intuitività</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lo schema indicato a fianco, in relazione alle caratteristiche presentate.</w:t>
            </w:r>
          </w:p>
          <w:p w:rsidR="006D4689" w:rsidRPr="00C81ACD" w:rsidRDefault="006D4689" w:rsidP="006D4689">
            <w:pPr>
              <w:contextualSpacing/>
              <w:jc w:val="both"/>
              <w:rPr>
                <w:rFonts w:asciiTheme="majorHAnsi" w:hAnsiTheme="majorHAnsi" w:cs="Calibri"/>
                <w:b/>
                <w:color w:val="000000"/>
                <w:u w:val="single"/>
              </w:rPr>
            </w:pP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1,5</w:t>
            </w:r>
          </w:p>
        </w:tc>
      </w:tr>
      <w:tr w:rsidR="006D4689" w:rsidRPr="00C81ACD" w:rsidTr="00D8381D">
        <w:trPr>
          <w:trHeight w:val="300"/>
        </w:trPr>
        <w:tc>
          <w:tcPr>
            <w:tcW w:w="5260" w:type="dxa"/>
            <w:tcBorders>
              <w:top w:val="nil"/>
              <w:left w:val="single" w:sz="4" w:space="0" w:color="auto"/>
              <w:bottom w:val="single" w:sz="4" w:space="0" w:color="000000"/>
              <w:right w:val="single" w:sz="4" w:space="0" w:color="auto"/>
            </w:tcBorders>
          </w:tcPr>
          <w:p w:rsidR="006D4689" w:rsidRPr="00C81ACD" w:rsidRDefault="006D4689" w:rsidP="006D4689">
            <w:pPr>
              <w:contextualSpacing/>
              <w:jc w:val="both"/>
              <w:rPr>
                <w:rFonts w:asciiTheme="majorHAnsi" w:hAnsiTheme="majorHAnsi" w:cs="Calibri"/>
                <w:color w:val="000000"/>
                <w:u w:val="single"/>
              </w:rPr>
            </w:pPr>
            <w:r w:rsidRPr="00C81ACD">
              <w:rPr>
                <w:rFonts w:asciiTheme="majorHAnsi" w:hAnsiTheme="majorHAnsi" w:cs="Calibri"/>
                <w:b/>
                <w:color w:val="000000"/>
                <w:u w:val="single"/>
              </w:rPr>
              <w:t xml:space="preserve">Aspetti di uso e </w:t>
            </w:r>
            <w:r w:rsidRPr="00C81ACD">
              <w:rPr>
                <w:rFonts w:asciiTheme="majorHAnsi" w:hAnsiTheme="majorHAnsi" w:cs="Calibri"/>
                <w:b/>
                <w:bCs/>
                <w:color w:val="000000"/>
                <w:u w:val="single"/>
              </w:rPr>
              <w:t>gestione del ventilatore in corso di utilizzo</w:t>
            </w:r>
          </w:p>
          <w:p w:rsidR="006D4689" w:rsidRPr="00C81ACD" w:rsidRDefault="006D4689" w:rsidP="006D4689">
            <w:pPr>
              <w:pStyle w:val="Elencoacolori-Colore11"/>
              <w:widowControl/>
              <w:adjustRightInd/>
              <w:spacing w:line="240" w:lineRule="auto"/>
              <w:ind w:left="-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il punteggio massimo sarà attribuito alla proposta tecnologica che presenterà la migliore </w:t>
            </w:r>
            <w:r w:rsidRPr="00C81ACD">
              <w:rPr>
                <w:rFonts w:asciiTheme="majorHAnsi" w:hAnsiTheme="majorHAnsi" w:cs="Calibri"/>
                <w:b/>
                <w:color w:val="000000"/>
                <w:sz w:val="20"/>
                <w:szCs w:val="20"/>
              </w:rPr>
              <w:t>praticità d’uso</w:t>
            </w:r>
            <w:r w:rsidRPr="00C81ACD">
              <w:rPr>
                <w:rFonts w:asciiTheme="majorHAnsi" w:hAnsiTheme="majorHAnsi" w:cs="Calibri"/>
                <w:color w:val="000000"/>
                <w:sz w:val="20"/>
                <w:szCs w:val="20"/>
              </w:rPr>
              <w:t xml:space="preserve"> del sistema, relativamente alla facilità e duttilità durante l’uso, alla facilità di montaggio/smontaggio e pulizia dei vari accessori e della componentistica interna ed esterna e alla semplicità delle regolazioni, delle calibrazioni e della gestione durante l’impiego, al posizionamento e manutenibilità dei </w:t>
            </w:r>
            <w:r w:rsidRPr="00C81ACD">
              <w:rPr>
                <w:rFonts w:asciiTheme="majorHAnsi" w:hAnsiTheme="majorHAnsi" w:cs="Calibri"/>
                <w:i/>
                <w:color w:val="000000"/>
                <w:sz w:val="20"/>
                <w:szCs w:val="20"/>
              </w:rPr>
              <w:t>sensori</w:t>
            </w:r>
            <w:r w:rsidRPr="00C81ACD">
              <w:rPr>
                <w:rFonts w:asciiTheme="majorHAnsi" w:hAnsiTheme="majorHAnsi" w:cs="Calibri"/>
                <w:color w:val="000000"/>
                <w:sz w:val="20"/>
                <w:szCs w:val="20"/>
              </w:rPr>
              <w:t xml:space="preserve"> di pressione, di flusso e dell’ossigeno.</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lo schema indicato a fianco, in relazione alla praticità d’uso presentata dal sistema.</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2,5</w:t>
            </w:r>
          </w:p>
          <w:p w:rsidR="006D4689" w:rsidRPr="00C81ACD" w:rsidRDefault="006D4689" w:rsidP="006D4689">
            <w:pPr>
              <w:contextualSpacing/>
              <w:jc w:val="center"/>
              <w:rPr>
                <w:rFonts w:asciiTheme="majorHAnsi" w:hAnsiTheme="majorHAnsi" w:cs="Calibri"/>
                <w:color w:val="FF0000"/>
              </w:rPr>
            </w:pPr>
          </w:p>
        </w:tc>
      </w:tr>
    </w:tbl>
    <w:p w:rsidR="006D4689" w:rsidRPr="00C81ACD" w:rsidRDefault="006D4689" w:rsidP="006D4689">
      <w:pPr>
        <w:autoSpaceDE w:val="0"/>
        <w:autoSpaceDN w:val="0"/>
        <w:adjustRightInd w:val="0"/>
        <w:contextualSpacing/>
        <w:jc w:val="both"/>
        <w:rPr>
          <w:rFonts w:asciiTheme="majorHAnsi" w:hAnsiTheme="majorHAnsi" w:cs="Calibri"/>
        </w:rPr>
      </w:pPr>
    </w:p>
    <w:p w:rsidR="006D4689" w:rsidRPr="00C81ACD" w:rsidRDefault="006D4689" w:rsidP="006D4689">
      <w:pPr>
        <w:autoSpaceDE w:val="0"/>
        <w:autoSpaceDN w:val="0"/>
        <w:adjustRightInd w:val="0"/>
        <w:contextualSpacing/>
        <w:jc w:val="both"/>
        <w:rPr>
          <w:rFonts w:asciiTheme="majorHAnsi" w:hAnsiTheme="majorHAnsi" w:cs="Calibri"/>
          <w:sz w:val="22"/>
          <w:szCs w:val="22"/>
        </w:rPr>
      </w:pPr>
      <w:r w:rsidRPr="00C81ACD">
        <w:rPr>
          <w:rFonts w:asciiTheme="majorHAnsi" w:hAnsiTheme="majorHAnsi" w:cs="Calibri"/>
          <w:sz w:val="22"/>
          <w:szCs w:val="22"/>
        </w:rPr>
        <w:t xml:space="preserve">Alla fine della fase di valutazione, </w:t>
      </w:r>
      <w:r w:rsidRPr="00C81ACD">
        <w:rPr>
          <w:rFonts w:asciiTheme="majorHAnsi" w:hAnsiTheme="majorHAnsi" w:cs="Calibri"/>
          <w:b/>
          <w:sz w:val="22"/>
          <w:szCs w:val="22"/>
        </w:rPr>
        <w:t xml:space="preserve">le ditte che non avranno ottenuto almeno 25  punti relativi al parametri qualità di cui </w:t>
      </w:r>
      <w:r w:rsidRPr="00C81ACD">
        <w:rPr>
          <w:rFonts w:asciiTheme="majorHAnsi" w:hAnsiTheme="majorHAnsi" w:cs="Calibri"/>
          <w:b/>
          <w:color w:val="000000"/>
          <w:sz w:val="22"/>
          <w:szCs w:val="22"/>
        </w:rPr>
        <w:t xml:space="preserve">almeno 12 relativi </w:t>
      </w:r>
      <w:r w:rsidRPr="00C81ACD">
        <w:rPr>
          <w:rFonts w:asciiTheme="majorHAnsi" w:hAnsiTheme="majorHAnsi" w:cs="Calibri"/>
          <w:b/>
          <w:sz w:val="22"/>
          <w:szCs w:val="22"/>
        </w:rPr>
        <w:t>alla prova pratica, saranno escluse</w:t>
      </w:r>
      <w:r w:rsidRPr="00C81ACD">
        <w:rPr>
          <w:rFonts w:asciiTheme="majorHAnsi" w:hAnsiTheme="majorHAnsi" w:cs="Calibri"/>
          <w:sz w:val="22"/>
          <w:szCs w:val="22"/>
        </w:rPr>
        <w:t>. Quelle che sono risultate idonee ed ammesse alla fase di valutazione economica verranno normalizzate rispetto al punteggio massimo previsto.</w:t>
      </w:r>
    </w:p>
    <w:p w:rsidR="006D4689" w:rsidRPr="00C81ACD" w:rsidRDefault="006D4689" w:rsidP="006D4689">
      <w:pPr>
        <w:pStyle w:val="Corpodeltesto3"/>
        <w:tabs>
          <w:tab w:val="left" w:pos="1889"/>
        </w:tabs>
        <w:spacing w:before="120" w:after="240"/>
        <w:contextualSpacing/>
        <w:jc w:val="both"/>
        <w:rPr>
          <w:rFonts w:asciiTheme="majorHAnsi" w:hAnsiTheme="majorHAnsi" w:cs="Calibri"/>
          <w:b/>
          <w:color w:val="000000"/>
          <w:sz w:val="22"/>
          <w:szCs w:val="22"/>
        </w:rPr>
      </w:pPr>
    </w:p>
    <w:p w:rsidR="006D4689" w:rsidRPr="00C81ACD" w:rsidRDefault="006D4689" w:rsidP="006D4689">
      <w:pPr>
        <w:pStyle w:val="Corpodeltesto3"/>
        <w:tabs>
          <w:tab w:val="left" w:pos="1889"/>
        </w:tabs>
        <w:spacing w:before="120" w:after="240"/>
        <w:contextualSpacing/>
        <w:jc w:val="both"/>
        <w:rPr>
          <w:rFonts w:asciiTheme="majorHAnsi" w:hAnsiTheme="majorHAnsi" w:cs="Calibri"/>
          <w:b/>
          <w:color w:val="000000"/>
          <w:sz w:val="22"/>
          <w:szCs w:val="22"/>
        </w:rPr>
      </w:pPr>
      <w:r w:rsidRPr="00C81ACD">
        <w:rPr>
          <w:rFonts w:asciiTheme="majorHAnsi" w:hAnsiTheme="majorHAnsi" w:cs="Calibri"/>
          <w:b/>
          <w:color w:val="000000"/>
          <w:sz w:val="22"/>
          <w:szCs w:val="22"/>
        </w:rPr>
        <w:t>Lotto 2: ventilatori polmonari per intensità di cura intermedia</w:t>
      </w:r>
    </w:p>
    <w:tbl>
      <w:tblPr>
        <w:tblW w:w="9572" w:type="dxa"/>
        <w:tblInd w:w="55" w:type="dxa"/>
        <w:tblCellMar>
          <w:left w:w="70" w:type="dxa"/>
          <w:right w:w="70" w:type="dxa"/>
        </w:tblCellMar>
        <w:tblLook w:val="00A0" w:firstRow="1" w:lastRow="0" w:firstColumn="1" w:lastColumn="0" w:noHBand="0" w:noVBand="0"/>
      </w:tblPr>
      <w:tblGrid>
        <w:gridCol w:w="5260"/>
        <w:gridCol w:w="2118"/>
        <w:gridCol w:w="8"/>
        <w:gridCol w:w="2186"/>
      </w:tblGrid>
      <w:tr w:rsidR="006D4689" w:rsidRPr="00C81ACD" w:rsidTr="00D8381D">
        <w:trPr>
          <w:trHeight w:val="630"/>
        </w:trPr>
        <w:tc>
          <w:tcPr>
            <w:tcW w:w="5260" w:type="dxa"/>
            <w:tcBorders>
              <w:top w:val="single" w:sz="4" w:space="0" w:color="auto"/>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Caratteristiche Tecniche</w:t>
            </w:r>
          </w:p>
        </w:tc>
        <w:tc>
          <w:tcPr>
            <w:tcW w:w="2126" w:type="dxa"/>
            <w:gridSpan w:val="2"/>
            <w:tcBorders>
              <w:top w:val="single" w:sz="4" w:space="0" w:color="auto"/>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 </w:t>
            </w:r>
          </w:p>
        </w:tc>
        <w:tc>
          <w:tcPr>
            <w:tcW w:w="2186" w:type="dxa"/>
            <w:tcBorders>
              <w:top w:val="single" w:sz="4" w:space="0" w:color="auto"/>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Punti Attribuibili MAX 27</w:t>
            </w:r>
          </w:p>
        </w:tc>
      </w:tr>
      <w:tr w:rsidR="006D4689" w:rsidRPr="00C81ACD" w:rsidTr="006D4689">
        <w:trPr>
          <w:trHeight w:val="315"/>
        </w:trPr>
        <w:tc>
          <w:tcPr>
            <w:tcW w:w="5260"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b/>
                <w:bCs/>
                <w:color w:val="000000"/>
              </w:rPr>
              <w:t>CARATTERISTICHE PRESTAZIONALI e DEL SISTEMA PNEUMATICO</w:t>
            </w:r>
          </w:p>
        </w:tc>
        <w:tc>
          <w:tcPr>
            <w:tcW w:w="2118" w:type="dxa"/>
            <w:tcBorders>
              <w:top w:val="nil"/>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center"/>
              <w:rPr>
                <w:rFonts w:asciiTheme="majorHAnsi" w:hAnsiTheme="majorHAnsi" w:cs="Calibri"/>
                <w:b/>
                <w:bCs/>
                <w:color w:val="000000"/>
              </w:rPr>
            </w:pPr>
          </w:p>
        </w:tc>
        <w:tc>
          <w:tcPr>
            <w:tcW w:w="2194" w:type="dxa"/>
            <w:gridSpan w:val="2"/>
            <w:tcBorders>
              <w:top w:val="nil"/>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Max  16</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le migliori </w:t>
            </w:r>
            <w:r w:rsidRPr="00C81ACD">
              <w:rPr>
                <w:rFonts w:asciiTheme="majorHAnsi" w:hAnsiTheme="majorHAnsi" w:cs="Calibri"/>
                <w:b/>
                <w:color w:val="000000"/>
              </w:rPr>
              <w:t xml:space="preserve">prestazioni pneumatiche e del sistema </w:t>
            </w:r>
            <w:proofErr w:type="spellStart"/>
            <w:r w:rsidRPr="00C81ACD">
              <w:rPr>
                <w:rFonts w:asciiTheme="majorHAnsi" w:hAnsiTheme="majorHAnsi" w:cs="Calibri"/>
                <w:b/>
                <w:color w:val="000000"/>
              </w:rPr>
              <w:t>ventilatorio</w:t>
            </w:r>
            <w:proofErr w:type="spellEnd"/>
            <w:r w:rsidRPr="00C81ACD">
              <w:rPr>
                <w:rFonts w:asciiTheme="majorHAnsi" w:hAnsiTheme="majorHAnsi" w:cs="Calibri"/>
                <w:b/>
                <w:color w:val="000000"/>
              </w:rPr>
              <w:t xml:space="preserve"> </w:t>
            </w:r>
            <w:r w:rsidRPr="00C81ACD">
              <w:rPr>
                <w:rFonts w:asciiTheme="majorHAnsi" w:hAnsiTheme="majorHAnsi" w:cs="Calibri"/>
                <w:color w:val="000000"/>
              </w:rPr>
              <w:t>quali:</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La migliore sensibilità e altre caratteristiche performanti dei sensori di pressione, di flusso e dell’ossigeno </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lastRenderedPageBreak/>
              <w:t xml:space="preserve">La maggiore sensibilità del trigger di flusso, anche in relazione alla </w:t>
            </w:r>
            <w:proofErr w:type="spellStart"/>
            <w:r w:rsidRPr="00C81ACD">
              <w:rPr>
                <w:rFonts w:asciiTheme="majorHAnsi" w:hAnsiTheme="majorHAnsi" w:cs="Calibri"/>
                <w:color w:val="000000"/>
                <w:sz w:val="20"/>
                <w:szCs w:val="20"/>
              </w:rPr>
              <w:t>sensoristica</w:t>
            </w:r>
            <w:proofErr w:type="spellEnd"/>
            <w:r w:rsidRPr="00C81ACD">
              <w:rPr>
                <w:rFonts w:asciiTheme="majorHAnsi" w:hAnsiTheme="majorHAnsi" w:cs="Calibri"/>
                <w:color w:val="000000"/>
                <w:sz w:val="20"/>
                <w:szCs w:val="20"/>
              </w:rPr>
              <w:t xml:space="preserve"> utilizzata</w:t>
            </w:r>
            <w:ins w:id="4" w:author="Flavio Bassi" w:date="2016-09-07T22:54:00Z">
              <w:r w:rsidRPr="00C81ACD">
                <w:rPr>
                  <w:rFonts w:asciiTheme="majorHAnsi" w:hAnsiTheme="majorHAnsi" w:cs="Calibri"/>
                  <w:color w:val="000000"/>
                  <w:sz w:val="20"/>
                  <w:szCs w:val="20"/>
                </w:rPr>
                <w:t xml:space="preserve"> </w:t>
              </w:r>
            </w:ins>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la più ampia compensazione delle perdite principalmente in ventilazione non invasiva</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sistemi di calcolo della meccanica respiratoria, delle funzioni di reclutamento alveolare e parametri calcolati (resistenze, perdite, </w:t>
            </w:r>
            <w:proofErr w:type="spellStart"/>
            <w:r w:rsidRPr="00C81ACD">
              <w:rPr>
                <w:rFonts w:asciiTheme="majorHAnsi" w:hAnsiTheme="majorHAnsi" w:cs="Calibri"/>
                <w:color w:val="000000"/>
                <w:sz w:val="20"/>
                <w:szCs w:val="20"/>
              </w:rPr>
              <w:t>compliance</w:t>
            </w:r>
            <w:proofErr w:type="spellEnd"/>
            <w:r w:rsidRPr="00C81ACD">
              <w:rPr>
                <w:rFonts w:asciiTheme="majorHAnsi" w:hAnsiTheme="majorHAnsi" w:cs="Calibri"/>
                <w:color w:val="000000"/>
                <w:sz w:val="20"/>
                <w:szCs w:val="20"/>
              </w:rPr>
              <w:t xml:space="preserve">, altro) </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caratteristiche del sensore CO2 </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Caratteristiche del tubo tracheale e del circuito paziente: caratteristiche della compensazione</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ulteriori caratteristiche prestazionali</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alle altre proposte sarà attribuito un punteggio inferiore, secondo i giudizi a fianco, in relazione alla qualità di tali caratteristiche. </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Ottimo s100%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 xml:space="preserve">5 </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il punteggio massimo sarà attribuito alla proposta che  presenterà i migliori </w:t>
            </w:r>
            <w:r w:rsidRPr="00C81ACD">
              <w:rPr>
                <w:rFonts w:asciiTheme="majorHAnsi" w:hAnsiTheme="majorHAnsi" w:cs="Calibri"/>
                <w:b/>
                <w:color w:val="000000"/>
              </w:rPr>
              <w:t xml:space="preserve">sistemi di svezzamento, </w:t>
            </w:r>
            <w:r w:rsidRPr="00C81ACD">
              <w:rPr>
                <w:rFonts w:asciiTheme="majorHAnsi" w:hAnsiTheme="majorHAnsi" w:cs="Calibri"/>
                <w:color w:val="000000"/>
              </w:rPr>
              <w:t>sulla base sia delle soluzioni tecniche implementate sia delle evidenze cliniche presentate.</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quantità e rilevanza delle caratteristiche presentate.</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6</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w:t>
            </w:r>
            <w:r w:rsidRPr="00C81ACD">
              <w:rPr>
                <w:rFonts w:asciiTheme="majorHAnsi" w:hAnsiTheme="majorHAnsi" w:cs="Calibri"/>
                <w:b/>
                <w:color w:val="000000"/>
              </w:rPr>
              <w:t>soluzioni migliorative</w:t>
            </w:r>
            <w:r w:rsidRPr="00C81ACD">
              <w:rPr>
                <w:rFonts w:asciiTheme="majorHAnsi" w:hAnsiTheme="majorHAnsi" w:cs="Calibri"/>
                <w:color w:val="000000"/>
              </w:rPr>
              <w:t xml:space="preserve"> quali, ad esempio:</w:t>
            </w:r>
          </w:p>
          <w:p w:rsidR="006D4689" w:rsidRPr="00C81ACD" w:rsidRDefault="006D4689" w:rsidP="006D4689">
            <w:pPr>
              <w:pStyle w:val="Elencoacolori-Colore11"/>
              <w:widowControl/>
              <w:numPr>
                <w:ilvl w:val="0"/>
                <w:numId w:val="51"/>
              </w:numPr>
              <w:adjustRightInd/>
              <w:spacing w:line="240" w:lineRule="auto"/>
              <w:ind w:left="507"/>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Nebulizzatore sincronizzato con l’</w:t>
            </w:r>
            <w:proofErr w:type="spellStart"/>
            <w:r w:rsidRPr="00C81ACD">
              <w:rPr>
                <w:rFonts w:asciiTheme="majorHAnsi" w:hAnsiTheme="majorHAnsi" w:cs="Calibri"/>
                <w:color w:val="000000"/>
                <w:sz w:val="20"/>
                <w:szCs w:val="20"/>
              </w:rPr>
              <w:t>inspirio</w:t>
            </w:r>
            <w:proofErr w:type="spellEnd"/>
            <w:r w:rsidRPr="00C81ACD">
              <w:rPr>
                <w:rFonts w:asciiTheme="majorHAnsi" w:hAnsiTheme="majorHAnsi" w:cs="Calibri"/>
                <w:color w:val="000000"/>
                <w:sz w:val="20"/>
                <w:szCs w:val="20"/>
              </w:rPr>
              <w:t xml:space="preserve"> per un più efficiente uso del farmaco</w:t>
            </w:r>
          </w:p>
          <w:p w:rsidR="006D4689" w:rsidRPr="00C81ACD" w:rsidRDefault="006D4689" w:rsidP="006D4689">
            <w:pPr>
              <w:pStyle w:val="Elencoacolori-Colore11"/>
              <w:widowControl/>
              <w:numPr>
                <w:ilvl w:val="0"/>
                <w:numId w:val="51"/>
              </w:numPr>
              <w:adjustRightInd/>
              <w:spacing w:line="240" w:lineRule="auto"/>
              <w:ind w:left="507"/>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Ulteriori funzionalità utili alla corretta ventilazione o al suo monitoraggio;</w:t>
            </w:r>
          </w:p>
          <w:p w:rsidR="006D4689" w:rsidRPr="00C81ACD" w:rsidRDefault="006D4689" w:rsidP="006D4689">
            <w:pPr>
              <w:pStyle w:val="Elencoacolori-Colore11"/>
              <w:widowControl/>
              <w:numPr>
                <w:ilvl w:val="0"/>
                <w:numId w:val="51"/>
              </w:numPr>
              <w:adjustRightInd/>
              <w:spacing w:line="240" w:lineRule="auto"/>
              <w:ind w:left="507"/>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completezza della procedura automatica di </w:t>
            </w:r>
            <w:proofErr w:type="spellStart"/>
            <w:r w:rsidRPr="00C81ACD">
              <w:rPr>
                <w:rFonts w:asciiTheme="majorHAnsi" w:hAnsiTheme="majorHAnsi" w:cs="Calibri"/>
                <w:color w:val="000000"/>
                <w:sz w:val="20"/>
                <w:szCs w:val="20"/>
              </w:rPr>
              <w:t>broncoaspirazione</w:t>
            </w:r>
            <w:proofErr w:type="spellEnd"/>
          </w:p>
          <w:p w:rsidR="006D4689" w:rsidRPr="00C81ACD" w:rsidRDefault="006D4689" w:rsidP="006D4689">
            <w:pPr>
              <w:pStyle w:val="Elencoacolori-Colore11"/>
              <w:widowControl/>
              <w:numPr>
                <w:ilvl w:val="0"/>
                <w:numId w:val="51"/>
              </w:numPr>
              <w:adjustRightInd/>
              <w:spacing w:line="240" w:lineRule="auto"/>
              <w:ind w:left="507"/>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ulteriori funzioni e dati di meccanica respiratoria disponibili rispetto a quanto richiesto e a quanto già specificatamente valutato in altre parti del sistema premiante</w:t>
            </w:r>
          </w:p>
          <w:p w:rsidR="006D4689" w:rsidRPr="00C81ACD" w:rsidRDefault="006D4689" w:rsidP="006D4689">
            <w:pPr>
              <w:pStyle w:val="Elencoacolori-Colore11"/>
              <w:widowControl/>
              <w:numPr>
                <w:ilvl w:val="0"/>
                <w:numId w:val="51"/>
              </w:numPr>
              <w:adjustRightInd/>
              <w:spacing w:line="240" w:lineRule="auto"/>
              <w:ind w:left="507"/>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ulteriori soluzioni migliorative</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5</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b/>
                <w:bCs/>
                <w:color w:val="000000"/>
              </w:rPr>
              <w:t>CARATTERISTICHE DI OPERATIVITÀ DELLA MACCHINA</w:t>
            </w:r>
          </w:p>
        </w:tc>
        <w:tc>
          <w:tcPr>
            <w:tcW w:w="2126" w:type="dxa"/>
            <w:gridSpan w:val="2"/>
            <w:tcBorders>
              <w:top w:val="nil"/>
              <w:left w:val="nil"/>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color w:val="000000"/>
              </w:rPr>
            </w:pPr>
          </w:p>
        </w:tc>
        <w:tc>
          <w:tcPr>
            <w:tcW w:w="2186"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il punteggio massimo sarà attribuito all’apparecchiatura che presenterà:</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 xml:space="preserve">Il miglior quadro complessivo dello stato del paziente in termini di dati, parametri, curve e </w:t>
            </w:r>
            <w:proofErr w:type="spellStart"/>
            <w:r w:rsidRPr="00C81ACD">
              <w:rPr>
                <w:rFonts w:asciiTheme="majorHAnsi" w:hAnsiTheme="majorHAnsi" w:cs="Calibri"/>
                <w:color w:val="000000"/>
              </w:rPr>
              <w:t>loop</w:t>
            </w:r>
            <w:proofErr w:type="spellEnd"/>
            <w:r w:rsidRPr="00C81ACD">
              <w:rPr>
                <w:rFonts w:asciiTheme="majorHAnsi" w:hAnsiTheme="majorHAnsi" w:cs="Calibri"/>
                <w:color w:val="000000"/>
              </w:rPr>
              <w:t xml:space="preserve"> disponibili rispetto alla modalità di ventilazione prescelta</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Le migliori caratteristiche degli allarmi (quantità, rappresentazione, adattabilità ai diversi modi di ventilazione)</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 xml:space="preserve">La migliore gestione dei trend e degli eventi (varietà di parametri rappresentati, tipologia di memorizzazione, durata/fruibilità, ecc.) </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La presenza di aiuti in linea e relative caratteristiche</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Modalità di esportazione dei dati e tipologia di dati esportabili</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bCs/>
                <w:color w:val="000000"/>
              </w:rPr>
              <w:t xml:space="preserve">Le migliori caratteristiche di configurabilità ed </w:t>
            </w:r>
            <w:proofErr w:type="spellStart"/>
            <w:r w:rsidRPr="00C81ACD">
              <w:rPr>
                <w:rFonts w:asciiTheme="majorHAnsi" w:hAnsiTheme="majorHAnsi" w:cs="Calibri"/>
                <w:bCs/>
                <w:color w:val="000000"/>
              </w:rPr>
              <w:t>aggiornabilità</w:t>
            </w:r>
            <w:proofErr w:type="spellEnd"/>
            <w:r w:rsidRPr="00C81ACD">
              <w:rPr>
                <w:rFonts w:asciiTheme="majorHAnsi" w:hAnsiTheme="majorHAnsi" w:cs="Calibri"/>
                <w:bCs/>
                <w:color w:val="000000"/>
              </w:rPr>
              <w:t xml:space="preserve">, intese come ampia disponibilità di configurazioni diverse </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Presenza di ulteriori caratteristiche operative significative</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 xml:space="preserve">alle altre proposte sarà attribuito un punteggio inferiore, secondo i giudizi a fianco, in relazione alle caratteristiche </w:t>
            </w:r>
            <w:r w:rsidRPr="00C81ACD">
              <w:rPr>
                <w:rFonts w:asciiTheme="majorHAnsi" w:hAnsiTheme="majorHAnsi" w:cs="Calibri"/>
                <w:color w:val="000000"/>
              </w:rPr>
              <w:lastRenderedPageBreak/>
              <w:t>presentate.</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 xml:space="preserve"> 5</w:t>
            </w:r>
          </w:p>
          <w:p w:rsidR="006D4689" w:rsidRPr="00C81ACD" w:rsidRDefault="006D4689" w:rsidP="006D4689">
            <w:pPr>
              <w:contextualSpacing/>
              <w:jc w:val="center"/>
              <w:rPr>
                <w:rFonts w:asciiTheme="majorHAnsi" w:hAnsiTheme="majorHAnsi" w:cs="Calibri"/>
                <w:color w:val="000000"/>
              </w:rPr>
            </w:pP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b/>
                <w:bCs/>
                <w:color w:val="000000"/>
              </w:rPr>
              <w:lastRenderedPageBreak/>
              <w:t>CARATTERISTICHE DEL DISPLAY</w:t>
            </w:r>
            <w:r w:rsidRPr="00C81ACD">
              <w:rPr>
                <w:rFonts w:asciiTheme="majorHAnsi" w:hAnsiTheme="majorHAnsi" w:cs="Calibri"/>
                <w:b/>
                <w:bCs/>
                <w:strike/>
                <w:color w:val="000000"/>
              </w:rPr>
              <w:t xml:space="preserve"> </w:t>
            </w:r>
          </w:p>
        </w:tc>
        <w:tc>
          <w:tcPr>
            <w:tcW w:w="2126" w:type="dxa"/>
            <w:gridSpan w:val="2"/>
            <w:tcBorders>
              <w:top w:val="nil"/>
              <w:left w:val="nil"/>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color w:val="000000"/>
              </w:rPr>
            </w:pPr>
          </w:p>
        </w:tc>
        <w:tc>
          <w:tcPr>
            <w:tcW w:w="2186"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b/>
                <w:color w:val="000000"/>
              </w:rPr>
            </w:pPr>
            <w:r w:rsidRPr="00C81ACD">
              <w:rPr>
                <w:rFonts w:asciiTheme="majorHAnsi" w:hAnsiTheme="majorHAnsi" w:cs="Calibri"/>
                <w:color w:val="000000"/>
              </w:rPr>
              <w:t>il punteggio massimo sarà attribuito alla proposta che presenterà le maggiori dimensioni e le migliori caratteristiche del display come:</w:t>
            </w:r>
            <w:r w:rsidRPr="00C81ACD">
              <w:rPr>
                <w:rFonts w:asciiTheme="majorHAnsi" w:hAnsiTheme="majorHAnsi" w:cs="Calibri"/>
                <w:b/>
                <w:color w:val="000000"/>
              </w:rPr>
              <w:t xml:space="preserve"> </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rapporto tra superficie totale e superficie </w:t>
            </w:r>
            <w:proofErr w:type="spellStart"/>
            <w:r w:rsidRPr="00C81ACD">
              <w:rPr>
                <w:rFonts w:asciiTheme="majorHAnsi" w:hAnsiTheme="majorHAnsi" w:cs="Calibri"/>
                <w:color w:val="000000"/>
                <w:sz w:val="20"/>
                <w:szCs w:val="20"/>
              </w:rPr>
              <w:t>touch</w:t>
            </w:r>
            <w:proofErr w:type="spellEnd"/>
            <w:r w:rsidRPr="00C81ACD">
              <w:rPr>
                <w:rFonts w:asciiTheme="majorHAnsi" w:hAnsiTheme="majorHAnsi" w:cs="Calibri"/>
                <w:color w:val="000000"/>
                <w:sz w:val="20"/>
                <w:szCs w:val="20"/>
              </w:rPr>
              <w:t>,</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orientabilità del monitor,</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angolo di visualizzazione,</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risoluzione,</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possibilità di aggancio indipendente del monitor rispetto al corpo macchina, </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numero di curve visualizzate contemporaneamente (senza comprometterne l’intelligibilità)</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numero di parametri visualizzabili con sistema di trend con cursore e relativa durata </w:t>
            </w:r>
          </w:p>
          <w:p w:rsidR="006D4689" w:rsidRPr="00C81ACD" w:rsidRDefault="006D4689" w:rsidP="006D4689">
            <w:pPr>
              <w:pStyle w:val="Elencoacolori-Colore11"/>
              <w:widowControl/>
              <w:numPr>
                <w:ilvl w:val="0"/>
                <w:numId w:val="52"/>
              </w:numPr>
              <w:adjustRightInd/>
              <w:spacing w:line="240" w:lineRule="auto"/>
              <w:ind w:left="299" w:hanging="219"/>
              <w:contextualSpacing/>
              <w:textAlignment w:val="auto"/>
              <w:rPr>
                <w:rFonts w:asciiTheme="majorHAnsi" w:hAnsiTheme="majorHAnsi" w:cs="Calibri"/>
                <w:sz w:val="20"/>
                <w:szCs w:val="20"/>
              </w:rPr>
            </w:pPr>
            <w:r w:rsidRPr="00C81ACD">
              <w:rPr>
                <w:rFonts w:asciiTheme="majorHAnsi" w:hAnsiTheme="majorHAnsi" w:cs="Calibri"/>
                <w:sz w:val="20"/>
                <w:szCs w:val="20"/>
              </w:rPr>
              <w:t>altre caratteristiche significative</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p>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 xml:space="preserve">4 </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ind w:left="360"/>
              <w:contextualSpacing/>
              <w:jc w:val="both"/>
              <w:rPr>
                <w:rFonts w:asciiTheme="majorHAnsi" w:hAnsiTheme="majorHAnsi" w:cs="Calibri"/>
                <w:color w:val="000000"/>
              </w:rPr>
            </w:pPr>
            <w:r w:rsidRPr="00C81ACD">
              <w:rPr>
                <w:rFonts w:asciiTheme="majorHAnsi" w:hAnsiTheme="majorHAnsi" w:cs="Calibri"/>
                <w:b/>
                <w:bCs/>
                <w:color w:val="000000"/>
              </w:rPr>
              <w:t xml:space="preserve">CARATTERISTICHE DI CONFIGURABILITÀ E AGGIORNABILITÀ DELLA MACCHINA </w:t>
            </w:r>
          </w:p>
        </w:tc>
        <w:tc>
          <w:tcPr>
            <w:tcW w:w="2126" w:type="dxa"/>
            <w:gridSpan w:val="2"/>
            <w:tcBorders>
              <w:top w:val="nil"/>
              <w:left w:val="nil"/>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color w:val="000000"/>
              </w:rPr>
            </w:pPr>
          </w:p>
        </w:tc>
        <w:tc>
          <w:tcPr>
            <w:tcW w:w="2186"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jc w:val="center"/>
              <w:rPr>
                <w:rFonts w:asciiTheme="majorHAnsi" w:hAnsiTheme="majorHAnsi" w:cs="Calibri"/>
                <w:color w:val="000000"/>
              </w:rPr>
            </w:pP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FF0000"/>
              </w:rPr>
            </w:pPr>
            <w:r w:rsidRPr="00C81ACD">
              <w:rPr>
                <w:rFonts w:asciiTheme="majorHAnsi" w:hAnsiTheme="majorHAnsi" w:cs="Calibri"/>
                <w:color w:val="000000"/>
              </w:rPr>
              <w:t xml:space="preserve">il punteggio massimo sarà attribuito alla proposta che presenterà le migliori </w:t>
            </w:r>
            <w:r w:rsidRPr="00C81ACD">
              <w:rPr>
                <w:rFonts w:asciiTheme="majorHAnsi" w:hAnsiTheme="majorHAnsi" w:cs="Calibri"/>
                <w:b/>
                <w:color w:val="000000"/>
              </w:rPr>
              <w:t>caratteristiche di configurabilità</w:t>
            </w:r>
            <w:r w:rsidRPr="00C81ACD">
              <w:rPr>
                <w:rFonts w:asciiTheme="majorHAnsi" w:hAnsiTheme="majorHAnsi" w:cs="Calibri"/>
                <w:color w:val="000000"/>
              </w:rPr>
              <w:t xml:space="preserve"> </w:t>
            </w:r>
            <w:r w:rsidRPr="00C81ACD">
              <w:rPr>
                <w:rFonts w:asciiTheme="majorHAnsi" w:hAnsiTheme="majorHAnsi" w:cs="Calibri"/>
                <w:b/>
                <w:color w:val="000000"/>
              </w:rPr>
              <w:t xml:space="preserve">e </w:t>
            </w:r>
            <w:proofErr w:type="spellStart"/>
            <w:r w:rsidRPr="00C81ACD">
              <w:rPr>
                <w:rFonts w:asciiTheme="majorHAnsi" w:hAnsiTheme="majorHAnsi" w:cs="Calibri"/>
                <w:b/>
                <w:color w:val="000000"/>
              </w:rPr>
              <w:t>aggiornabilità</w:t>
            </w:r>
            <w:proofErr w:type="spellEnd"/>
            <w:r w:rsidRPr="00C81ACD">
              <w:rPr>
                <w:rFonts w:asciiTheme="majorHAnsi" w:hAnsiTheme="majorHAnsi" w:cs="Calibri"/>
                <w:color w:val="000000"/>
              </w:rPr>
              <w:t xml:space="preserve"> (con preferenza per soluzioni che consentono l'aggiornamento con altri moduli e funzioni e l'ampliamento in modo semplice ed economico; </w:t>
            </w:r>
          </w:p>
          <w:p w:rsidR="006D4689" w:rsidRPr="00C81ACD" w:rsidRDefault="006D4689" w:rsidP="006D4689">
            <w:pPr>
              <w:contextualSpacing/>
              <w:jc w:val="both"/>
              <w:rPr>
                <w:rFonts w:asciiTheme="majorHAnsi" w:hAnsiTheme="majorHAnsi" w:cs="Calibri"/>
                <w:strike/>
                <w:color w:val="000000"/>
              </w:rPr>
            </w:pPr>
            <w:r w:rsidRPr="00C81ACD">
              <w:rPr>
                <w:rFonts w:asciiTheme="majorHAnsi" w:hAnsiTheme="majorHAnsi" w:cs="Calibri"/>
                <w:color w:val="000000"/>
              </w:rPr>
              <w:t>alle altre proposte sarà attribuito un punteggio inferiore, secondo i giudizi a fianco, in relazione al grado di configurabilità presentato.</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2</w:t>
            </w:r>
          </w:p>
        </w:tc>
      </w:tr>
      <w:tr w:rsidR="006D4689" w:rsidRPr="00C81ACD" w:rsidTr="00D8381D">
        <w:trPr>
          <w:trHeight w:val="630"/>
        </w:trPr>
        <w:tc>
          <w:tcPr>
            <w:tcW w:w="5260" w:type="dxa"/>
            <w:tcBorders>
              <w:top w:val="nil"/>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Prova Pratica/Visione</w:t>
            </w:r>
          </w:p>
        </w:tc>
        <w:tc>
          <w:tcPr>
            <w:tcW w:w="2126" w:type="dxa"/>
            <w:gridSpan w:val="2"/>
            <w:tcBorders>
              <w:top w:val="nil"/>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 </w:t>
            </w:r>
          </w:p>
        </w:tc>
        <w:tc>
          <w:tcPr>
            <w:tcW w:w="2186" w:type="dxa"/>
            <w:tcBorders>
              <w:top w:val="nil"/>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Punti Attribuibili MAX 23</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VALUTAZIONE DI PERFORMANCE DA PARTE DEL PERSONALE SANITARIO UTILIZZATORE</w:t>
            </w:r>
          </w:p>
        </w:tc>
        <w:tc>
          <w:tcPr>
            <w:tcW w:w="2126" w:type="dxa"/>
            <w:gridSpan w:val="2"/>
            <w:tcBorders>
              <w:top w:val="nil"/>
              <w:left w:val="nil"/>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b/>
                <w:bCs/>
                <w:color w:val="000000"/>
              </w:rPr>
            </w:pPr>
          </w:p>
        </w:tc>
        <w:tc>
          <w:tcPr>
            <w:tcW w:w="2186"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Max 19 Punti</w:t>
            </w:r>
          </w:p>
        </w:tc>
      </w:tr>
      <w:tr w:rsidR="006D4689" w:rsidRPr="00C81ACD" w:rsidTr="00D8381D">
        <w:trPr>
          <w:trHeight w:val="315"/>
        </w:trPr>
        <w:tc>
          <w:tcPr>
            <w:tcW w:w="5260"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tecnologica che garantirà la migliore performance dei diversi tipi di </w:t>
            </w:r>
            <w:r w:rsidRPr="00C81ACD">
              <w:rPr>
                <w:rFonts w:asciiTheme="majorHAnsi" w:hAnsiTheme="majorHAnsi" w:cs="Calibri"/>
                <w:b/>
                <w:color w:val="000000"/>
              </w:rPr>
              <w:t>ventilazione</w:t>
            </w:r>
            <w:r w:rsidRPr="00C81ACD">
              <w:rPr>
                <w:rFonts w:asciiTheme="majorHAnsi" w:hAnsiTheme="majorHAnsi" w:cs="Calibri"/>
                <w:color w:val="000000"/>
              </w:rPr>
              <w:t xml:space="preserve"> e le più ampie possibilità di regolazione e gestione. Nello specifico verranno valutate le tipologie di ventilazione:</w:t>
            </w:r>
          </w:p>
          <w:p w:rsidR="006D4689" w:rsidRPr="00C81ACD" w:rsidRDefault="006D4689" w:rsidP="006D4689">
            <w:pPr>
              <w:pStyle w:val="Elencoacolori-Colore11"/>
              <w:numPr>
                <w:ilvl w:val="0"/>
                <w:numId w:val="55"/>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Controllate</w:t>
            </w:r>
          </w:p>
          <w:p w:rsidR="006D4689" w:rsidRPr="00C81ACD" w:rsidRDefault="006D4689" w:rsidP="006D4689">
            <w:pPr>
              <w:pStyle w:val="Elencoacolori-Colore11"/>
              <w:numPr>
                <w:ilvl w:val="0"/>
                <w:numId w:val="55"/>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Assistite</w:t>
            </w:r>
          </w:p>
          <w:p w:rsidR="006D4689" w:rsidRPr="00C81ACD" w:rsidRDefault="006D4689" w:rsidP="006D4689">
            <w:pPr>
              <w:pStyle w:val="Elencoacolori-Colore11"/>
              <w:numPr>
                <w:ilvl w:val="0"/>
                <w:numId w:val="55"/>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Sincronizzate</w:t>
            </w:r>
          </w:p>
          <w:p w:rsidR="006D4689" w:rsidRPr="00C81ACD" w:rsidRDefault="006D4689" w:rsidP="006D4689">
            <w:pPr>
              <w:pStyle w:val="Elencoacolori-Colore11"/>
              <w:numPr>
                <w:ilvl w:val="0"/>
                <w:numId w:val="55"/>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NIV</w:t>
            </w:r>
          </w:p>
          <w:p w:rsidR="006D4689" w:rsidRPr="00C81ACD" w:rsidRDefault="006D4689" w:rsidP="006D4689">
            <w:pPr>
              <w:pStyle w:val="Elencoacolori-Colore11"/>
              <w:numPr>
                <w:ilvl w:val="0"/>
                <w:numId w:val="56"/>
              </w:numPr>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 xml:space="preserve">CPAP </w:t>
            </w:r>
          </w:p>
          <w:p w:rsidR="006D4689" w:rsidRPr="00C81ACD" w:rsidRDefault="006D4689" w:rsidP="006D4689">
            <w:pPr>
              <w:pStyle w:val="Elencoacolori-Colore11"/>
              <w:numPr>
                <w:ilvl w:val="0"/>
                <w:numId w:val="56"/>
              </w:numPr>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ulteriori modalità presenti</w:t>
            </w:r>
          </w:p>
          <w:p w:rsidR="006D4689" w:rsidRPr="00C81ACD" w:rsidRDefault="006D4689" w:rsidP="006D4689">
            <w:pPr>
              <w:pStyle w:val="Elencoacolori-Colore11"/>
              <w:widowControl/>
              <w:adjustRightInd/>
              <w:spacing w:line="240" w:lineRule="auto"/>
              <w:ind w:left="-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sarà valutata positivamente anche la maggior capacità delle valvole di respirazione nel consentire al paziente la massima libertà di respiro.</w:t>
            </w:r>
          </w:p>
          <w:p w:rsidR="006D4689" w:rsidRPr="00C81ACD" w:rsidRDefault="006D4689" w:rsidP="006D4689">
            <w:pPr>
              <w:pStyle w:val="Elencoacolori-Colore11"/>
              <w:spacing w:line="240" w:lineRule="auto"/>
              <w:ind w:left="0"/>
              <w:contextualSpacing/>
              <w:rPr>
                <w:rFonts w:asciiTheme="majorHAnsi" w:hAnsiTheme="majorHAnsi" w:cs="Calibri"/>
                <w:color w:val="000000"/>
                <w:sz w:val="20"/>
                <w:szCs w:val="20"/>
              </w:rPr>
            </w:pPr>
            <w:r w:rsidRPr="00C81ACD">
              <w:rPr>
                <w:rFonts w:asciiTheme="majorHAnsi" w:hAnsiTheme="majorHAnsi" w:cs="Calibri"/>
                <w:color w:val="000000"/>
                <w:sz w:val="20"/>
                <w:szCs w:val="20"/>
              </w:rPr>
              <w:t>alle altre proposte sarà attribuito un punteggio inferiore, secondo i giudizi a fianco, in relazione alla performance  prestazionale  presentata.</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left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bCs/>
                <w:color w:val="000000"/>
              </w:rPr>
            </w:pPr>
            <w:r w:rsidRPr="00C81ACD">
              <w:rPr>
                <w:rFonts w:asciiTheme="majorHAnsi" w:hAnsiTheme="majorHAnsi" w:cs="Calibri"/>
                <w:bCs/>
                <w:color w:val="000000"/>
              </w:rPr>
              <w:t>9</w:t>
            </w:r>
          </w:p>
        </w:tc>
      </w:tr>
      <w:tr w:rsidR="006D4689" w:rsidRPr="00C81ACD" w:rsidTr="00D8381D">
        <w:trPr>
          <w:trHeight w:val="71"/>
        </w:trPr>
        <w:tc>
          <w:tcPr>
            <w:tcW w:w="5260" w:type="dxa"/>
            <w:tcBorders>
              <w:top w:val="single" w:sz="4" w:space="0" w:color="auto"/>
              <w:left w:val="single" w:sz="4" w:space="0" w:color="auto"/>
              <w:bottom w:val="single" w:sz="4" w:space="0" w:color="auto"/>
              <w:right w:val="single" w:sz="4" w:space="0" w:color="auto"/>
            </w:tcBorders>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garantirà la migliore performance, la minore invasività e la migliore efficienza delle </w:t>
            </w:r>
            <w:r w:rsidRPr="00C81ACD">
              <w:rPr>
                <w:rFonts w:asciiTheme="majorHAnsi" w:hAnsiTheme="majorHAnsi" w:cs="Calibri"/>
                <w:b/>
                <w:color w:val="000000"/>
              </w:rPr>
              <w:t xml:space="preserve">funzioni di svezzamento </w:t>
            </w:r>
            <w:r w:rsidRPr="00C81ACD">
              <w:rPr>
                <w:rFonts w:asciiTheme="majorHAnsi" w:hAnsiTheme="majorHAnsi" w:cs="Calibri"/>
                <w:color w:val="000000"/>
              </w:rPr>
              <w:t>(anche in relazione al materiale di consumo impiegato);</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quantità e rilevanza delle  caratteristiche presentate.</w:t>
            </w:r>
          </w:p>
        </w:tc>
        <w:tc>
          <w:tcPr>
            <w:tcW w:w="2126" w:type="dxa"/>
            <w:gridSpan w:val="2"/>
            <w:tcBorders>
              <w:top w:val="single" w:sz="4" w:space="0" w:color="auto"/>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single" w:sz="4" w:space="0" w:color="auto"/>
              <w:left w:val="nil"/>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6</w:t>
            </w:r>
          </w:p>
          <w:p w:rsidR="006D4689" w:rsidRPr="00C81ACD" w:rsidRDefault="006D4689" w:rsidP="006D4689">
            <w:pPr>
              <w:contextualSpacing/>
              <w:rPr>
                <w:rFonts w:asciiTheme="majorHAnsi" w:hAnsiTheme="majorHAnsi" w:cs="Calibri"/>
                <w:color w:val="000000"/>
              </w:rPr>
            </w:pPr>
          </w:p>
        </w:tc>
      </w:tr>
      <w:tr w:rsidR="006D4689" w:rsidRPr="00C81ACD" w:rsidTr="00D8381D">
        <w:trPr>
          <w:trHeight w:val="71"/>
        </w:trPr>
        <w:tc>
          <w:tcPr>
            <w:tcW w:w="5260" w:type="dxa"/>
            <w:tcBorders>
              <w:top w:val="single" w:sz="4" w:space="0" w:color="auto"/>
              <w:left w:val="single" w:sz="4" w:space="0" w:color="auto"/>
              <w:bottom w:val="single" w:sz="4" w:space="0" w:color="auto"/>
              <w:right w:val="single" w:sz="4" w:space="0" w:color="auto"/>
            </w:tcBorders>
          </w:tcPr>
          <w:p w:rsidR="006D4689" w:rsidRPr="00C81ACD" w:rsidRDefault="006D4689" w:rsidP="006D4689">
            <w:pPr>
              <w:contextualSpacing/>
              <w:jc w:val="both"/>
              <w:rPr>
                <w:rFonts w:asciiTheme="majorHAnsi" w:hAnsiTheme="majorHAnsi" w:cs="Calibri"/>
                <w:color w:val="FF0000"/>
              </w:rPr>
            </w:pPr>
            <w:r w:rsidRPr="00C81ACD">
              <w:rPr>
                <w:rFonts w:asciiTheme="majorHAnsi" w:hAnsiTheme="majorHAnsi" w:cs="Calibri"/>
                <w:color w:val="000000"/>
              </w:rPr>
              <w:t xml:space="preserve">il punteggio massimo sarà attribuito alla proposta che  </w:t>
            </w:r>
            <w:r w:rsidRPr="00C81ACD">
              <w:rPr>
                <w:rFonts w:asciiTheme="majorHAnsi" w:hAnsiTheme="majorHAnsi" w:cs="Calibri"/>
                <w:color w:val="000000"/>
              </w:rPr>
              <w:lastRenderedPageBreak/>
              <w:t xml:space="preserve">garantirà la migliore performance e all’efficacia delle </w:t>
            </w:r>
            <w:r w:rsidRPr="00C81ACD">
              <w:rPr>
                <w:rFonts w:asciiTheme="majorHAnsi" w:hAnsiTheme="majorHAnsi" w:cs="Calibri"/>
                <w:b/>
                <w:color w:val="000000"/>
              </w:rPr>
              <w:t>funzioni avanzate</w:t>
            </w:r>
            <w:r w:rsidRPr="00C81ACD">
              <w:rPr>
                <w:rFonts w:asciiTheme="majorHAnsi" w:hAnsiTheme="majorHAnsi" w:cs="Calibri"/>
                <w:color w:val="000000"/>
              </w:rPr>
              <w:t xml:space="preserve"> in relazione alla destinazione d’uso.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quantità e rilevanza delle caratteristiche presentate.</w:t>
            </w:r>
          </w:p>
        </w:tc>
        <w:tc>
          <w:tcPr>
            <w:tcW w:w="2126" w:type="dxa"/>
            <w:gridSpan w:val="2"/>
            <w:tcBorders>
              <w:top w:val="single" w:sz="4" w:space="0" w:color="auto"/>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single" w:sz="4" w:space="0" w:color="auto"/>
              <w:left w:val="nil"/>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FF0000"/>
              </w:rPr>
            </w:pPr>
            <w:r w:rsidRPr="00C81ACD">
              <w:rPr>
                <w:rFonts w:asciiTheme="majorHAnsi" w:hAnsiTheme="majorHAnsi" w:cs="Calibri"/>
                <w:color w:val="000000"/>
              </w:rPr>
              <w:lastRenderedPageBreak/>
              <w:t>4</w:t>
            </w:r>
          </w:p>
        </w:tc>
      </w:tr>
      <w:tr w:rsidR="006D4689" w:rsidRPr="00C81ACD" w:rsidTr="00D8381D">
        <w:trPr>
          <w:trHeight w:val="315"/>
        </w:trPr>
        <w:tc>
          <w:tcPr>
            <w:tcW w:w="5260" w:type="dxa"/>
            <w:tcBorders>
              <w:top w:val="single" w:sz="4" w:space="0" w:color="auto"/>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lastRenderedPageBreak/>
              <w:t>ERGONOMIA DEL SISTEMA IN RELAZIONE ALLA DESTINAZIONE D’USO</w:t>
            </w:r>
          </w:p>
        </w:tc>
        <w:tc>
          <w:tcPr>
            <w:tcW w:w="2126" w:type="dxa"/>
            <w:gridSpan w:val="2"/>
            <w:tcBorders>
              <w:top w:val="single" w:sz="4" w:space="0" w:color="auto"/>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 </w:t>
            </w:r>
          </w:p>
        </w:tc>
        <w:tc>
          <w:tcPr>
            <w:tcW w:w="2186" w:type="dxa"/>
            <w:tcBorders>
              <w:top w:val="single" w:sz="4" w:space="0" w:color="auto"/>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Max 4 punti</w:t>
            </w:r>
          </w:p>
        </w:tc>
      </w:tr>
      <w:tr w:rsidR="006D4689" w:rsidRPr="00C81ACD" w:rsidTr="00D8381D">
        <w:trPr>
          <w:trHeight w:val="300"/>
        </w:trPr>
        <w:tc>
          <w:tcPr>
            <w:tcW w:w="5260"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b/>
                <w:color w:val="000000"/>
                <w:u w:val="single"/>
              </w:rPr>
              <w:t>Interfaccia utente</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tecnologica che presenterà la migliore ergonomia del sistema, relativamente </w:t>
            </w:r>
            <w:r w:rsidRPr="00C81ACD">
              <w:rPr>
                <w:rFonts w:asciiTheme="majorHAnsi" w:hAnsiTheme="majorHAnsi" w:cs="Calibri"/>
                <w:b/>
                <w:color w:val="000000"/>
              </w:rPr>
              <w:t>all’intuitività dell’interfaccia utente</w:t>
            </w:r>
            <w:r w:rsidRPr="00C81ACD">
              <w:rPr>
                <w:rFonts w:asciiTheme="majorHAnsi" w:hAnsiTheme="majorHAnsi" w:cs="Calibri"/>
                <w:color w:val="000000"/>
              </w:rPr>
              <w:t xml:space="preserve">, alla semplicità dei comandi e dell’utilizzo delle varie funzioni di gestione e di controllo dei moduli base e specialistici, all’intelligibilità dei parametri e delle curve rappresentate sul display e all’efficacia degli ausili per l’interpretazione (pagine di supporto all’utilizzo della macchina).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Saranno valutate anche le caratteristiche degli allarmi in termini di visualizzazione, efficacia della scelta dei colori e dei suoni, </w:t>
            </w:r>
            <w:proofErr w:type="spellStart"/>
            <w:r w:rsidRPr="00C81ACD">
              <w:rPr>
                <w:rFonts w:asciiTheme="majorHAnsi" w:hAnsiTheme="majorHAnsi" w:cs="Calibri"/>
                <w:color w:val="000000"/>
              </w:rPr>
              <w:t>range</w:t>
            </w:r>
            <w:proofErr w:type="spellEnd"/>
            <w:r w:rsidRPr="00C81ACD">
              <w:rPr>
                <w:rFonts w:asciiTheme="majorHAnsi" w:hAnsiTheme="majorHAnsi" w:cs="Calibri"/>
                <w:color w:val="000000"/>
              </w:rPr>
              <w:t xml:space="preserve"> e intuitività</w:t>
            </w:r>
          </w:p>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color w:val="000000"/>
              </w:rPr>
              <w:t>Alle altre proposte sarà attribuito un punteggio inferiore, secondo lo schema indicato a fianco, in relazione alle caratteristiche presentate.</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1,5</w:t>
            </w:r>
          </w:p>
        </w:tc>
      </w:tr>
      <w:tr w:rsidR="006D4689" w:rsidRPr="00C81ACD" w:rsidTr="00D8381D">
        <w:trPr>
          <w:trHeight w:val="300"/>
        </w:trPr>
        <w:tc>
          <w:tcPr>
            <w:tcW w:w="5260" w:type="dxa"/>
            <w:tcBorders>
              <w:top w:val="nil"/>
              <w:left w:val="single" w:sz="4" w:space="0" w:color="auto"/>
              <w:bottom w:val="single" w:sz="4" w:space="0" w:color="000000"/>
              <w:right w:val="single" w:sz="4" w:space="0" w:color="auto"/>
            </w:tcBorders>
          </w:tcPr>
          <w:p w:rsidR="006D4689" w:rsidRPr="00C81ACD" w:rsidRDefault="006D4689" w:rsidP="006D4689">
            <w:pPr>
              <w:contextualSpacing/>
              <w:jc w:val="both"/>
              <w:rPr>
                <w:rFonts w:asciiTheme="majorHAnsi" w:hAnsiTheme="majorHAnsi" w:cs="Calibri"/>
                <w:color w:val="000000"/>
                <w:u w:val="single"/>
              </w:rPr>
            </w:pPr>
            <w:r w:rsidRPr="00C81ACD">
              <w:rPr>
                <w:rFonts w:asciiTheme="majorHAnsi" w:hAnsiTheme="majorHAnsi" w:cs="Calibri"/>
                <w:b/>
                <w:color w:val="000000"/>
                <w:u w:val="single"/>
              </w:rPr>
              <w:t xml:space="preserve">Aspetti di uso e </w:t>
            </w:r>
            <w:r w:rsidRPr="00C81ACD">
              <w:rPr>
                <w:rFonts w:asciiTheme="majorHAnsi" w:hAnsiTheme="majorHAnsi" w:cs="Calibri"/>
                <w:b/>
                <w:bCs/>
                <w:color w:val="000000"/>
                <w:u w:val="single"/>
              </w:rPr>
              <w:t>gestione del ventilatore in corso di utilizzo</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punteggio massimo sarà attribuito alla proposta tecnologica che presenterà la migliore </w:t>
            </w:r>
            <w:r w:rsidRPr="00C81ACD">
              <w:rPr>
                <w:rFonts w:asciiTheme="majorHAnsi" w:hAnsiTheme="majorHAnsi" w:cs="Calibri"/>
                <w:b/>
                <w:color w:val="000000"/>
                <w:sz w:val="20"/>
                <w:szCs w:val="20"/>
              </w:rPr>
              <w:t>praticità d’uso</w:t>
            </w:r>
            <w:r w:rsidRPr="00C81ACD">
              <w:rPr>
                <w:rFonts w:asciiTheme="majorHAnsi" w:hAnsiTheme="majorHAnsi" w:cs="Calibri"/>
                <w:color w:val="000000"/>
                <w:sz w:val="20"/>
                <w:szCs w:val="20"/>
              </w:rPr>
              <w:t xml:space="preserve"> del sistema, relativamente alla facilità e duttilità durante l’uso, alla facilità di montaggio/smontaggio e pulizia dei vari accessori e della componentistica interna ed esterna e alla semplicità delle regolazioni, delle calibrazioni e della gestione durante l’impiego, al posizionamento e manutenibilità dei </w:t>
            </w:r>
            <w:r w:rsidRPr="00C81ACD">
              <w:rPr>
                <w:rFonts w:asciiTheme="majorHAnsi" w:hAnsiTheme="majorHAnsi" w:cs="Calibri"/>
                <w:i/>
                <w:color w:val="000000"/>
                <w:sz w:val="20"/>
                <w:szCs w:val="20"/>
              </w:rPr>
              <w:t>sensori</w:t>
            </w:r>
            <w:r w:rsidRPr="00C81ACD">
              <w:rPr>
                <w:rFonts w:asciiTheme="majorHAnsi" w:hAnsiTheme="majorHAnsi" w:cs="Calibri"/>
                <w:color w:val="000000"/>
                <w:sz w:val="20"/>
                <w:szCs w:val="20"/>
              </w:rPr>
              <w:t xml:space="preserve"> di pressione, di flusso e dell’ossigeno.</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lo schema indicato a fianco, in relazione alla praticità d’uso presentata dal sistema.</w:t>
            </w:r>
          </w:p>
        </w:tc>
        <w:tc>
          <w:tcPr>
            <w:tcW w:w="2126" w:type="dxa"/>
            <w:gridSpan w:val="2"/>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2,5</w:t>
            </w:r>
          </w:p>
          <w:p w:rsidR="006D4689" w:rsidRPr="00C81ACD" w:rsidRDefault="006D4689" w:rsidP="006D4689">
            <w:pPr>
              <w:contextualSpacing/>
              <w:jc w:val="center"/>
              <w:rPr>
                <w:rFonts w:asciiTheme="majorHAnsi" w:hAnsiTheme="majorHAnsi" w:cs="Calibri"/>
                <w:color w:val="FF0000"/>
              </w:rPr>
            </w:pPr>
          </w:p>
        </w:tc>
      </w:tr>
    </w:tbl>
    <w:p w:rsidR="006D4689" w:rsidRPr="00C81ACD" w:rsidRDefault="006D4689" w:rsidP="006D4689">
      <w:pPr>
        <w:autoSpaceDE w:val="0"/>
        <w:autoSpaceDN w:val="0"/>
        <w:adjustRightInd w:val="0"/>
        <w:contextualSpacing/>
        <w:jc w:val="both"/>
        <w:rPr>
          <w:rFonts w:asciiTheme="majorHAnsi" w:hAnsiTheme="majorHAnsi" w:cs="Calibri"/>
        </w:rPr>
      </w:pPr>
    </w:p>
    <w:p w:rsidR="006D4689" w:rsidRPr="00C81ACD" w:rsidRDefault="006D4689" w:rsidP="006D4689">
      <w:pPr>
        <w:autoSpaceDE w:val="0"/>
        <w:autoSpaceDN w:val="0"/>
        <w:adjustRightInd w:val="0"/>
        <w:contextualSpacing/>
        <w:jc w:val="both"/>
        <w:rPr>
          <w:rFonts w:asciiTheme="majorHAnsi" w:hAnsiTheme="majorHAnsi" w:cs="Calibri"/>
          <w:sz w:val="22"/>
          <w:szCs w:val="22"/>
        </w:rPr>
      </w:pPr>
      <w:r w:rsidRPr="00C81ACD">
        <w:rPr>
          <w:rFonts w:asciiTheme="majorHAnsi" w:hAnsiTheme="majorHAnsi" w:cs="Calibri"/>
          <w:sz w:val="22"/>
          <w:szCs w:val="22"/>
        </w:rPr>
        <w:t xml:space="preserve">Alla fine della fase di valutazione, </w:t>
      </w:r>
      <w:r w:rsidRPr="00C81ACD">
        <w:rPr>
          <w:rFonts w:asciiTheme="majorHAnsi" w:hAnsiTheme="majorHAnsi" w:cs="Calibri"/>
          <w:b/>
          <w:sz w:val="22"/>
          <w:szCs w:val="22"/>
        </w:rPr>
        <w:t xml:space="preserve">le ditte che non avranno ottenuto almeno 25  punti relativi al parametri qualità di cui </w:t>
      </w:r>
      <w:r w:rsidRPr="00C81ACD">
        <w:rPr>
          <w:rFonts w:asciiTheme="majorHAnsi" w:hAnsiTheme="majorHAnsi" w:cs="Calibri"/>
          <w:b/>
          <w:color w:val="000000"/>
          <w:sz w:val="22"/>
          <w:szCs w:val="22"/>
        </w:rPr>
        <w:t xml:space="preserve">almeno 12 relativi </w:t>
      </w:r>
      <w:r w:rsidRPr="00C81ACD">
        <w:rPr>
          <w:rFonts w:asciiTheme="majorHAnsi" w:hAnsiTheme="majorHAnsi" w:cs="Calibri"/>
          <w:b/>
          <w:sz w:val="22"/>
          <w:szCs w:val="22"/>
        </w:rPr>
        <w:t>alla prova pratica, saranno escluse</w:t>
      </w:r>
      <w:r w:rsidRPr="00C81ACD">
        <w:rPr>
          <w:rFonts w:asciiTheme="majorHAnsi" w:hAnsiTheme="majorHAnsi" w:cs="Calibri"/>
          <w:sz w:val="22"/>
          <w:szCs w:val="22"/>
        </w:rPr>
        <w:t>. Quelle che sono risultate idonee ed ammesse alla fase di valutazione economica verranno normalizzate rispetto al punteggio massimo previsto.</w:t>
      </w:r>
    </w:p>
    <w:p w:rsidR="006D4689" w:rsidRPr="00C81ACD" w:rsidRDefault="006D4689" w:rsidP="006D4689">
      <w:pPr>
        <w:pStyle w:val="Corpodeltesto3"/>
        <w:tabs>
          <w:tab w:val="left" w:pos="1889"/>
        </w:tabs>
        <w:spacing w:before="120" w:after="240"/>
        <w:contextualSpacing/>
        <w:jc w:val="both"/>
        <w:rPr>
          <w:rFonts w:asciiTheme="majorHAnsi" w:hAnsiTheme="majorHAnsi" w:cs="Calibri"/>
          <w:b/>
          <w:smallCaps/>
          <w:color w:val="FF0000"/>
          <w:sz w:val="22"/>
          <w:szCs w:val="22"/>
        </w:rPr>
      </w:pPr>
    </w:p>
    <w:p w:rsidR="006D4689" w:rsidRPr="00C81ACD" w:rsidRDefault="006D4689" w:rsidP="006D4689">
      <w:pPr>
        <w:pStyle w:val="Corpodeltesto3"/>
        <w:tabs>
          <w:tab w:val="left" w:pos="1889"/>
        </w:tabs>
        <w:spacing w:before="120" w:after="240"/>
        <w:contextualSpacing/>
        <w:jc w:val="both"/>
        <w:rPr>
          <w:rFonts w:asciiTheme="majorHAnsi" w:hAnsiTheme="majorHAnsi" w:cs="Calibri"/>
          <w:b/>
          <w:color w:val="000000"/>
          <w:sz w:val="22"/>
          <w:szCs w:val="22"/>
        </w:rPr>
      </w:pPr>
      <w:r w:rsidRPr="00C81ACD">
        <w:rPr>
          <w:rFonts w:asciiTheme="majorHAnsi" w:hAnsiTheme="majorHAnsi" w:cs="Calibri"/>
          <w:b/>
          <w:color w:val="000000"/>
          <w:sz w:val="22"/>
          <w:szCs w:val="22"/>
        </w:rPr>
        <w:t xml:space="preserve">Lotto 3: ventilatori polmonari per supporto </w:t>
      </w:r>
      <w:proofErr w:type="spellStart"/>
      <w:r w:rsidRPr="00C81ACD">
        <w:rPr>
          <w:rFonts w:asciiTheme="majorHAnsi" w:hAnsiTheme="majorHAnsi" w:cs="Calibri"/>
          <w:b/>
          <w:color w:val="000000"/>
          <w:sz w:val="22"/>
          <w:szCs w:val="22"/>
        </w:rPr>
        <w:t>ventilatorio</w:t>
      </w:r>
      <w:proofErr w:type="spellEnd"/>
      <w:r w:rsidRPr="00C81ACD">
        <w:rPr>
          <w:rFonts w:asciiTheme="majorHAnsi" w:hAnsiTheme="majorHAnsi" w:cs="Calibri"/>
          <w:b/>
          <w:color w:val="000000"/>
          <w:sz w:val="22"/>
          <w:szCs w:val="22"/>
        </w:rPr>
        <w:t xml:space="preserve"> di base </w:t>
      </w:r>
    </w:p>
    <w:tbl>
      <w:tblPr>
        <w:tblW w:w="9572" w:type="dxa"/>
        <w:tblInd w:w="55" w:type="dxa"/>
        <w:tblCellMar>
          <w:left w:w="70" w:type="dxa"/>
          <w:right w:w="70" w:type="dxa"/>
        </w:tblCellMar>
        <w:tblLook w:val="00A0" w:firstRow="1" w:lastRow="0" w:firstColumn="1" w:lastColumn="0" w:noHBand="0" w:noVBand="0"/>
      </w:tblPr>
      <w:tblGrid>
        <w:gridCol w:w="5260"/>
        <w:gridCol w:w="2126"/>
        <w:gridCol w:w="2186"/>
      </w:tblGrid>
      <w:tr w:rsidR="006D4689" w:rsidRPr="00C81ACD" w:rsidTr="00D8381D">
        <w:trPr>
          <w:trHeight w:val="630"/>
        </w:trPr>
        <w:tc>
          <w:tcPr>
            <w:tcW w:w="5260" w:type="dxa"/>
            <w:tcBorders>
              <w:top w:val="single" w:sz="4" w:space="0" w:color="auto"/>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Caratteristiche Tecniche</w:t>
            </w:r>
          </w:p>
        </w:tc>
        <w:tc>
          <w:tcPr>
            <w:tcW w:w="2126" w:type="dxa"/>
            <w:tcBorders>
              <w:top w:val="single" w:sz="4" w:space="0" w:color="auto"/>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 </w:t>
            </w:r>
          </w:p>
        </w:tc>
        <w:tc>
          <w:tcPr>
            <w:tcW w:w="2186" w:type="dxa"/>
            <w:tcBorders>
              <w:top w:val="single" w:sz="4" w:space="0" w:color="auto"/>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Punti Attribuibili MAX 25</w:t>
            </w:r>
          </w:p>
        </w:tc>
      </w:tr>
      <w:tr w:rsidR="006D4689" w:rsidRPr="00C81ACD" w:rsidTr="00D8381D">
        <w:trPr>
          <w:trHeight w:val="315"/>
        </w:trPr>
        <w:tc>
          <w:tcPr>
            <w:tcW w:w="9572" w:type="dxa"/>
            <w:gridSpan w:val="3"/>
            <w:tcBorders>
              <w:top w:val="single" w:sz="4" w:space="0" w:color="auto"/>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b/>
                <w:bCs/>
                <w:color w:val="000000"/>
              </w:rPr>
              <w:t>CARATTERISTICHE PRESTAZIONALI e DEL SISTEMA PNEUMATICO</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color w:val="000000"/>
              </w:rPr>
              <w:t xml:space="preserve">il punteggio massimo sarà attribuito alla proposta che presenterà le migliori </w:t>
            </w:r>
            <w:r w:rsidRPr="00C81ACD">
              <w:rPr>
                <w:rFonts w:asciiTheme="majorHAnsi" w:hAnsiTheme="majorHAnsi" w:cs="Calibri"/>
                <w:b/>
                <w:color w:val="000000"/>
              </w:rPr>
              <w:t xml:space="preserve">prestazioni pneumatiche e del sistema </w:t>
            </w:r>
            <w:proofErr w:type="spellStart"/>
            <w:r w:rsidRPr="00C81ACD">
              <w:rPr>
                <w:rFonts w:asciiTheme="majorHAnsi" w:hAnsiTheme="majorHAnsi" w:cs="Calibri"/>
                <w:b/>
                <w:color w:val="000000"/>
              </w:rPr>
              <w:t>ventilatorio</w:t>
            </w:r>
            <w:proofErr w:type="spellEnd"/>
            <w:r w:rsidRPr="00C81ACD">
              <w:rPr>
                <w:rFonts w:asciiTheme="majorHAnsi" w:hAnsiTheme="majorHAnsi" w:cs="Calibri"/>
                <w:b/>
                <w:color w:val="000000"/>
              </w:rPr>
              <w:t xml:space="preserve"> </w:t>
            </w:r>
            <w:r w:rsidRPr="00C81ACD">
              <w:rPr>
                <w:rFonts w:asciiTheme="majorHAnsi" w:hAnsiTheme="majorHAnsi" w:cs="Calibri"/>
                <w:color w:val="000000"/>
              </w:rPr>
              <w:t>quali:</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b/>
                <w:bCs/>
                <w:color w:val="000000"/>
                <w:sz w:val="20"/>
                <w:szCs w:val="20"/>
              </w:rPr>
            </w:pPr>
            <w:r w:rsidRPr="00C81ACD">
              <w:rPr>
                <w:rFonts w:asciiTheme="majorHAnsi" w:hAnsiTheme="majorHAnsi" w:cs="Calibri"/>
                <w:color w:val="000000"/>
                <w:sz w:val="20"/>
                <w:szCs w:val="20"/>
              </w:rPr>
              <w:t>autonomia di funzionamento anche in assenza di collegamento a gas ad alta pressione (rete)</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La migliore sensibilità e altre caratteristiche performanti dei sensori di pressione, di flusso e dell’ossigeno </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La maggiore sensibilità del trigger di flusso, anche in relazione alla </w:t>
            </w:r>
            <w:proofErr w:type="spellStart"/>
            <w:r w:rsidRPr="00C81ACD">
              <w:rPr>
                <w:rFonts w:asciiTheme="majorHAnsi" w:hAnsiTheme="majorHAnsi" w:cs="Calibri"/>
                <w:color w:val="000000"/>
                <w:sz w:val="20"/>
                <w:szCs w:val="20"/>
              </w:rPr>
              <w:t>sensoristica</w:t>
            </w:r>
            <w:proofErr w:type="spellEnd"/>
            <w:r w:rsidRPr="00C81ACD">
              <w:rPr>
                <w:rFonts w:asciiTheme="majorHAnsi" w:hAnsiTheme="majorHAnsi" w:cs="Calibri"/>
                <w:color w:val="000000"/>
                <w:sz w:val="20"/>
                <w:szCs w:val="20"/>
              </w:rPr>
              <w:t xml:space="preserve"> utilizzata</w:t>
            </w:r>
            <w:ins w:id="5" w:author="Flavio Bassi" w:date="2016-09-07T22:54:00Z">
              <w:r w:rsidRPr="00C81ACD">
                <w:rPr>
                  <w:rFonts w:asciiTheme="majorHAnsi" w:hAnsiTheme="majorHAnsi" w:cs="Calibri"/>
                  <w:color w:val="000000"/>
                  <w:sz w:val="20"/>
                  <w:szCs w:val="20"/>
                </w:rPr>
                <w:t xml:space="preserve"> </w:t>
              </w:r>
            </w:ins>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lastRenderedPageBreak/>
              <w:t>la più ampia compensazione delle perdite principalmente in ventilazione non invasiva</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caratteristiche del tubo tracheale e del circuito paziente: caratteristiche della compensazione</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10</w:t>
            </w:r>
          </w:p>
          <w:p w:rsidR="006D4689" w:rsidRPr="00C81ACD" w:rsidRDefault="006D4689" w:rsidP="006D4689">
            <w:pPr>
              <w:contextualSpacing/>
              <w:jc w:val="center"/>
              <w:rPr>
                <w:rFonts w:asciiTheme="majorHAnsi" w:hAnsiTheme="majorHAnsi" w:cs="Calibri"/>
                <w:color w:val="FF0000"/>
              </w:rPr>
            </w:pPr>
            <w:r w:rsidRPr="00C81ACD">
              <w:rPr>
                <w:rFonts w:asciiTheme="majorHAnsi" w:hAnsiTheme="majorHAnsi" w:cs="Calibri"/>
                <w:color w:val="FF0000"/>
              </w:rPr>
              <w:t xml:space="preserve"> </w:t>
            </w:r>
          </w:p>
        </w:tc>
      </w:tr>
      <w:tr w:rsidR="006D4689" w:rsidRPr="00C81ACD" w:rsidTr="00D8381D">
        <w:trPr>
          <w:trHeight w:val="300"/>
        </w:trPr>
        <w:tc>
          <w:tcPr>
            <w:tcW w:w="9572" w:type="dxa"/>
            <w:gridSpan w:val="3"/>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b/>
                <w:bCs/>
                <w:color w:val="000000"/>
              </w:rPr>
              <w:lastRenderedPageBreak/>
              <w:t>CARATTERISTICHE DI OPERATIVITÀ DELLA MACCHINA</w:t>
            </w:r>
            <w:r w:rsidRPr="00C81ACD">
              <w:rPr>
                <w:rFonts w:asciiTheme="majorHAnsi" w:hAnsiTheme="majorHAnsi" w:cs="Calibri"/>
                <w:color w:val="000000"/>
              </w:rPr>
              <w:t xml:space="preserve"> </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il punteggio massimo sarà attribuito all’apparecchiatura che presenterà</w:t>
            </w:r>
            <w:r w:rsidRPr="00C81ACD">
              <w:rPr>
                <w:rFonts w:asciiTheme="majorHAnsi" w:hAnsiTheme="majorHAnsi" w:cs="Calibri"/>
                <w:color w:val="FF0000"/>
              </w:rPr>
              <w:t>:</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 xml:space="preserve">Il miglior quadro complessivo dello stato del paziente in termini di dati, parametri, curve e </w:t>
            </w:r>
            <w:proofErr w:type="spellStart"/>
            <w:r w:rsidRPr="00C81ACD">
              <w:rPr>
                <w:rFonts w:asciiTheme="majorHAnsi" w:hAnsiTheme="majorHAnsi" w:cs="Calibri"/>
                <w:color w:val="000000"/>
              </w:rPr>
              <w:t>loop</w:t>
            </w:r>
            <w:proofErr w:type="spellEnd"/>
            <w:r w:rsidRPr="00C81ACD">
              <w:rPr>
                <w:rFonts w:asciiTheme="majorHAnsi" w:hAnsiTheme="majorHAnsi" w:cs="Calibri"/>
                <w:color w:val="000000"/>
              </w:rPr>
              <w:t xml:space="preserve"> disponibili rispetto alla modalità di ventilazione prescelta</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Le migliori caratteristiche degli allarmi (quantità, rappresentazione, adattabilità ai diversi modi di ventilazione)</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 xml:space="preserve">La migliore gestione dei trend e degli eventi (varietà di parametri rappresentati, tipologia di memorizzazione, durata/fruibilità, ecc.) </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proofErr w:type="spellStart"/>
            <w:r w:rsidRPr="00C81ACD">
              <w:rPr>
                <w:rFonts w:asciiTheme="majorHAnsi" w:hAnsiTheme="majorHAnsi" w:cs="Calibri"/>
                <w:color w:val="000000"/>
              </w:rPr>
              <w:t>possibilita’</w:t>
            </w:r>
            <w:proofErr w:type="spellEnd"/>
            <w:r w:rsidRPr="00C81ACD">
              <w:rPr>
                <w:rFonts w:asciiTheme="majorHAnsi" w:hAnsiTheme="majorHAnsi" w:cs="Calibri"/>
                <w:color w:val="000000"/>
              </w:rPr>
              <w:t xml:space="preserve"> di monitoraggio della co2</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 xml:space="preserve">La presenza di aiuti in linea e relative caratteristiche </w:t>
            </w:r>
          </w:p>
          <w:p w:rsidR="006D4689" w:rsidRPr="00C81ACD" w:rsidRDefault="006D4689" w:rsidP="006D4689">
            <w:pPr>
              <w:ind w:left="60"/>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alle caratteristiche presentate.</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FF0000"/>
              </w:rPr>
            </w:pPr>
            <w:r w:rsidRPr="00C81ACD">
              <w:rPr>
                <w:rFonts w:asciiTheme="majorHAnsi" w:hAnsiTheme="majorHAnsi" w:cs="Calibri"/>
                <w:color w:val="000000"/>
              </w:rPr>
              <w:t>6</w:t>
            </w:r>
          </w:p>
          <w:p w:rsidR="006D4689" w:rsidRPr="00C81ACD" w:rsidRDefault="006D4689" w:rsidP="006D4689">
            <w:pPr>
              <w:contextualSpacing/>
              <w:jc w:val="center"/>
              <w:rPr>
                <w:rFonts w:asciiTheme="majorHAnsi" w:hAnsiTheme="majorHAnsi" w:cs="Calibri"/>
                <w:color w:val="FF0000"/>
              </w:rPr>
            </w:pPr>
          </w:p>
        </w:tc>
      </w:tr>
      <w:tr w:rsidR="006D4689" w:rsidRPr="00C81ACD" w:rsidTr="00D8381D">
        <w:trPr>
          <w:trHeight w:val="300"/>
        </w:trPr>
        <w:tc>
          <w:tcPr>
            <w:tcW w:w="9572" w:type="dxa"/>
            <w:gridSpan w:val="3"/>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b/>
                <w:bCs/>
                <w:color w:val="000000"/>
              </w:rPr>
              <w:t xml:space="preserve">CARATTERISTICHE DI AUTONOMIA DELL’ALIMENTAZIONE ELETTRICA </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la migliore soluzione per garantire </w:t>
            </w:r>
            <w:r w:rsidRPr="00C81ACD">
              <w:rPr>
                <w:rFonts w:asciiTheme="majorHAnsi" w:hAnsiTheme="majorHAnsi" w:cs="Calibri"/>
                <w:b/>
                <w:color w:val="000000"/>
              </w:rPr>
              <w:t>autonomia</w:t>
            </w:r>
            <w:r w:rsidRPr="00C81ACD">
              <w:rPr>
                <w:rFonts w:asciiTheme="majorHAnsi" w:hAnsiTheme="majorHAnsi" w:cs="Calibri"/>
                <w:color w:val="000000"/>
              </w:rPr>
              <w:t xml:space="preserve"> di alimentazione tramite batterie;</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FF0000"/>
              </w:rPr>
            </w:pPr>
            <w:r w:rsidRPr="00C81ACD">
              <w:rPr>
                <w:rFonts w:asciiTheme="majorHAnsi" w:hAnsiTheme="majorHAnsi" w:cs="Calibri"/>
                <w:color w:val="000000"/>
              </w:rPr>
              <w:t>1</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b/>
                <w:bCs/>
                <w:color w:val="000000"/>
              </w:rPr>
              <w:t>CARATTERISTICHE DEL DISPLAY</w:t>
            </w:r>
            <w:r w:rsidRPr="00C81ACD">
              <w:rPr>
                <w:rFonts w:asciiTheme="majorHAnsi" w:hAnsiTheme="majorHAnsi" w:cs="Calibri"/>
                <w:b/>
                <w:bCs/>
                <w:strike/>
                <w:color w:val="000000"/>
              </w:rPr>
              <w:t xml:space="preserve"> </w:t>
            </w:r>
          </w:p>
        </w:tc>
        <w:tc>
          <w:tcPr>
            <w:tcW w:w="2126" w:type="dxa"/>
            <w:tcBorders>
              <w:top w:val="nil"/>
              <w:left w:val="nil"/>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color w:val="000000"/>
              </w:rPr>
            </w:pPr>
          </w:p>
        </w:tc>
        <w:tc>
          <w:tcPr>
            <w:tcW w:w="2186"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Il punteggio massimo sarà attribuito alla proposta che presenterà le maggiori dimensioni e le migliori caratteristiche del display come:</w:t>
            </w:r>
          </w:p>
          <w:p w:rsidR="006D4689" w:rsidRPr="00C81ACD" w:rsidRDefault="006D4689" w:rsidP="006D4689">
            <w:pPr>
              <w:pStyle w:val="Elencoacolori-Colore11"/>
              <w:widowControl/>
              <w:numPr>
                <w:ilvl w:val="0"/>
                <w:numId w:val="52"/>
              </w:numPr>
              <w:adjustRightInd/>
              <w:spacing w:line="240" w:lineRule="auto"/>
              <w:ind w:left="49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dimensioni</w:t>
            </w:r>
          </w:p>
          <w:p w:rsidR="006D4689" w:rsidRPr="00C81ACD" w:rsidRDefault="006D4689" w:rsidP="006D4689">
            <w:pPr>
              <w:pStyle w:val="Elencoacolori-Colore11"/>
              <w:widowControl/>
              <w:numPr>
                <w:ilvl w:val="0"/>
                <w:numId w:val="52"/>
              </w:numPr>
              <w:adjustRightInd/>
              <w:spacing w:line="240" w:lineRule="auto"/>
              <w:ind w:left="49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angolo di visualizzazione,</w:t>
            </w:r>
          </w:p>
          <w:p w:rsidR="006D4689" w:rsidRPr="00C81ACD" w:rsidRDefault="006D4689" w:rsidP="006D4689">
            <w:pPr>
              <w:pStyle w:val="Elencoacolori-Colore11"/>
              <w:widowControl/>
              <w:numPr>
                <w:ilvl w:val="0"/>
                <w:numId w:val="52"/>
              </w:numPr>
              <w:adjustRightInd/>
              <w:spacing w:line="240" w:lineRule="auto"/>
              <w:ind w:left="49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risoluzione,</w:t>
            </w:r>
          </w:p>
          <w:p w:rsidR="006D4689" w:rsidRPr="00C81ACD" w:rsidRDefault="006D4689" w:rsidP="006D4689">
            <w:pPr>
              <w:pStyle w:val="Elencoacolori-Colore11"/>
              <w:widowControl/>
              <w:numPr>
                <w:ilvl w:val="0"/>
                <w:numId w:val="52"/>
              </w:numPr>
              <w:adjustRightInd/>
              <w:spacing w:line="240" w:lineRule="auto"/>
              <w:ind w:left="496"/>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numero di curve visualizzate contemporaneamente (senza comprometterne l’intelligibilità)</w:t>
            </w:r>
          </w:p>
          <w:p w:rsidR="006D4689" w:rsidRPr="00C81ACD" w:rsidRDefault="006D4689" w:rsidP="006D4689">
            <w:pPr>
              <w:pStyle w:val="Elencoacolori-Colore11"/>
              <w:widowControl/>
              <w:numPr>
                <w:ilvl w:val="0"/>
                <w:numId w:val="52"/>
              </w:numPr>
              <w:adjustRightInd/>
              <w:spacing w:line="240" w:lineRule="auto"/>
              <w:ind w:left="496"/>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presenza di altre caratteristiche significative </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4</w:t>
            </w:r>
          </w:p>
        </w:tc>
      </w:tr>
      <w:tr w:rsidR="006D4689" w:rsidRPr="00C81ACD" w:rsidTr="00D8381D">
        <w:trPr>
          <w:trHeight w:val="300"/>
        </w:trPr>
        <w:tc>
          <w:tcPr>
            <w:tcW w:w="9572" w:type="dxa"/>
            <w:gridSpan w:val="3"/>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b/>
                <w:bCs/>
                <w:color w:val="000000"/>
              </w:rPr>
              <w:t xml:space="preserve">CARATTERISTICHE DI CONFIGURABILITÀ E AGGIORNABILITÀ DELLA MACCHINA </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le migliori </w:t>
            </w:r>
            <w:r w:rsidRPr="00C81ACD">
              <w:rPr>
                <w:rFonts w:asciiTheme="majorHAnsi" w:hAnsiTheme="majorHAnsi" w:cs="Calibri"/>
                <w:b/>
                <w:color w:val="000000"/>
              </w:rPr>
              <w:t>caratteristiche di configurabilità</w:t>
            </w:r>
            <w:r w:rsidRPr="00C81ACD">
              <w:rPr>
                <w:rFonts w:asciiTheme="majorHAnsi" w:hAnsiTheme="majorHAnsi" w:cs="Calibri"/>
                <w:color w:val="000000"/>
              </w:rPr>
              <w:t xml:space="preserve"> </w:t>
            </w:r>
            <w:r w:rsidRPr="00C81ACD">
              <w:rPr>
                <w:rFonts w:asciiTheme="majorHAnsi" w:hAnsiTheme="majorHAnsi" w:cs="Calibri"/>
                <w:b/>
                <w:color w:val="000000"/>
              </w:rPr>
              <w:t xml:space="preserve">e </w:t>
            </w:r>
            <w:proofErr w:type="spellStart"/>
            <w:r w:rsidRPr="00C81ACD">
              <w:rPr>
                <w:rFonts w:asciiTheme="majorHAnsi" w:hAnsiTheme="majorHAnsi" w:cs="Calibri"/>
                <w:b/>
                <w:color w:val="000000"/>
              </w:rPr>
              <w:t>aggiornabilità</w:t>
            </w:r>
            <w:proofErr w:type="spellEnd"/>
            <w:r w:rsidRPr="00C81ACD">
              <w:rPr>
                <w:rFonts w:asciiTheme="majorHAnsi" w:hAnsiTheme="majorHAnsi" w:cs="Calibri"/>
                <w:color w:val="000000"/>
              </w:rPr>
              <w:t>;</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 grado di configurabilità presentato.</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1</w:t>
            </w: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b/>
                <w:bCs/>
                <w:color w:val="000000"/>
              </w:rPr>
              <w:t>CARATTERISTICHE MIGLIORATIVE</w:t>
            </w:r>
          </w:p>
        </w:tc>
        <w:tc>
          <w:tcPr>
            <w:tcW w:w="2126" w:type="dxa"/>
            <w:tcBorders>
              <w:top w:val="nil"/>
              <w:left w:val="nil"/>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color w:val="000000"/>
              </w:rPr>
            </w:pPr>
          </w:p>
        </w:tc>
        <w:tc>
          <w:tcPr>
            <w:tcW w:w="2186"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p>
        </w:tc>
      </w:tr>
      <w:tr w:rsidR="006D4689" w:rsidRPr="00C81ACD" w:rsidTr="00D8381D">
        <w:trPr>
          <w:trHeight w:val="300"/>
        </w:trPr>
        <w:tc>
          <w:tcPr>
            <w:tcW w:w="5260"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funzionalità migliorative significative (non già valutate nell’ambito di altri parametri qualitativi) per quanto attiene le prestazioni del sistema pneumatico, le </w:t>
            </w:r>
            <w:r w:rsidRPr="00C81ACD">
              <w:rPr>
                <w:rFonts w:asciiTheme="majorHAnsi" w:hAnsiTheme="majorHAnsi" w:cs="Calibri"/>
                <w:bCs/>
                <w:color w:val="000000"/>
              </w:rPr>
              <w:t>caratteristiche di operatività dell’apparecchiatura ed ulteriori modalità di ventilazione supportate od offerte.</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Alle altre proposte sarà attribuito un punteggio inferiore, secondo i giudizi a fianco, in relazione alle caratteristiche delle migliorie presentate.</w:t>
            </w:r>
          </w:p>
          <w:p w:rsidR="006D4689" w:rsidRPr="00C81ACD" w:rsidRDefault="006D4689" w:rsidP="006D4689">
            <w:pPr>
              <w:contextualSpacing/>
              <w:jc w:val="both"/>
              <w:rPr>
                <w:rFonts w:asciiTheme="majorHAnsi" w:hAnsiTheme="majorHAnsi" w:cs="Calibri"/>
                <w:b/>
                <w:strike/>
                <w:color w:val="000000"/>
              </w:rPr>
            </w:pPr>
            <w:r w:rsidRPr="00C81ACD">
              <w:rPr>
                <w:rFonts w:asciiTheme="majorHAnsi" w:hAnsiTheme="majorHAnsi" w:cs="Calibri"/>
                <w:b/>
                <w:color w:val="000000"/>
              </w:rPr>
              <w:t>Qualora la proposta non presenti migliorie, o queste siano già state valutate nell’ambito di altri parametri, o non siano di interesse rispetto alla destinazione d’uso dell’apparecchiatura, saranno attribuiti punti 0 (zero).</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3</w:t>
            </w:r>
          </w:p>
        </w:tc>
      </w:tr>
      <w:tr w:rsidR="006D4689" w:rsidRPr="00C81ACD" w:rsidTr="00D8381D">
        <w:trPr>
          <w:trHeight w:val="630"/>
        </w:trPr>
        <w:tc>
          <w:tcPr>
            <w:tcW w:w="5260" w:type="dxa"/>
            <w:tcBorders>
              <w:top w:val="nil"/>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lastRenderedPageBreak/>
              <w:t>Prova Pratica/Visione</w:t>
            </w:r>
          </w:p>
        </w:tc>
        <w:tc>
          <w:tcPr>
            <w:tcW w:w="2126" w:type="dxa"/>
            <w:tcBorders>
              <w:top w:val="nil"/>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 </w:t>
            </w:r>
          </w:p>
        </w:tc>
        <w:tc>
          <w:tcPr>
            <w:tcW w:w="2186" w:type="dxa"/>
            <w:tcBorders>
              <w:top w:val="nil"/>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Punti Attribuibili MAX 25</w:t>
            </w:r>
          </w:p>
        </w:tc>
      </w:tr>
      <w:tr w:rsidR="006D4689" w:rsidRPr="00C81ACD" w:rsidTr="00D8381D">
        <w:trPr>
          <w:trHeight w:val="300"/>
        </w:trPr>
        <w:tc>
          <w:tcPr>
            <w:tcW w:w="9572" w:type="dxa"/>
            <w:gridSpan w:val="3"/>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b/>
                <w:bCs/>
                <w:color w:val="000000"/>
              </w:rPr>
              <w:t>VALUTAZIONE DI PERFORMANCE DA PARTE DEL PERSONALE SANITARIO UTILIZZATORE</w:t>
            </w:r>
          </w:p>
        </w:tc>
      </w:tr>
      <w:tr w:rsidR="006D4689" w:rsidRPr="00C81ACD" w:rsidTr="00D8381D">
        <w:trPr>
          <w:trHeight w:val="315"/>
        </w:trPr>
        <w:tc>
          <w:tcPr>
            <w:tcW w:w="5260"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tecnologica che garantirà la migliore performance dei diversi tipi di </w:t>
            </w:r>
            <w:r w:rsidRPr="00C81ACD">
              <w:rPr>
                <w:rFonts w:asciiTheme="majorHAnsi" w:hAnsiTheme="majorHAnsi" w:cs="Calibri"/>
                <w:b/>
                <w:color w:val="000000"/>
              </w:rPr>
              <w:t>ventilazione</w:t>
            </w:r>
            <w:r w:rsidRPr="00C81ACD">
              <w:rPr>
                <w:rFonts w:asciiTheme="majorHAnsi" w:hAnsiTheme="majorHAnsi" w:cs="Calibri"/>
                <w:color w:val="000000"/>
              </w:rPr>
              <w:t xml:space="preserve"> e le più ampie possibilità di regolazione e gestione. Nello specifico verranno valutate le tipologie di ventilazione:</w:t>
            </w:r>
          </w:p>
          <w:p w:rsidR="006D4689" w:rsidRPr="00C81ACD" w:rsidRDefault="006D4689" w:rsidP="006D4689">
            <w:pPr>
              <w:pStyle w:val="Elencoacolori-Colore11"/>
              <w:numPr>
                <w:ilvl w:val="0"/>
                <w:numId w:val="53"/>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Controllate</w:t>
            </w:r>
          </w:p>
          <w:p w:rsidR="006D4689" w:rsidRPr="00C81ACD" w:rsidRDefault="006D4689" w:rsidP="006D4689">
            <w:pPr>
              <w:pStyle w:val="Elencoacolori-Colore11"/>
              <w:numPr>
                <w:ilvl w:val="0"/>
                <w:numId w:val="53"/>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Assistite</w:t>
            </w:r>
          </w:p>
          <w:p w:rsidR="006D4689" w:rsidRPr="00C81ACD" w:rsidRDefault="006D4689" w:rsidP="006D4689">
            <w:pPr>
              <w:pStyle w:val="Elencoacolori-Colore11"/>
              <w:numPr>
                <w:ilvl w:val="0"/>
                <w:numId w:val="53"/>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Sincronizzate</w:t>
            </w:r>
          </w:p>
          <w:p w:rsidR="006D4689" w:rsidRPr="00C81ACD" w:rsidRDefault="006D4689" w:rsidP="006D4689">
            <w:pPr>
              <w:pStyle w:val="Elencoacolori-Colore11"/>
              <w:numPr>
                <w:ilvl w:val="0"/>
                <w:numId w:val="53"/>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NIV</w:t>
            </w:r>
          </w:p>
          <w:p w:rsidR="006D4689" w:rsidRPr="00C81ACD" w:rsidRDefault="006D4689" w:rsidP="006D4689">
            <w:pPr>
              <w:pStyle w:val="Elencoacolori-Colore11"/>
              <w:numPr>
                <w:ilvl w:val="0"/>
                <w:numId w:val="53"/>
              </w:numPr>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 xml:space="preserve">CPAP </w:t>
            </w:r>
          </w:p>
          <w:p w:rsidR="006D4689" w:rsidRPr="00C81ACD" w:rsidRDefault="006D4689" w:rsidP="006D4689">
            <w:pPr>
              <w:pStyle w:val="Elencoacolori-Colore11"/>
              <w:numPr>
                <w:ilvl w:val="0"/>
                <w:numId w:val="53"/>
              </w:numPr>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Eventuali ulteriori modalità presenti</w:t>
            </w:r>
          </w:p>
          <w:p w:rsidR="006D4689" w:rsidRPr="00C81ACD" w:rsidRDefault="006D4689" w:rsidP="006D4689">
            <w:pPr>
              <w:pStyle w:val="Elencoacolori-Colore11"/>
              <w:widowControl/>
              <w:adjustRightInd/>
              <w:spacing w:line="240" w:lineRule="auto"/>
              <w:ind w:left="-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sarà valutata positivamente anche la maggior capacità delle valvole di respirazione nel consentire al paziente la massima libertà di respiro.</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performance  prestazionale  presentata.</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left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bCs/>
                <w:color w:val="000000"/>
              </w:rPr>
            </w:pPr>
            <w:r w:rsidRPr="00C81ACD">
              <w:rPr>
                <w:rFonts w:asciiTheme="majorHAnsi" w:hAnsiTheme="majorHAnsi" w:cs="Calibri"/>
                <w:bCs/>
                <w:color w:val="000000"/>
              </w:rPr>
              <w:t>10</w:t>
            </w:r>
          </w:p>
          <w:p w:rsidR="006D4689" w:rsidRPr="00C81ACD" w:rsidRDefault="006D4689" w:rsidP="006D4689">
            <w:pPr>
              <w:contextualSpacing/>
              <w:jc w:val="center"/>
              <w:rPr>
                <w:rFonts w:asciiTheme="majorHAnsi" w:hAnsiTheme="majorHAnsi" w:cs="Calibri"/>
                <w:bCs/>
                <w:color w:val="000000"/>
              </w:rPr>
            </w:pPr>
          </w:p>
        </w:tc>
      </w:tr>
      <w:tr w:rsidR="006D4689" w:rsidRPr="00C81ACD" w:rsidTr="00D8381D">
        <w:trPr>
          <w:trHeight w:val="315"/>
        </w:trPr>
        <w:tc>
          <w:tcPr>
            <w:tcW w:w="5260" w:type="dxa"/>
            <w:tcBorders>
              <w:top w:val="single" w:sz="4" w:space="0" w:color="auto"/>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ERGONOMIA DEL SISTEMA IN RELAZIONE ALLA DESTINAZIONE D’USO</w:t>
            </w:r>
          </w:p>
        </w:tc>
        <w:tc>
          <w:tcPr>
            <w:tcW w:w="2126" w:type="dxa"/>
            <w:tcBorders>
              <w:top w:val="single" w:sz="4" w:space="0" w:color="auto"/>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 </w:t>
            </w:r>
          </w:p>
        </w:tc>
        <w:tc>
          <w:tcPr>
            <w:tcW w:w="2186" w:type="dxa"/>
            <w:tcBorders>
              <w:top w:val="single" w:sz="4" w:space="0" w:color="auto"/>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Max 15 punti</w:t>
            </w:r>
          </w:p>
        </w:tc>
      </w:tr>
      <w:tr w:rsidR="006D4689" w:rsidRPr="00C81ACD" w:rsidTr="00D8381D">
        <w:trPr>
          <w:trHeight w:val="300"/>
        </w:trPr>
        <w:tc>
          <w:tcPr>
            <w:tcW w:w="5260"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b/>
                <w:color w:val="000000"/>
                <w:u w:val="single"/>
              </w:rPr>
              <w:t>Interfaccia utente</w:t>
            </w:r>
          </w:p>
          <w:p w:rsidR="006D4689" w:rsidRPr="00C81ACD" w:rsidRDefault="006D4689" w:rsidP="006D4689">
            <w:pPr>
              <w:contextualSpacing/>
              <w:jc w:val="both"/>
              <w:rPr>
                <w:rFonts w:asciiTheme="majorHAnsi" w:hAnsiTheme="majorHAnsi" w:cs="Calibri"/>
                <w:i/>
                <w:color w:val="000000"/>
              </w:rPr>
            </w:pPr>
            <w:r w:rsidRPr="00C81ACD">
              <w:rPr>
                <w:rFonts w:asciiTheme="majorHAnsi" w:hAnsiTheme="majorHAnsi" w:cs="Calibri"/>
                <w:color w:val="000000"/>
              </w:rPr>
              <w:t xml:space="preserve">Il punteggio massimo sarà attribuito alla proposta tecnologica che presenterà la migliore ergonomia del sistema, relativamente all’intuitività dell’interfaccia utente, alla semplicità dei comandi e dell’utilizzo delle varie funzioni di gestione e di controllo dei moduli base e specialistici, all’intelligibilità dei parametri e delle curve rappresentate sul display e all’efficacia degli ausili per l’interpretazione (pagine di supporto all’utilizzo della macchina).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Saranno valutate anche le caratteristiche degli allarmi in termini di visualizzazione, efficacia della scelta dei colori e dei suoni, </w:t>
            </w:r>
            <w:proofErr w:type="spellStart"/>
            <w:r w:rsidRPr="00C81ACD">
              <w:rPr>
                <w:rFonts w:asciiTheme="majorHAnsi" w:hAnsiTheme="majorHAnsi" w:cs="Calibri"/>
                <w:color w:val="000000"/>
              </w:rPr>
              <w:t>range</w:t>
            </w:r>
            <w:proofErr w:type="spellEnd"/>
            <w:r w:rsidRPr="00C81ACD">
              <w:rPr>
                <w:rFonts w:asciiTheme="majorHAnsi" w:hAnsiTheme="majorHAnsi" w:cs="Calibri"/>
                <w:color w:val="000000"/>
              </w:rPr>
              <w:t xml:space="preserve"> e intuitività.</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La valutazione terrà conto che tale tipologia di sistemi viene utilizzata da personale meno esperto di ventilazione; facilità e immediatezza saranno motivo di maggior valorizzazione </w:t>
            </w:r>
          </w:p>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color w:val="000000"/>
              </w:rPr>
              <w:t>Alle altre proposte sarà attribuito un punteggio inferiore, secondo lo schema indicato a fianco, in relazione alle caratteristiche presentate.</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10</w:t>
            </w:r>
          </w:p>
        </w:tc>
      </w:tr>
      <w:tr w:rsidR="006D4689" w:rsidRPr="00C81ACD" w:rsidTr="00D8381D">
        <w:trPr>
          <w:trHeight w:val="300"/>
        </w:trPr>
        <w:tc>
          <w:tcPr>
            <w:tcW w:w="5260" w:type="dxa"/>
            <w:tcBorders>
              <w:top w:val="nil"/>
              <w:left w:val="single" w:sz="4" w:space="0" w:color="auto"/>
              <w:bottom w:val="single" w:sz="4" w:space="0" w:color="000000"/>
              <w:right w:val="single" w:sz="4" w:space="0" w:color="auto"/>
            </w:tcBorders>
          </w:tcPr>
          <w:p w:rsidR="006D4689" w:rsidRPr="00C81ACD" w:rsidRDefault="006D4689" w:rsidP="006D4689">
            <w:pPr>
              <w:contextualSpacing/>
              <w:jc w:val="both"/>
              <w:rPr>
                <w:rFonts w:asciiTheme="majorHAnsi" w:hAnsiTheme="majorHAnsi" w:cs="Calibri"/>
                <w:color w:val="000000"/>
                <w:u w:val="single"/>
              </w:rPr>
            </w:pPr>
            <w:r w:rsidRPr="00C81ACD">
              <w:rPr>
                <w:rFonts w:asciiTheme="majorHAnsi" w:hAnsiTheme="majorHAnsi" w:cs="Calibri"/>
                <w:b/>
                <w:color w:val="000000"/>
                <w:u w:val="single"/>
              </w:rPr>
              <w:t xml:space="preserve">Aspetti di uso e </w:t>
            </w:r>
            <w:r w:rsidRPr="00C81ACD">
              <w:rPr>
                <w:rFonts w:asciiTheme="majorHAnsi" w:hAnsiTheme="majorHAnsi" w:cs="Calibri"/>
                <w:b/>
                <w:bCs/>
                <w:color w:val="000000"/>
                <w:u w:val="single"/>
              </w:rPr>
              <w:t>gestione del ventilatore in corso di utilizzo</w:t>
            </w:r>
          </w:p>
          <w:p w:rsidR="006D4689" w:rsidRPr="00C81ACD" w:rsidRDefault="006D4689" w:rsidP="006D4689">
            <w:pPr>
              <w:pStyle w:val="Elencoacolori-Colore11"/>
              <w:widowControl/>
              <w:adjustRightInd/>
              <w:spacing w:line="240" w:lineRule="auto"/>
              <w:ind w:left="-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Il punteggio massimo sarà attribuito alla proposta tecnologica che presenterà la migliore </w:t>
            </w:r>
            <w:r w:rsidRPr="00C81ACD">
              <w:rPr>
                <w:rFonts w:asciiTheme="majorHAnsi" w:hAnsiTheme="majorHAnsi" w:cs="Calibri"/>
                <w:b/>
                <w:color w:val="000000"/>
                <w:sz w:val="20"/>
                <w:szCs w:val="20"/>
              </w:rPr>
              <w:t>praticità d’uso</w:t>
            </w:r>
            <w:r w:rsidRPr="00C81ACD">
              <w:rPr>
                <w:rFonts w:asciiTheme="majorHAnsi" w:hAnsiTheme="majorHAnsi" w:cs="Calibri"/>
                <w:color w:val="000000"/>
                <w:sz w:val="20"/>
                <w:szCs w:val="20"/>
              </w:rPr>
              <w:t xml:space="preserve"> del sistema, relativamente alla facilità e duttilità durante l’uso, alla facilità di montaggio/smontaggio e pulizia dei vari accessori e della componentistica interna ed esterna e alla semplicità delle regolazioni, delle calibrazioni e della gestione durante l’impiego, al posizionamento e manutenibilità dei </w:t>
            </w:r>
            <w:r w:rsidRPr="00C81ACD">
              <w:rPr>
                <w:rFonts w:asciiTheme="majorHAnsi" w:hAnsiTheme="majorHAnsi" w:cs="Calibri"/>
                <w:i/>
                <w:color w:val="000000"/>
                <w:sz w:val="20"/>
                <w:szCs w:val="20"/>
              </w:rPr>
              <w:t>sensori</w:t>
            </w:r>
            <w:r w:rsidRPr="00C81ACD">
              <w:rPr>
                <w:rFonts w:asciiTheme="majorHAnsi" w:hAnsiTheme="majorHAnsi" w:cs="Calibri"/>
                <w:color w:val="000000"/>
                <w:sz w:val="20"/>
                <w:szCs w:val="20"/>
              </w:rPr>
              <w:t xml:space="preserve"> di pressione, di flusso e </w:t>
            </w:r>
            <w:r w:rsidRPr="00C81ACD">
              <w:rPr>
                <w:rFonts w:asciiTheme="majorHAnsi" w:hAnsiTheme="majorHAnsi" w:cs="Calibri"/>
                <w:color w:val="000000"/>
                <w:sz w:val="20"/>
                <w:szCs w:val="20"/>
              </w:rPr>
              <w:lastRenderedPageBreak/>
              <w:t>dell’ossigeno.</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lo schema indicato a fianco, in relazione alla praticità d’uso  presentata dal sistema.</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186"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5</w:t>
            </w:r>
          </w:p>
        </w:tc>
      </w:tr>
    </w:tbl>
    <w:p w:rsidR="006D4689" w:rsidRPr="00C81ACD" w:rsidRDefault="006D4689" w:rsidP="006D4689">
      <w:pPr>
        <w:autoSpaceDE w:val="0"/>
        <w:autoSpaceDN w:val="0"/>
        <w:adjustRightInd w:val="0"/>
        <w:contextualSpacing/>
        <w:jc w:val="both"/>
        <w:rPr>
          <w:rFonts w:asciiTheme="majorHAnsi" w:hAnsiTheme="majorHAnsi" w:cs="Calibri"/>
        </w:rPr>
      </w:pPr>
    </w:p>
    <w:p w:rsidR="006D4689" w:rsidRPr="00C81ACD" w:rsidRDefault="006D4689" w:rsidP="006D4689">
      <w:pPr>
        <w:autoSpaceDE w:val="0"/>
        <w:autoSpaceDN w:val="0"/>
        <w:adjustRightInd w:val="0"/>
        <w:contextualSpacing/>
        <w:jc w:val="both"/>
        <w:rPr>
          <w:rFonts w:asciiTheme="majorHAnsi" w:hAnsiTheme="majorHAnsi" w:cs="Calibri"/>
          <w:sz w:val="22"/>
          <w:szCs w:val="22"/>
        </w:rPr>
      </w:pPr>
      <w:r w:rsidRPr="00C81ACD">
        <w:rPr>
          <w:rFonts w:asciiTheme="majorHAnsi" w:hAnsiTheme="majorHAnsi" w:cs="Calibri"/>
          <w:sz w:val="22"/>
          <w:szCs w:val="22"/>
        </w:rPr>
        <w:t xml:space="preserve">Alla fine della fase di valutazione, </w:t>
      </w:r>
      <w:r w:rsidRPr="00C81ACD">
        <w:rPr>
          <w:rFonts w:asciiTheme="majorHAnsi" w:hAnsiTheme="majorHAnsi" w:cs="Calibri"/>
          <w:b/>
          <w:sz w:val="22"/>
          <w:szCs w:val="22"/>
        </w:rPr>
        <w:t>le ditte che non avranno ottenuto almeno 25  punti relativi al parametri qualità di cui almeno 13 relativi alla prova pratica, saranno escluse</w:t>
      </w:r>
      <w:r w:rsidRPr="00C81ACD">
        <w:rPr>
          <w:rFonts w:asciiTheme="majorHAnsi" w:hAnsiTheme="majorHAnsi" w:cs="Calibri"/>
          <w:sz w:val="22"/>
          <w:szCs w:val="22"/>
        </w:rPr>
        <w:t>. Quelle che sono risultate idonee ed ammesse alla fase di valutazione economica verranno normalizzate rispetto al punteggio massimo previsto.</w:t>
      </w:r>
    </w:p>
    <w:p w:rsidR="006D4689" w:rsidRPr="00C81ACD" w:rsidRDefault="006D4689" w:rsidP="006D4689">
      <w:pPr>
        <w:pStyle w:val="Corpodeltesto3"/>
        <w:tabs>
          <w:tab w:val="left" w:pos="1889"/>
        </w:tabs>
        <w:spacing w:before="120" w:after="240"/>
        <w:contextualSpacing/>
        <w:jc w:val="both"/>
        <w:rPr>
          <w:rFonts w:asciiTheme="majorHAnsi" w:hAnsiTheme="majorHAnsi" w:cs="Calibri"/>
          <w:color w:val="000000"/>
          <w:sz w:val="22"/>
          <w:szCs w:val="22"/>
        </w:rPr>
      </w:pPr>
    </w:p>
    <w:p w:rsidR="006D4689" w:rsidRPr="00C81ACD" w:rsidRDefault="006D4689" w:rsidP="006D4689">
      <w:pPr>
        <w:contextualSpacing/>
        <w:jc w:val="both"/>
        <w:rPr>
          <w:rFonts w:asciiTheme="majorHAnsi" w:hAnsiTheme="majorHAnsi" w:cs="Calibri"/>
          <w:b/>
          <w:color w:val="000000"/>
          <w:sz w:val="22"/>
          <w:szCs w:val="22"/>
        </w:rPr>
      </w:pPr>
      <w:r w:rsidRPr="00C81ACD">
        <w:rPr>
          <w:rFonts w:asciiTheme="majorHAnsi" w:hAnsiTheme="majorHAnsi" w:cs="Calibri"/>
          <w:b/>
          <w:color w:val="000000"/>
          <w:sz w:val="22"/>
          <w:szCs w:val="22"/>
        </w:rPr>
        <w:t xml:space="preserve">LOTTO 4: ventilatori polmonari da trasporto </w:t>
      </w:r>
    </w:p>
    <w:p w:rsidR="006D4689" w:rsidRPr="00C81ACD" w:rsidRDefault="006D4689" w:rsidP="006D4689">
      <w:pPr>
        <w:contextualSpacing/>
        <w:jc w:val="both"/>
        <w:rPr>
          <w:rFonts w:asciiTheme="majorHAnsi" w:hAnsiTheme="majorHAnsi" w:cs="Calibri"/>
          <w:b/>
          <w:color w:val="000000"/>
        </w:rPr>
      </w:pPr>
    </w:p>
    <w:tbl>
      <w:tblPr>
        <w:tblW w:w="9579" w:type="dxa"/>
        <w:tblInd w:w="55" w:type="dxa"/>
        <w:tblCellMar>
          <w:left w:w="70" w:type="dxa"/>
          <w:right w:w="70" w:type="dxa"/>
        </w:tblCellMar>
        <w:tblLook w:val="00A0" w:firstRow="1" w:lastRow="0" w:firstColumn="1" w:lastColumn="0" w:noHBand="0" w:noVBand="0"/>
      </w:tblPr>
      <w:tblGrid>
        <w:gridCol w:w="5185"/>
        <w:gridCol w:w="2126"/>
        <w:gridCol w:w="2268"/>
      </w:tblGrid>
      <w:tr w:rsidR="006D4689" w:rsidRPr="00C81ACD" w:rsidTr="00D8381D">
        <w:trPr>
          <w:trHeight w:val="630"/>
        </w:trPr>
        <w:tc>
          <w:tcPr>
            <w:tcW w:w="5185" w:type="dxa"/>
            <w:tcBorders>
              <w:top w:val="single" w:sz="4" w:space="0" w:color="auto"/>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Caratteristiche Tecniche</w:t>
            </w:r>
          </w:p>
        </w:tc>
        <w:tc>
          <w:tcPr>
            <w:tcW w:w="2126" w:type="dxa"/>
            <w:tcBorders>
              <w:top w:val="single" w:sz="4" w:space="0" w:color="auto"/>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 </w:t>
            </w:r>
          </w:p>
        </w:tc>
        <w:tc>
          <w:tcPr>
            <w:tcW w:w="2268" w:type="dxa"/>
            <w:tcBorders>
              <w:top w:val="single" w:sz="4" w:space="0" w:color="auto"/>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Punti Attribuibili MAX 25</w:t>
            </w:r>
          </w:p>
        </w:tc>
      </w:tr>
      <w:tr w:rsidR="006D4689" w:rsidRPr="00C81ACD" w:rsidTr="00D8381D">
        <w:trPr>
          <w:trHeight w:val="315"/>
        </w:trPr>
        <w:tc>
          <w:tcPr>
            <w:tcW w:w="9579" w:type="dxa"/>
            <w:gridSpan w:val="3"/>
            <w:tcBorders>
              <w:top w:val="single" w:sz="4" w:space="0" w:color="auto"/>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b/>
                <w:bCs/>
                <w:color w:val="000000"/>
              </w:rPr>
              <w:t>CARATTERISTICHE PRESTAZIONALI e DEL SISTEMA PNEUMATICO</w:t>
            </w:r>
          </w:p>
        </w:tc>
      </w:tr>
      <w:tr w:rsidR="006D4689" w:rsidRPr="00C81ACD" w:rsidTr="00D8381D">
        <w:trPr>
          <w:trHeight w:val="300"/>
        </w:trPr>
        <w:tc>
          <w:tcPr>
            <w:tcW w:w="5185"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color w:val="000000"/>
              </w:rPr>
              <w:t xml:space="preserve">il punteggio massimo sarà attribuito alla proposta che presenterà le migliori </w:t>
            </w:r>
            <w:r w:rsidRPr="00C81ACD">
              <w:rPr>
                <w:rFonts w:asciiTheme="majorHAnsi" w:hAnsiTheme="majorHAnsi" w:cs="Calibri"/>
                <w:b/>
                <w:color w:val="000000"/>
              </w:rPr>
              <w:t xml:space="preserve">prestazioni pneumatiche e del sistema </w:t>
            </w:r>
            <w:proofErr w:type="spellStart"/>
            <w:r w:rsidRPr="00C81ACD">
              <w:rPr>
                <w:rFonts w:asciiTheme="majorHAnsi" w:hAnsiTheme="majorHAnsi" w:cs="Calibri"/>
                <w:b/>
                <w:color w:val="000000"/>
              </w:rPr>
              <w:t>ventilatorio</w:t>
            </w:r>
            <w:proofErr w:type="spellEnd"/>
            <w:r w:rsidRPr="00C81ACD">
              <w:rPr>
                <w:rFonts w:asciiTheme="majorHAnsi" w:hAnsiTheme="majorHAnsi" w:cs="Calibri"/>
                <w:b/>
                <w:color w:val="000000"/>
              </w:rPr>
              <w:t xml:space="preserve"> </w:t>
            </w:r>
            <w:r w:rsidRPr="00C81ACD">
              <w:rPr>
                <w:rFonts w:asciiTheme="majorHAnsi" w:hAnsiTheme="majorHAnsi" w:cs="Calibri"/>
                <w:color w:val="000000"/>
              </w:rPr>
              <w:t>quali:</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b/>
                <w:bCs/>
                <w:color w:val="000000"/>
                <w:sz w:val="20"/>
                <w:szCs w:val="20"/>
              </w:rPr>
            </w:pPr>
            <w:r w:rsidRPr="00C81ACD">
              <w:rPr>
                <w:rFonts w:asciiTheme="majorHAnsi" w:hAnsiTheme="majorHAnsi" w:cs="Calibri"/>
                <w:color w:val="000000"/>
                <w:sz w:val="20"/>
                <w:szCs w:val="20"/>
              </w:rPr>
              <w:t>autonomia di funzionamento anche in assenza di collegamento a gas ad alta pressione (rete)</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La migliore sensibilità e altre caratteristiche performanti dei sensori di pressione, di flusso e dell’ossigeno </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sz w:val="20"/>
                <w:szCs w:val="20"/>
              </w:rPr>
            </w:pPr>
            <w:r w:rsidRPr="00C81ACD">
              <w:rPr>
                <w:rFonts w:asciiTheme="majorHAnsi" w:hAnsiTheme="majorHAnsi" w:cs="Calibri"/>
                <w:sz w:val="20"/>
                <w:szCs w:val="20"/>
              </w:rPr>
              <w:t xml:space="preserve">La maggiore sensibilità del trigger di flusso, anche in relazione alla </w:t>
            </w:r>
            <w:proofErr w:type="spellStart"/>
            <w:r w:rsidRPr="00C81ACD">
              <w:rPr>
                <w:rFonts w:asciiTheme="majorHAnsi" w:hAnsiTheme="majorHAnsi" w:cs="Calibri"/>
                <w:sz w:val="20"/>
                <w:szCs w:val="20"/>
              </w:rPr>
              <w:t>sensoristica</w:t>
            </w:r>
            <w:proofErr w:type="spellEnd"/>
            <w:r w:rsidRPr="00C81ACD">
              <w:rPr>
                <w:rFonts w:asciiTheme="majorHAnsi" w:hAnsiTheme="majorHAnsi" w:cs="Calibri"/>
                <w:sz w:val="20"/>
                <w:szCs w:val="20"/>
              </w:rPr>
              <w:t xml:space="preserve"> utilizzata</w:t>
            </w:r>
            <w:ins w:id="6" w:author="Flavio Bassi" w:date="2016-09-07T22:54:00Z">
              <w:r w:rsidRPr="00C81ACD">
                <w:rPr>
                  <w:rFonts w:asciiTheme="majorHAnsi" w:hAnsiTheme="majorHAnsi" w:cs="Calibri"/>
                  <w:sz w:val="20"/>
                  <w:szCs w:val="20"/>
                </w:rPr>
                <w:t xml:space="preserve"> </w:t>
              </w:r>
            </w:ins>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68"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10</w:t>
            </w:r>
          </w:p>
          <w:p w:rsidR="006D4689" w:rsidRPr="00C81ACD" w:rsidRDefault="006D4689" w:rsidP="006D4689">
            <w:pPr>
              <w:contextualSpacing/>
              <w:jc w:val="center"/>
              <w:rPr>
                <w:rFonts w:asciiTheme="majorHAnsi" w:hAnsiTheme="majorHAnsi" w:cs="Calibri"/>
                <w:color w:val="000000"/>
              </w:rPr>
            </w:pPr>
          </w:p>
        </w:tc>
      </w:tr>
      <w:tr w:rsidR="006D4689" w:rsidRPr="00C81ACD" w:rsidTr="00D8381D">
        <w:trPr>
          <w:trHeight w:val="300"/>
        </w:trPr>
        <w:tc>
          <w:tcPr>
            <w:tcW w:w="9579" w:type="dxa"/>
            <w:gridSpan w:val="3"/>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b/>
                <w:bCs/>
                <w:color w:val="000000"/>
              </w:rPr>
              <w:t>CARATTERISTICHE DI OPERATIVITÀ DELLA MACCHINA</w:t>
            </w:r>
            <w:r w:rsidRPr="00C81ACD">
              <w:rPr>
                <w:rFonts w:asciiTheme="majorHAnsi" w:hAnsiTheme="majorHAnsi" w:cs="Calibri"/>
                <w:color w:val="000000"/>
              </w:rPr>
              <w:t xml:space="preserve"> </w:t>
            </w:r>
          </w:p>
        </w:tc>
      </w:tr>
      <w:tr w:rsidR="006D4689" w:rsidRPr="00C81ACD" w:rsidTr="00D8381D">
        <w:trPr>
          <w:trHeight w:val="300"/>
        </w:trPr>
        <w:tc>
          <w:tcPr>
            <w:tcW w:w="5185"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all’apparecchiatura che presenterà i  più ridotti tempi di attivazione (start up), unitamente alle migliori tipologie degli allarmi,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alle caratteristiche presentate.</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68"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3</w:t>
            </w:r>
          </w:p>
        </w:tc>
      </w:tr>
      <w:tr w:rsidR="006D4689" w:rsidRPr="00C81ACD" w:rsidTr="00D8381D">
        <w:trPr>
          <w:trHeight w:val="300"/>
        </w:trPr>
        <w:tc>
          <w:tcPr>
            <w:tcW w:w="5185"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b/>
                <w:color w:val="000000"/>
              </w:rPr>
              <w:t>CARATTERISTICHE COSTRUTTIVE</w:t>
            </w:r>
            <w:r w:rsidRPr="00C81ACD">
              <w:rPr>
                <w:rFonts w:asciiTheme="majorHAnsi" w:hAnsiTheme="majorHAnsi" w:cs="Calibri"/>
                <w:color w:val="000000"/>
              </w:rPr>
              <w:t xml:space="preserve"> </w:t>
            </w:r>
          </w:p>
        </w:tc>
        <w:tc>
          <w:tcPr>
            <w:tcW w:w="2126" w:type="dxa"/>
            <w:tcBorders>
              <w:top w:val="nil"/>
              <w:left w:val="nil"/>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color w:val="000000"/>
              </w:rPr>
            </w:pPr>
          </w:p>
        </w:tc>
        <w:tc>
          <w:tcPr>
            <w:tcW w:w="2268"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p>
        </w:tc>
      </w:tr>
      <w:tr w:rsidR="006D4689" w:rsidRPr="00C81ACD" w:rsidTr="00D8381D">
        <w:trPr>
          <w:trHeight w:val="300"/>
        </w:trPr>
        <w:tc>
          <w:tcPr>
            <w:tcW w:w="5185"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all’apparecchiatura che presenterà il peso e le dimensioni  più ridotte unitamente ai migliori accorgimenti di protezione da danni esterni (urti e impermeabilità); </w:t>
            </w:r>
          </w:p>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color w:val="000000"/>
              </w:rPr>
              <w:t>alle altre proposte sarà attribuito un punteggio inferiore, secondo i giudizi a fianco, in relazione alle caratteristiche presentate.</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p>
        </w:tc>
        <w:tc>
          <w:tcPr>
            <w:tcW w:w="2268"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4</w:t>
            </w:r>
          </w:p>
        </w:tc>
      </w:tr>
      <w:tr w:rsidR="006D4689" w:rsidRPr="00C81ACD" w:rsidTr="00D8381D">
        <w:trPr>
          <w:trHeight w:val="300"/>
        </w:trPr>
        <w:tc>
          <w:tcPr>
            <w:tcW w:w="9579" w:type="dxa"/>
            <w:gridSpan w:val="3"/>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b/>
                <w:bCs/>
                <w:color w:val="000000"/>
              </w:rPr>
              <w:t>CARATTERISTICHE DI AUTONOMIA DELL’ALIMENTAZIONE ELETTRICA</w:t>
            </w:r>
          </w:p>
        </w:tc>
      </w:tr>
      <w:tr w:rsidR="006D4689" w:rsidRPr="00C81ACD" w:rsidTr="00D8381D">
        <w:trPr>
          <w:trHeight w:val="300"/>
        </w:trPr>
        <w:tc>
          <w:tcPr>
            <w:tcW w:w="5185"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la migliore soluzione per garantire </w:t>
            </w:r>
            <w:r w:rsidRPr="00C81ACD">
              <w:rPr>
                <w:rFonts w:asciiTheme="majorHAnsi" w:hAnsiTheme="majorHAnsi" w:cs="Calibri"/>
                <w:b/>
                <w:color w:val="000000"/>
              </w:rPr>
              <w:t>autonomia</w:t>
            </w:r>
            <w:r w:rsidRPr="00C81ACD">
              <w:rPr>
                <w:rFonts w:asciiTheme="majorHAnsi" w:hAnsiTheme="majorHAnsi" w:cs="Calibri"/>
                <w:color w:val="000000"/>
              </w:rPr>
              <w:t xml:space="preserve"> di alimentazione tramite batterie, valutando le possibili soluzioni anche in base al numero di batterie massime utilizzabili contemporaneamente sull’apparecchiatura;</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68"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4</w:t>
            </w:r>
          </w:p>
        </w:tc>
      </w:tr>
      <w:tr w:rsidR="006D4689" w:rsidRPr="00C81ACD" w:rsidTr="00D8381D">
        <w:trPr>
          <w:trHeight w:val="300"/>
        </w:trPr>
        <w:tc>
          <w:tcPr>
            <w:tcW w:w="5185"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b/>
                <w:color w:val="000000"/>
              </w:rPr>
              <w:t>CARATTERISTICHE DEL DISPLAY</w:t>
            </w:r>
            <w:r w:rsidRPr="00C81ACD">
              <w:rPr>
                <w:rFonts w:asciiTheme="majorHAnsi" w:hAnsiTheme="majorHAnsi" w:cs="Calibri"/>
                <w:b/>
                <w:bCs/>
                <w:color w:val="000000"/>
              </w:rPr>
              <w:t xml:space="preserve"> </w:t>
            </w:r>
          </w:p>
        </w:tc>
        <w:tc>
          <w:tcPr>
            <w:tcW w:w="2126" w:type="dxa"/>
            <w:tcBorders>
              <w:top w:val="nil"/>
              <w:left w:val="nil"/>
              <w:bottom w:val="single" w:sz="4" w:space="0" w:color="auto"/>
              <w:right w:val="single" w:sz="4" w:space="0" w:color="auto"/>
            </w:tcBorders>
            <w:shd w:val="clear" w:color="auto" w:fill="FABF8F"/>
            <w:vAlign w:val="center"/>
          </w:tcPr>
          <w:p w:rsidR="006D4689" w:rsidRPr="00C81ACD" w:rsidRDefault="006D4689" w:rsidP="006D4689">
            <w:pPr>
              <w:contextualSpacing/>
              <w:jc w:val="both"/>
              <w:rPr>
                <w:rFonts w:asciiTheme="majorHAnsi" w:hAnsiTheme="majorHAnsi" w:cs="Calibri"/>
                <w:color w:val="000000"/>
              </w:rPr>
            </w:pPr>
          </w:p>
        </w:tc>
        <w:tc>
          <w:tcPr>
            <w:tcW w:w="2268" w:type="dxa"/>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color w:val="000000"/>
              </w:rPr>
            </w:pPr>
          </w:p>
        </w:tc>
      </w:tr>
      <w:tr w:rsidR="006D4689" w:rsidRPr="00C81ACD" w:rsidTr="00D8381D">
        <w:trPr>
          <w:trHeight w:val="300"/>
        </w:trPr>
        <w:tc>
          <w:tcPr>
            <w:tcW w:w="5185"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le maggiori dimensioni e le migliori </w:t>
            </w:r>
            <w:r w:rsidRPr="00C81ACD">
              <w:rPr>
                <w:rFonts w:asciiTheme="majorHAnsi" w:hAnsiTheme="majorHAnsi" w:cs="Calibri"/>
                <w:color w:val="000000"/>
              </w:rPr>
              <w:lastRenderedPageBreak/>
              <w:t>caratteristiche del display come:</w:t>
            </w:r>
          </w:p>
          <w:p w:rsidR="006D4689" w:rsidRPr="00C81ACD" w:rsidRDefault="006D4689" w:rsidP="006D4689">
            <w:pPr>
              <w:pStyle w:val="Elencoacolori-Colore11"/>
              <w:widowControl/>
              <w:numPr>
                <w:ilvl w:val="0"/>
                <w:numId w:val="52"/>
              </w:numPr>
              <w:adjustRightInd/>
              <w:spacing w:line="240" w:lineRule="auto"/>
              <w:ind w:left="497"/>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accorgimenti che permettano di ottimizzare la visualizzazione dei parametri monitorati, anche in condizioni di illuminazione variabile</w:t>
            </w:r>
          </w:p>
          <w:p w:rsidR="006D4689" w:rsidRPr="00C81ACD" w:rsidRDefault="006D4689" w:rsidP="006D4689">
            <w:pPr>
              <w:pStyle w:val="Elencoacolori-Colore11"/>
              <w:widowControl/>
              <w:numPr>
                <w:ilvl w:val="0"/>
                <w:numId w:val="52"/>
              </w:numPr>
              <w:adjustRightInd/>
              <w:spacing w:line="240" w:lineRule="auto"/>
              <w:ind w:left="497"/>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angolo di visualizzazione,</w:t>
            </w:r>
          </w:p>
          <w:p w:rsidR="006D4689" w:rsidRPr="00C81ACD" w:rsidRDefault="006D4689" w:rsidP="006D4689">
            <w:pPr>
              <w:pStyle w:val="Elencoacolori-Colore11"/>
              <w:widowControl/>
              <w:numPr>
                <w:ilvl w:val="0"/>
                <w:numId w:val="52"/>
              </w:numPr>
              <w:adjustRightInd/>
              <w:spacing w:line="240" w:lineRule="auto"/>
              <w:ind w:left="497"/>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risoluzione,</w:t>
            </w:r>
          </w:p>
          <w:p w:rsidR="006D4689" w:rsidRPr="00C81ACD" w:rsidRDefault="006D4689" w:rsidP="006D4689">
            <w:pPr>
              <w:pStyle w:val="Elencoacolori-Colore11"/>
              <w:widowControl/>
              <w:numPr>
                <w:ilvl w:val="0"/>
                <w:numId w:val="52"/>
              </w:numPr>
              <w:adjustRightInd/>
              <w:spacing w:line="240" w:lineRule="auto"/>
              <w:ind w:left="496"/>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numero di curve visualizzate contemporaneamente (senza comprometterne l’intellegibilità)</w:t>
            </w:r>
          </w:p>
          <w:p w:rsidR="006D4689" w:rsidRPr="00C81ACD" w:rsidRDefault="006D4689" w:rsidP="006D4689">
            <w:pPr>
              <w:pStyle w:val="Elencoacolori-Colore11"/>
              <w:widowControl/>
              <w:numPr>
                <w:ilvl w:val="0"/>
                <w:numId w:val="52"/>
              </w:numPr>
              <w:adjustRightInd/>
              <w:spacing w:line="240" w:lineRule="auto"/>
              <w:ind w:left="496"/>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altre caratteristiche significative</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68"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lastRenderedPageBreak/>
              <w:t>4</w:t>
            </w:r>
          </w:p>
        </w:tc>
      </w:tr>
      <w:tr w:rsidR="006D4689" w:rsidRPr="00C81ACD" w:rsidTr="00D8381D">
        <w:trPr>
          <w:trHeight w:val="134"/>
        </w:trPr>
        <w:tc>
          <w:tcPr>
            <w:tcW w:w="5185"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b/>
                <w:bCs/>
                <w:color w:val="000000"/>
              </w:rPr>
            </w:pP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b/>
                <w:bCs/>
                <w:color w:val="000000"/>
              </w:rPr>
            </w:pPr>
          </w:p>
        </w:tc>
        <w:tc>
          <w:tcPr>
            <w:tcW w:w="2268" w:type="dxa"/>
            <w:tcBorders>
              <w:top w:val="nil"/>
              <w:left w:val="nil"/>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b/>
                <w:bCs/>
                <w:color w:val="000000"/>
              </w:rPr>
            </w:pPr>
          </w:p>
        </w:tc>
      </w:tr>
      <w:tr w:rsidR="006D4689" w:rsidRPr="00C81ACD" w:rsidTr="00D8381D">
        <w:trPr>
          <w:trHeight w:val="630"/>
        </w:trPr>
        <w:tc>
          <w:tcPr>
            <w:tcW w:w="5185" w:type="dxa"/>
            <w:tcBorders>
              <w:top w:val="nil"/>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Prova Pratica/Visione</w:t>
            </w:r>
          </w:p>
        </w:tc>
        <w:tc>
          <w:tcPr>
            <w:tcW w:w="2126" w:type="dxa"/>
            <w:tcBorders>
              <w:top w:val="nil"/>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 </w:t>
            </w:r>
          </w:p>
        </w:tc>
        <w:tc>
          <w:tcPr>
            <w:tcW w:w="2268" w:type="dxa"/>
            <w:tcBorders>
              <w:top w:val="nil"/>
              <w:left w:val="nil"/>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Punti Attribuibili MAX 25</w:t>
            </w:r>
          </w:p>
        </w:tc>
      </w:tr>
      <w:tr w:rsidR="006D4689" w:rsidRPr="00C81ACD" w:rsidTr="00D8381D">
        <w:trPr>
          <w:trHeight w:val="300"/>
        </w:trPr>
        <w:tc>
          <w:tcPr>
            <w:tcW w:w="9579" w:type="dxa"/>
            <w:gridSpan w:val="3"/>
            <w:tcBorders>
              <w:top w:val="nil"/>
              <w:left w:val="single" w:sz="4" w:space="0" w:color="auto"/>
              <w:bottom w:val="single" w:sz="4" w:space="0" w:color="auto"/>
              <w:right w:val="single" w:sz="4" w:space="0" w:color="auto"/>
            </w:tcBorders>
            <w:shd w:val="clear" w:color="auto" w:fill="FABF8F"/>
            <w:vAlign w:val="center"/>
          </w:tcPr>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b/>
                <w:bCs/>
                <w:color w:val="000000"/>
              </w:rPr>
              <w:t>VALUTAZIONE DI PERFORMANCE DA PARTE DEL PERSONALE SANITARIO UTILIZZATORE</w:t>
            </w:r>
          </w:p>
        </w:tc>
      </w:tr>
      <w:tr w:rsidR="006D4689" w:rsidRPr="00C81ACD" w:rsidTr="00D8381D">
        <w:trPr>
          <w:trHeight w:val="315"/>
        </w:trPr>
        <w:tc>
          <w:tcPr>
            <w:tcW w:w="5185"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tecnologica che garantirà la migliore performance dei diversi tipi di </w:t>
            </w:r>
            <w:r w:rsidRPr="00C81ACD">
              <w:rPr>
                <w:rFonts w:asciiTheme="majorHAnsi" w:hAnsiTheme="majorHAnsi" w:cs="Calibri"/>
                <w:b/>
                <w:color w:val="000000"/>
              </w:rPr>
              <w:t>ventilazione</w:t>
            </w:r>
            <w:r w:rsidRPr="00C81ACD">
              <w:rPr>
                <w:rFonts w:asciiTheme="majorHAnsi" w:hAnsiTheme="majorHAnsi" w:cs="Calibri"/>
                <w:color w:val="000000"/>
              </w:rPr>
              <w:t xml:space="preserve"> e le più ampie possibilità di regolazione e gestione. Nello specifico verranno valutate le tipologie di ventilazione:</w:t>
            </w:r>
          </w:p>
          <w:p w:rsidR="006D4689" w:rsidRPr="00C81ACD" w:rsidRDefault="006D4689" w:rsidP="006D4689">
            <w:pPr>
              <w:pStyle w:val="Elencoacolori-Colore11"/>
              <w:numPr>
                <w:ilvl w:val="0"/>
                <w:numId w:val="54"/>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Controllate</w:t>
            </w:r>
          </w:p>
          <w:p w:rsidR="006D4689" w:rsidRPr="00C81ACD" w:rsidRDefault="006D4689" w:rsidP="006D4689">
            <w:pPr>
              <w:pStyle w:val="Elencoacolori-Colore11"/>
              <w:numPr>
                <w:ilvl w:val="0"/>
                <w:numId w:val="54"/>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Assistite</w:t>
            </w:r>
          </w:p>
          <w:p w:rsidR="006D4689" w:rsidRPr="00C81ACD" w:rsidRDefault="006D4689" w:rsidP="006D4689">
            <w:pPr>
              <w:pStyle w:val="Elencoacolori-Colore11"/>
              <w:numPr>
                <w:ilvl w:val="0"/>
                <w:numId w:val="54"/>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Sincronizzate</w:t>
            </w:r>
          </w:p>
          <w:p w:rsidR="006D4689" w:rsidRPr="00C81ACD" w:rsidRDefault="006D4689" w:rsidP="006D4689">
            <w:pPr>
              <w:pStyle w:val="Elencoacolori-Colore11"/>
              <w:numPr>
                <w:ilvl w:val="0"/>
                <w:numId w:val="54"/>
              </w:numPr>
              <w:autoSpaceDE w:val="0"/>
              <w:autoSpaceDN w:val="0"/>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NIV</w:t>
            </w:r>
          </w:p>
          <w:p w:rsidR="006D4689" w:rsidRPr="00C81ACD" w:rsidRDefault="006D4689" w:rsidP="006D4689">
            <w:pPr>
              <w:pStyle w:val="Elencoacolori-Colore11"/>
              <w:numPr>
                <w:ilvl w:val="0"/>
                <w:numId w:val="54"/>
              </w:numPr>
              <w:spacing w:line="240" w:lineRule="auto"/>
              <w:ind w:left="714" w:hanging="357"/>
              <w:contextualSpacing/>
              <w:rPr>
                <w:rFonts w:asciiTheme="majorHAnsi" w:hAnsiTheme="majorHAnsi" w:cs="Calibri"/>
                <w:color w:val="000000"/>
                <w:sz w:val="20"/>
                <w:szCs w:val="20"/>
              </w:rPr>
            </w:pPr>
            <w:r w:rsidRPr="00C81ACD">
              <w:rPr>
                <w:rFonts w:asciiTheme="majorHAnsi" w:hAnsiTheme="majorHAnsi" w:cs="Calibri"/>
                <w:color w:val="000000"/>
                <w:sz w:val="20"/>
                <w:szCs w:val="20"/>
              </w:rPr>
              <w:t xml:space="preserve">CPAP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performance  prestazionale  presentata.</w:t>
            </w:r>
          </w:p>
        </w:tc>
        <w:tc>
          <w:tcPr>
            <w:tcW w:w="2126" w:type="dxa"/>
            <w:tcBorders>
              <w:top w:val="single" w:sz="4" w:space="0" w:color="auto"/>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68"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bCs/>
                <w:color w:val="000000"/>
              </w:rPr>
            </w:pPr>
            <w:r w:rsidRPr="00C81ACD">
              <w:rPr>
                <w:rFonts w:asciiTheme="majorHAnsi" w:hAnsiTheme="majorHAnsi" w:cs="Calibri"/>
                <w:bCs/>
                <w:color w:val="000000"/>
              </w:rPr>
              <w:t>7</w:t>
            </w:r>
          </w:p>
        </w:tc>
      </w:tr>
      <w:tr w:rsidR="006D4689" w:rsidRPr="00C81ACD" w:rsidTr="00D8381D">
        <w:trPr>
          <w:trHeight w:val="315"/>
        </w:trPr>
        <w:tc>
          <w:tcPr>
            <w:tcW w:w="5185" w:type="dxa"/>
            <w:tcBorders>
              <w:top w:val="single" w:sz="4" w:space="0" w:color="auto"/>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ERGONOMIA DEL SISTEMA IN RELAZIONE ALLA DESTINAZIONE D’USO</w:t>
            </w:r>
          </w:p>
        </w:tc>
        <w:tc>
          <w:tcPr>
            <w:tcW w:w="2126" w:type="dxa"/>
            <w:tcBorders>
              <w:top w:val="single" w:sz="4" w:space="0" w:color="auto"/>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 </w:t>
            </w:r>
          </w:p>
        </w:tc>
        <w:tc>
          <w:tcPr>
            <w:tcW w:w="2268" w:type="dxa"/>
            <w:tcBorders>
              <w:top w:val="single" w:sz="4" w:space="0" w:color="auto"/>
              <w:left w:val="nil"/>
              <w:bottom w:val="single" w:sz="4" w:space="0" w:color="auto"/>
              <w:right w:val="single" w:sz="4" w:space="0" w:color="auto"/>
            </w:tcBorders>
            <w:shd w:val="clear" w:color="000000" w:fill="FABF8F"/>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Max 18 punti</w:t>
            </w:r>
          </w:p>
        </w:tc>
      </w:tr>
      <w:tr w:rsidR="006D4689" w:rsidRPr="00C81ACD" w:rsidTr="00D8381D">
        <w:trPr>
          <w:trHeight w:val="300"/>
        </w:trPr>
        <w:tc>
          <w:tcPr>
            <w:tcW w:w="5185"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b/>
                <w:color w:val="000000"/>
                <w:u w:val="single"/>
              </w:rPr>
              <w:t>Interfaccia utente</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tecnologica che presenterà la migliore ergonomia del sistema, relativamente all’intuitività dell’interfaccia utente, alla semplicità dei comandi e dell’utilizzo delle varie funzioni di gestione e di controllo dei moduli base e specialistici, alla facilità di impostazione e regolazione dei parametri e all’intelligibilità dei parametri e delle curve rappresentate sul display anche in condizioni ambientali critiche; </w:t>
            </w:r>
          </w:p>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color w:val="000000"/>
              </w:rPr>
              <w:t>Alle altre proposte sarà attribuito un punteggio inferiore, secondo lo schema indicato a fianco, in relazione alle caratteristiche presentate.</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68"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5</w:t>
            </w:r>
          </w:p>
        </w:tc>
      </w:tr>
      <w:tr w:rsidR="006D4689" w:rsidRPr="00C81ACD" w:rsidTr="00D8381D">
        <w:trPr>
          <w:trHeight w:val="300"/>
        </w:trPr>
        <w:tc>
          <w:tcPr>
            <w:tcW w:w="5185" w:type="dxa"/>
            <w:tcBorders>
              <w:top w:val="nil"/>
              <w:left w:val="single" w:sz="4" w:space="0" w:color="auto"/>
              <w:bottom w:val="single" w:sz="4" w:space="0" w:color="auto"/>
              <w:right w:val="single" w:sz="4" w:space="0" w:color="auto"/>
            </w:tcBorders>
          </w:tcPr>
          <w:p w:rsidR="006D4689" w:rsidRPr="00C81ACD" w:rsidRDefault="006D4689" w:rsidP="006D4689">
            <w:pPr>
              <w:contextualSpacing/>
              <w:jc w:val="both"/>
              <w:rPr>
                <w:rFonts w:asciiTheme="majorHAnsi" w:hAnsiTheme="majorHAnsi" w:cs="Calibri"/>
                <w:color w:val="000000"/>
                <w:u w:val="single"/>
              </w:rPr>
            </w:pPr>
            <w:r w:rsidRPr="00C81ACD">
              <w:rPr>
                <w:rFonts w:asciiTheme="majorHAnsi" w:hAnsiTheme="majorHAnsi" w:cs="Calibri"/>
                <w:b/>
                <w:color w:val="000000"/>
                <w:u w:val="single"/>
              </w:rPr>
              <w:t xml:space="preserve">Aspetti di uso e </w:t>
            </w:r>
            <w:r w:rsidRPr="00C81ACD">
              <w:rPr>
                <w:rFonts w:asciiTheme="majorHAnsi" w:hAnsiTheme="majorHAnsi" w:cs="Calibri"/>
                <w:b/>
                <w:bCs/>
                <w:color w:val="000000"/>
                <w:u w:val="single"/>
              </w:rPr>
              <w:t>gestione del ventilatore in corso di utilizzo</w:t>
            </w:r>
          </w:p>
          <w:p w:rsidR="006D4689" w:rsidRPr="00C81ACD" w:rsidRDefault="006D4689" w:rsidP="006D4689">
            <w:pPr>
              <w:pStyle w:val="Elencoacolori-Colore11"/>
              <w:widowControl/>
              <w:adjustRightInd/>
              <w:spacing w:line="240" w:lineRule="auto"/>
              <w:ind w:left="-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Il punteggio massimo sarà attribuito alla proposta tecnologica che presenterà la migliore </w:t>
            </w:r>
            <w:r w:rsidRPr="00C81ACD">
              <w:rPr>
                <w:rFonts w:asciiTheme="majorHAnsi" w:hAnsiTheme="majorHAnsi" w:cs="Calibri"/>
                <w:b/>
                <w:color w:val="000000"/>
                <w:sz w:val="20"/>
                <w:szCs w:val="20"/>
              </w:rPr>
              <w:t>praticità d’uso</w:t>
            </w:r>
            <w:r w:rsidRPr="00C81ACD">
              <w:rPr>
                <w:rFonts w:asciiTheme="majorHAnsi" w:hAnsiTheme="majorHAnsi" w:cs="Calibri"/>
                <w:color w:val="000000"/>
                <w:sz w:val="20"/>
                <w:szCs w:val="20"/>
              </w:rPr>
              <w:t xml:space="preserve"> del sistema, relativamente alla facilità e duttilità e funzionalità  durante l’uso,  alla facilità di montaggio/smontaggio dei vari accessori e della componentistica interna ed esterna e alla semplicità delle regolazioni, delle calibrazioni e della gestione durante l’impiego, al posizionamento e manutenibilità dei </w:t>
            </w:r>
            <w:r w:rsidRPr="00C81ACD">
              <w:rPr>
                <w:rFonts w:asciiTheme="majorHAnsi" w:hAnsiTheme="majorHAnsi" w:cs="Calibri"/>
                <w:i/>
                <w:color w:val="000000"/>
                <w:sz w:val="20"/>
                <w:szCs w:val="20"/>
              </w:rPr>
              <w:t>sensori</w:t>
            </w:r>
            <w:r w:rsidRPr="00C81ACD">
              <w:rPr>
                <w:rFonts w:asciiTheme="majorHAnsi" w:hAnsiTheme="majorHAnsi" w:cs="Calibri"/>
                <w:color w:val="000000"/>
                <w:sz w:val="20"/>
                <w:szCs w:val="20"/>
              </w:rPr>
              <w:t xml:space="preserve"> di pressione, di flusso e dell’ossigeno.</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In particolare sarà valutata positivamente la soluzione che presenterà il minore numero di tubi necessari per il funzionamento del ventilatore.</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lastRenderedPageBreak/>
              <w:t>Alle altre proposte sarà attribuito un punteggio inferiore, secondo lo schema indicato a fianco, in relazione alla praticità d’uso  presentata dal sistema.</w:t>
            </w:r>
          </w:p>
        </w:tc>
        <w:tc>
          <w:tcPr>
            <w:tcW w:w="2126" w:type="dxa"/>
            <w:tcBorders>
              <w:top w:val="nil"/>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68"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5</w:t>
            </w:r>
          </w:p>
        </w:tc>
      </w:tr>
      <w:tr w:rsidR="006D4689" w:rsidRPr="00C81ACD" w:rsidTr="00D8381D">
        <w:trPr>
          <w:trHeight w:val="300"/>
        </w:trPr>
        <w:tc>
          <w:tcPr>
            <w:tcW w:w="5185" w:type="dxa"/>
            <w:tcBorders>
              <w:top w:val="single" w:sz="4" w:space="0" w:color="auto"/>
              <w:left w:val="single" w:sz="4" w:space="0" w:color="auto"/>
              <w:bottom w:val="single" w:sz="4" w:space="0" w:color="auto"/>
              <w:right w:val="single" w:sz="4" w:space="0" w:color="auto"/>
            </w:tcBorders>
          </w:tcPr>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b/>
                <w:color w:val="000000"/>
                <w:u w:val="single"/>
              </w:rPr>
              <w:lastRenderedPageBreak/>
              <w:t xml:space="preserve">Trasporto e altre </w:t>
            </w:r>
            <w:r w:rsidRPr="00C81ACD">
              <w:rPr>
                <w:rFonts w:asciiTheme="majorHAnsi" w:hAnsiTheme="majorHAnsi" w:cs="Calibri"/>
                <w:b/>
                <w:bCs/>
                <w:color w:val="000000"/>
                <w:u w:val="single"/>
              </w:rPr>
              <w:t>caratteristiche ergonomiche</w:t>
            </w:r>
          </w:p>
          <w:p w:rsidR="006D4689" w:rsidRPr="00C81ACD" w:rsidRDefault="006D4689" w:rsidP="006D4689">
            <w:pPr>
              <w:contextualSpacing/>
              <w:jc w:val="both"/>
              <w:rPr>
                <w:rFonts w:asciiTheme="majorHAnsi" w:hAnsiTheme="majorHAnsi" w:cs="Calibri"/>
                <w:b/>
                <w:color w:val="000000"/>
              </w:rPr>
            </w:pPr>
            <w:r w:rsidRPr="00C81ACD">
              <w:rPr>
                <w:rFonts w:asciiTheme="majorHAnsi" w:hAnsiTheme="majorHAnsi" w:cs="Calibri"/>
                <w:color w:val="000000"/>
              </w:rPr>
              <w:t>Il punteggio massimo sarà attribuito alla proposta tecnologica che presenterà  la migliore modalità e facilità di allestimento del circuito paziente e la maggiore  facilità di trasporto ed alloggiamento anche in situazioni disagevoli, inclusa la gestione dell’esaurimento della bombola di O</w:t>
            </w:r>
            <w:r w:rsidRPr="00C81ACD">
              <w:rPr>
                <w:rFonts w:asciiTheme="majorHAnsi" w:hAnsiTheme="majorHAnsi" w:cs="Calibri"/>
                <w:color w:val="000000"/>
                <w:vertAlign w:val="subscript"/>
              </w:rPr>
              <w:t>2</w:t>
            </w:r>
            <w:r w:rsidRPr="00C81ACD">
              <w:rPr>
                <w:rFonts w:asciiTheme="majorHAnsi" w:hAnsiTheme="majorHAnsi" w:cs="Calibri"/>
                <w:b/>
                <w:color w:val="000000"/>
              </w:rPr>
              <w:t xml:space="preserve">; </w:t>
            </w:r>
          </w:p>
        </w:tc>
        <w:tc>
          <w:tcPr>
            <w:tcW w:w="2126" w:type="dxa"/>
            <w:tcBorders>
              <w:top w:val="single" w:sz="4" w:space="0" w:color="auto"/>
              <w:left w:val="nil"/>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68"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8</w:t>
            </w:r>
          </w:p>
        </w:tc>
      </w:tr>
    </w:tbl>
    <w:p w:rsidR="006D4689" w:rsidRPr="00C81ACD" w:rsidRDefault="006D4689" w:rsidP="006D4689">
      <w:pPr>
        <w:contextualSpacing/>
        <w:jc w:val="both"/>
        <w:rPr>
          <w:rFonts w:asciiTheme="majorHAnsi" w:hAnsiTheme="majorHAnsi" w:cs="Calibri"/>
          <w:b/>
          <w:color w:val="000000"/>
        </w:rPr>
      </w:pPr>
    </w:p>
    <w:p w:rsidR="006D4689" w:rsidRPr="00C81ACD" w:rsidRDefault="006D4689" w:rsidP="006D4689">
      <w:pPr>
        <w:autoSpaceDE w:val="0"/>
        <w:autoSpaceDN w:val="0"/>
        <w:adjustRightInd w:val="0"/>
        <w:contextualSpacing/>
        <w:jc w:val="both"/>
        <w:rPr>
          <w:rFonts w:asciiTheme="majorHAnsi" w:hAnsiTheme="majorHAnsi" w:cs="Calibri"/>
          <w:sz w:val="22"/>
          <w:szCs w:val="22"/>
        </w:rPr>
      </w:pPr>
      <w:r w:rsidRPr="00C81ACD">
        <w:rPr>
          <w:rFonts w:asciiTheme="majorHAnsi" w:hAnsiTheme="majorHAnsi" w:cs="Calibri"/>
          <w:sz w:val="22"/>
          <w:szCs w:val="22"/>
        </w:rPr>
        <w:t xml:space="preserve">Alla fine della fase di valutazione, </w:t>
      </w:r>
      <w:r w:rsidRPr="00C81ACD">
        <w:rPr>
          <w:rFonts w:asciiTheme="majorHAnsi" w:hAnsiTheme="majorHAnsi" w:cs="Calibri"/>
          <w:b/>
          <w:sz w:val="22"/>
          <w:szCs w:val="22"/>
        </w:rPr>
        <w:t>le ditte che non avranno ottenuto almeno 25  punti relativi al parametri qualità di cui almeno 13 relativi alla prova pratica, saranno escluse</w:t>
      </w:r>
      <w:r w:rsidRPr="00C81ACD">
        <w:rPr>
          <w:rFonts w:asciiTheme="majorHAnsi" w:hAnsiTheme="majorHAnsi" w:cs="Calibri"/>
          <w:sz w:val="22"/>
          <w:szCs w:val="22"/>
        </w:rPr>
        <w:t>. Quelle che sono risultate idonee ed ammesse alla fase di valutazione economica verranno normalizzate rispetto al punteggio massimo previsto.</w:t>
      </w:r>
    </w:p>
    <w:p w:rsidR="006D4689" w:rsidRPr="00C81ACD" w:rsidRDefault="006D4689" w:rsidP="006D4689">
      <w:pPr>
        <w:pStyle w:val="Corpodeltesto3"/>
        <w:tabs>
          <w:tab w:val="left" w:pos="1889"/>
        </w:tabs>
        <w:spacing w:before="120" w:after="240"/>
        <w:contextualSpacing/>
        <w:jc w:val="both"/>
        <w:rPr>
          <w:rFonts w:asciiTheme="majorHAnsi" w:hAnsiTheme="majorHAnsi" w:cs="Calibri"/>
          <w:b/>
          <w:color w:val="000000"/>
          <w:sz w:val="22"/>
          <w:szCs w:val="22"/>
        </w:rPr>
      </w:pPr>
    </w:p>
    <w:p w:rsidR="006D4689" w:rsidRPr="00C81ACD" w:rsidRDefault="006D4689" w:rsidP="006D4689">
      <w:pPr>
        <w:contextualSpacing/>
        <w:rPr>
          <w:rFonts w:asciiTheme="majorHAnsi" w:hAnsiTheme="majorHAnsi" w:cs="Calibri"/>
          <w:b/>
          <w:color w:val="000000"/>
          <w:sz w:val="22"/>
          <w:szCs w:val="22"/>
        </w:rPr>
      </w:pPr>
      <w:r w:rsidRPr="00C81ACD">
        <w:rPr>
          <w:rFonts w:asciiTheme="majorHAnsi" w:hAnsiTheme="majorHAnsi" w:cs="Calibri"/>
          <w:b/>
          <w:color w:val="000000"/>
          <w:sz w:val="22"/>
          <w:szCs w:val="22"/>
        </w:rPr>
        <w:t>LOTTO 5: ventilatori polmonari per camera iperbarica</w:t>
      </w:r>
    </w:p>
    <w:p w:rsidR="006D4689" w:rsidRPr="00C81ACD" w:rsidRDefault="006D4689" w:rsidP="006D4689">
      <w:pPr>
        <w:contextualSpacing/>
        <w:rPr>
          <w:rFonts w:asciiTheme="majorHAnsi" w:hAnsiTheme="majorHAnsi" w:cs="Calibri"/>
          <w:b/>
          <w:color w:val="000000"/>
        </w:rPr>
      </w:pPr>
    </w:p>
    <w:tbl>
      <w:tblPr>
        <w:tblW w:w="9309" w:type="dxa"/>
        <w:tblInd w:w="137" w:type="dxa"/>
        <w:tblCellMar>
          <w:left w:w="70" w:type="dxa"/>
          <w:right w:w="70" w:type="dxa"/>
        </w:tblCellMar>
        <w:tblLook w:val="00A0" w:firstRow="1" w:lastRow="0" w:firstColumn="1" w:lastColumn="0" w:noHBand="0" w:noVBand="0"/>
      </w:tblPr>
      <w:tblGrid>
        <w:gridCol w:w="4867"/>
        <w:gridCol w:w="2221"/>
        <w:gridCol w:w="2221"/>
      </w:tblGrid>
      <w:tr w:rsidR="006D4689" w:rsidRPr="00C81ACD" w:rsidTr="00D8381D">
        <w:trPr>
          <w:trHeight w:val="630"/>
        </w:trPr>
        <w:tc>
          <w:tcPr>
            <w:tcW w:w="4867" w:type="dxa"/>
            <w:tcBorders>
              <w:top w:val="single" w:sz="4" w:space="0" w:color="auto"/>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Caratteristiche Tecniche</w:t>
            </w:r>
          </w:p>
        </w:tc>
        <w:tc>
          <w:tcPr>
            <w:tcW w:w="2221" w:type="dxa"/>
            <w:tcBorders>
              <w:top w:val="single" w:sz="4" w:space="0" w:color="auto"/>
              <w:left w:val="single" w:sz="4" w:space="0" w:color="auto"/>
              <w:bottom w:val="single" w:sz="4" w:space="0" w:color="auto"/>
              <w:right w:val="single" w:sz="4" w:space="0" w:color="auto"/>
            </w:tcBorders>
            <w:shd w:val="clear" w:color="000000" w:fill="DAEEF3"/>
          </w:tcPr>
          <w:p w:rsidR="006D4689" w:rsidRPr="00C81ACD" w:rsidRDefault="006D4689" w:rsidP="006D4689">
            <w:pPr>
              <w:contextualSpacing/>
              <w:jc w:val="center"/>
              <w:rPr>
                <w:rFonts w:asciiTheme="majorHAnsi" w:hAnsiTheme="majorHAnsi" w:cs="Calibri"/>
                <w:b/>
                <w:bCs/>
                <w:color w:val="000000"/>
              </w:rPr>
            </w:pPr>
          </w:p>
        </w:tc>
        <w:tc>
          <w:tcPr>
            <w:tcW w:w="2221" w:type="dxa"/>
            <w:tcBorders>
              <w:top w:val="single" w:sz="4" w:space="0" w:color="auto"/>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Punti Attribuibili Max 25</w:t>
            </w:r>
          </w:p>
        </w:tc>
      </w:tr>
      <w:tr w:rsidR="006D4689" w:rsidRPr="00C81ACD" w:rsidTr="00D8381D">
        <w:trPr>
          <w:trHeight w:val="315"/>
        </w:trPr>
        <w:tc>
          <w:tcPr>
            <w:tcW w:w="9309" w:type="dxa"/>
            <w:gridSpan w:val="3"/>
            <w:tcBorders>
              <w:top w:val="nil"/>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b/>
                <w:bCs/>
                <w:color w:val="000000"/>
              </w:rPr>
              <w:t>CARATTERISTICHE DELLE PRESTAZIONI e DEL SISTEMA PNEUMATICO</w:t>
            </w:r>
          </w:p>
        </w:tc>
      </w:tr>
      <w:tr w:rsidR="006D4689" w:rsidRPr="00C81ACD" w:rsidTr="00D8381D">
        <w:trPr>
          <w:cantSplit/>
          <w:trHeight w:val="1259"/>
        </w:trPr>
        <w:tc>
          <w:tcPr>
            <w:tcW w:w="4867" w:type="dxa"/>
            <w:vMerge w:val="restart"/>
            <w:tcBorders>
              <w:top w:val="single" w:sz="4" w:space="0" w:color="auto"/>
              <w:left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le migliori </w:t>
            </w:r>
            <w:r w:rsidRPr="00C81ACD">
              <w:rPr>
                <w:rFonts w:asciiTheme="majorHAnsi" w:hAnsiTheme="majorHAnsi" w:cs="Calibri"/>
                <w:b/>
                <w:color w:val="000000"/>
              </w:rPr>
              <w:t xml:space="preserve">prestazioni pneumatiche e del sistema </w:t>
            </w:r>
            <w:proofErr w:type="spellStart"/>
            <w:r w:rsidRPr="00C81ACD">
              <w:rPr>
                <w:rFonts w:asciiTheme="majorHAnsi" w:hAnsiTheme="majorHAnsi" w:cs="Calibri"/>
                <w:b/>
                <w:color w:val="000000"/>
              </w:rPr>
              <w:t>ventilatorio</w:t>
            </w:r>
            <w:proofErr w:type="spellEnd"/>
            <w:r w:rsidRPr="00C81ACD">
              <w:rPr>
                <w:rFonts w:asciiTheme="majorHAnsi" w:hAnsiTheme="majorHAnsi" w:cs="Calibri"/>
                <w:b/>
                <w:color w:val="000000"/>
              </w:rPr>
              <w:t xml:space="preserve"> </w:t>
            </w:r>
            <w:r w:rsidRPr="00C81ACD">
              <w:rPr>
                <w:rFonts w:asciiTheme="majorHAnsi" w:hAnsiTheme="majorHAnsi" w:cs="Calibri"/>
                <w:color w:val="000000"/>
              </w:rPr>
              <w:t>quali:</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Le migliori sensibilità, posizione, affidabilità, manutenzione e altre caratteristiche dei sensori di pressione, di flusso e dell’ossigeno</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La maggiore sensibilità dei trigger, anche in relazione alla </w:t>
            </w:r>
            <w:proofErr w:type="spellStart"/>
            <w:r w:rsidRPr="00C81ACD">
              <w:rPr>
                <w:rFonts w:asciiTheme="majorHAnsi" w:hAnsiTheme="majorHAnsi" w:cs="Calibri"/>
                <w:color w:val="000000"/>
                <w:sz w:val="20"/>
                <w:szCs w:val="20"/>
              </w:rPr>
              <w:t>sensoristica</w:t>
            </w:r>
            <w:proofErr w:type="spellEnd"/>
            <w:r w:rsidRPr="00C81ACD">
              <w:rPr>
                <w:rFonts w:asciiTheme="majorHAnsi" w:hAnsiTheme="majorHAnsi" w:cs="Calibri"/>
                <w:color w:val="000000"/>
                <w:sz w:val="20"/>
                <w:szCs w:val="20"/>
              </w:rPr>
              <w:t xml:space="preserve"> utilizzata</w:t>
            </w:r>
          </w:p>
          <w:p w:rsidR="006D4689" w:rsidRPr="00C81ACD" w:rsidRDefault="006D4689" w:rsidP="006D4689">
            <w:pPr>
              <w:pStyle w:val="Elencoacolori-Colore11"/>
              <w:widowControl/>
              <w:numPr>
                <w:ilvl w:val="0"/>
                <w:numId w:val="51"/>
              </w:numPr>
              <w:adjustRightInd/>
              <w:spacing w:line="240" w:lineRule="auto"/>
              <w:ind w:left="217" w:hanging="219"/>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La migliore compensazione automatica del volume a tutte le profondità</w:t>
            </w:r>
          </w:p>
          <w:p w:rsidR="006D4689" w:rsidRPr="00C81ACD" w:rsidRDefault="006D4689" w:rsidP="006D4689">
            <w:pPr>
              <w:pStyle w:val="Elencoacolori-Colore11"/>
              <w:spacing w:line="240" w:lineRule="auto"/>
              <w:ind w:left="0"/>
              <w:contextualSpacing/>
              <w:rPr>
                <w:rFonts w:asciiTheme="majorHAnsi" w:hAnsiTheme="majorHAnsi" w:cs="Calibri"/>
                <w:color w:val="000000"/>
                <w:sz w:val="20"/>
                <w:szCs w:val="20"/>
              </w:rPr>
            </w:pPr>
            <w:r w:rsidRPr="00C81ACD">
              <w:rPr>
                <w:rFonts w:asciiTheme="majorHAnsi" w:hAnsiTheme="majorHAnsi" w:cs="Calibri"/>
                <w:color w:val="000000"/>
                <w:sz w:val="20"/>
                <w:szCs w:val="20"/>
              </w:rPr>
              <w:t>alle altre proposte sarà attribuito un punteggio inferiore, secondo i giudizi a fianco, in relazione alla qualità di tali caratteristiche.</w:t>
            </w:r>
          </w:p>
        </w:tc>
        <w:tc>
          <w:tcPr>
            <w:tcW w:w="2221" w:type="dxa"/>
            <w:tcBorders>
              <w:top w:val="single" w:sz="4" w:space="0" w:color="auto"/>
              <w:left w:val="single" w:sz="4" w:space="0" w:color="auto"/>
              <w:right w:val="single" w:sz="4" w:space="0" w:color="auto"/>
            </w:tcBorders>
          </w:tcPr>
          <w:p w:rsidR="006D4689" w:rsidRPr="00C81ACD" w:rsidRDefault="006D4689" w:rsidP="006D4689">
            <w:pPr>
              <w:contextualSpacing/>
              <w:jc w:val="both"/>
              <w:rPr>
                <w:rFonts w:asciiTheme="majorHAnsi" w:hAnsiTheme="majorHAnsi" w:cs="Calibri"/>
                <w:color w:val="000000"/>
              </w:rPr>
            </w:pPr>
          </w:p>
        </w:tc>
        <w:tc>
          <w:tcPr>
            <w:tcW w:w="2221" w:type="dxa"/>
            <w:vMerge w:val="restart"/>
            <w:tcBorders>
              <w:top w:val="single" w:sz="4" w:space="0" w:color="auto"/>
              <w:left w:val="single" w:sz="4" w:space="0" w:color="auto"/>
              <w:right w:val="single" w:sz="4" w:space="0" w:color="auto"/>
            </w:tcBorders>
            <w:vAlign w:val="center"/>
          </w:tcPr>
          <w:p w:rsidR="006D4689" w:rsidRPr="00C81ACD" w:rsidRDefault="006D4689" w:rsidP="006D4689">
            <w:pPr>
              <w:pStyle w:val="Elencoacolori-Colore11"/>
              <w:spacing w:line="240" w:lineRule="auto"/>
              <w:ind w:left="0"/>
              <w:contextualSpacing/>
              <w:jc w:val="center"/>
              <w:rPr>
                <w:rFonts w:asciiTheme="majorHAnsi" w:hAnsiTheme="majorHAnsi" w:cs="Calibri"/>
                <w:color w:val="000000"/>
                <w:sz w:val="20"/>
                <w:szCs w:val="20"/>
              </w:rPr>
            </w:pPr>
            <w:r w:rsidRPr="00C81ACD">
              <w:rPr>
                <w:rFonts w:asciiTheme="majorHAnsi" w:hAnsiTheme="majorHAnsi" w:cs="Calibri"/>
                <w:color w:val="000000"/>
                <w:sz w:val="20"/>
                <w:szCs w:val="20"/>
              </w:rPr>
              <w:t>10</w:t>
            </w:r>
          </w:p>
        </w:tc>
      </w:tr>
      <w:tr w:rsidR="006D4689" w:rsidRPr="00C81ACD" w:rsidTr="00D8381D">
        <w:trPr>
          <w:cantSplit/>
          <w:trHeight w:val="1710"/>
        </w:trPr>
        <w:tc>
          <w:tcPr>
            <w:tcW w:w="4867" w:type="dxa"/>
            <w:vMerge/>
            <w:tcBorders>
              <w:left w:val="single" w:sz="4" w:space="0" w:color="auto"/>
              <w:bottom w:val="nil"/>
              <w:right w:val="single" w:sz="4" w:space="0" w:color="auto"/>
            </w:tcBorders>
            <w:vAlign w:val="center"/>
          </w:tcPr>
          <w:p w:rsidR="006D4689" w:rsidRPr="00C81ACD" w:rsidRDefault="006D4689" w:rsidP="006D4689">
            <w:pPr>
              <w:pStyle w:val="Elencoacolori-Colore11"/>
              <w:spacing w:line="240" w:lineRule="auto"/>
              <w:ind w:left="0"/>
              <w:contextualSpacing/>
              <w:rPr>
                <w:rFonts w:asciiTheme="majorHAnsi" w:hAnsiTheme="majorHAnsi" w:cs="Calibri"/>
                <w:strike/>
                <w:color w:val="000000"/>
                <w:sz w:val="20"/>
                <w:szCs w:val="20"/>
              </w:rPr>
            </w:pPr>
          </w:p>
        </w:tc>
        <w:tc>
          <w:tcPr>
            <w:tcW w:w="2221" w:type="dxa"/>
            <w:tcBorders>
              <w:left w:val="single" w:sz="4" w:space="0" w:color="auto"/>
              <w:bottom w:val="nil"/>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pStyle w:val="Elencoacolori-Colore11"/>
              <w:spacing w:line="240" w:lineRule="auto"/>
              <w:ind w:left="0"/>
              <w:contextualSpacing/>
              <w:rPr>
                <w:rFonts w:asciiTheme="majorHAnsi" w:hAnsiTheme="majorHAnsi" w:cs="Calibri"/>
                <w:strike/>
                <w:color w:val="000000"/>
                <w:sz w:val="20"/>
                <w:szCs w:val="20"/>
              </w:rPr>
            </w:pPr>
            <w:r w:rsidRPr="00C81ACD">
              <w:rPr>
                <w:rFonts w:asciiTheme="majorHAnsi" w:hAnsiTheme="majorHAnsi" w:cs="Calibri"/>
                <w:color w:val="000000"/>
                <w:sz w:val="20"/>
                <w:szCs w:val="20"/>
              </w:rPr>
              <w:t>non significativo 0%</w:t>
            </w:r>
          </w:p>
        </w:tc>
        <w:tc>
          <w:tcPr>
            <w:tcW w:w="2221" w:type="dxa"/>
            <w:vMerge/>
            <w:tcBorders>
              <w:left w:val="single" w:sz="4" w:space="0" w:color="auto"/>
              <w:bottom w:val="nil"/>
              <w:right w:val="single" w:sz="4" w:space="0" w:color="auto"/>
            </w:tcBorders>
          </w:tcPr>
          <w:p w:rsidR="006D4689" w:rsidRPr="00C81ACD" w:rsidRDefault="006D4689" w:rsidP="006D4689">
            <w:pPr>
              <w:pStyle w:val="Elencoacolori-Colore11"/>
              <w:spacing w:line="240" w:lineRule="auto"/>
              <w:ind w:left="0"/>
              <w:contextualSpacing/>
              <w:jc w:val="center"/>
              <w:rPr>
                <w:rFonts w:asciiTheme="majorHAnsi" w:hAnsiTheme="majorHAnsi" w:cs="Calibri"/>
                <w:color w:val="000000"/>
                <w:sz w:val="20"/>
                <w:szCs w:val="20"/>
              </w:rPr>
            </w:pPr>
          </w:p>
        </w:tc>
      </w:tr>
      <w:tr w:rsidR="006D4689" w:rsidRPr="00C81ACD" w:rsidTr="00D8381D">
        <w:trPr>
          <w:cantSplit/>
          <w:trHeight w:val="450"/>
        </w:trPr>
        <w:tc>
          <w:tcPr>
            <w:tcW w:w="4867" w:type="dxa"/>
            <w:vMerge/>
            <w:tcBorders>
              <w:left w:val="single" w:sz="4" w:space="0" w:color="auto"/>
              <w:bottom w:val="single" w:sz="4" w:space="0" w:color="auto"/>
              <w:right w:val="single" w:sz="4" w:space="0" w:color="auto"/>
            </w:tcBorders>
            <w:vAlign w:val="center"/>
          </w:tcPr>
          <w:p w:rsidR="006D4689" w:rsidRPr="00C81ACD" w:rsidRDefault="006D4689" w:rsidP="006D4689">
            <w:pPr>
              <w:pStyle w:val="Elencoacolori-Colore11"/>
              <w:widowControl/>
              <w:adjustRightInd/>
              <w:spacing w:line="240" w:lineRule="auto"/>
              <w:ind w:left="0"/>
              <w:contextualSpacing/>
              <w:textAlignment w:val="auto"/>
              <w:rPr>
                <w:rFonts w:asciiTheme="majorHAnsi" w:hAnsiTheme="majorHAnsi" w:cs="Calibri"/>
                <w:b/>
                <w:bCs/>
                <w:color w:val="000000"/>
                <w:sz w:val="20"/>
                <w:szCs w:val="20"/>
              </w:rPr>
            </w:pPr>
          </w:p>
        </w:tc>
        <w:tc>
          <w:tcPr>
            <w:tcW w:w="2221" w:type="dxa"/>
            <w:tcBorders>
              <w:left w:val="single" w:sz="4" w:space="0" w:color="auto"/>
              <w:bottom w:val="single" w:sz="4" w:space="0" w:color="auto"/>
              <w:right w:val="single" w:sz="4" w:space="0" w:color="auto"/>
            </w:tcBorders>
          </w:tcPr>
          <w:p w:rsidR="006D4689" w:rsidRPr="00C81ACD" w:rsidRDefault="006D4689" w:rsidP="006D4689">
            <w:pPr>
              <w:pStyle w:val="Elencoacolori-Colore11"/>
              <w:widowControl/>
              <w:adjustRightInd/>
              <w:spacing w:line="240" w:lineRule="auto"/>
              <w:ind w:left="0"/>
              <w:contextualSpacing/>
              <w:textAlignment w:val="auto"/>
              <w:rPr>
                <w:rFonts w:asciiTheme="majorHAnsi" w:hAnsiTheme="majorHAnsi" w:cs="Calibri"/>
                <w:b/>
                <w:bCs/>
                <w:color w:val="000000"/>
                <w:sz w:val="20"/>
                <w:szCs w:val="20"/>
              </w:rPr>
            </w:pPr>
          </w:p>
        </w:tc>
        <w:tc>
          <w:tcPr>
            <w:tcW w:w="2221" w:type="dxa"/>
            <w:vMerge/>
            <w:tcBorders>
              <w:left w:val="single" w:sz="4" w:space="0" w:color="auto"/>
              <w:bottom w:val="single" w:sz="4" w:space="0" w:color="auto"/>
              <w:right w:val="single" w:sz="4" w:space="0" w:color="auto"/>
            </w:tcBorders>
          </w:tcPr>
          <w:p w:rsidR="006D4689" w:rsidRPr="00C81ACD" w:rsidRDefault="006D4689" w:rsidP="006D4689">
            <w:pPr>
              <w:pStyle w:val="Elencoacolori-Colore11"/>
              <w:widowControl/>
              <w:adjustRightInd/>
              <w:spacing w:line="240" w:lineRule="auto"/>
              <w:ind w:left="0"/>
              <w:contextualSpacing/>
              <w:textAlignment w:val="auto"/>
              <w:rPr>
                <w:rFonts w:asciiTheme="majorHAnsi" w:hAnsiTheme="majorHAnsi" w:cs="Calibri"/>
                <w:b/>
                <w:bCs/>
                <w:color w:val="000000"/>
                <w:sz w:val="20"/>
                <w:szCs w:val="20"/>
              </w:rPr>
            </w:pPr>
          </w:p>
        </w:tc>
      </w:tr>
      <w:tr w:rsidR="006D4689" w:rsidRPr="00C81ACD" w:rsidTr="00D8381D">
        <w:trPr>
          <w:trHeight w:val="315"/>
        </w:trPr>
        <w:tc>
          <w:tcPr>
            <w:tcW w:w="9309" w:type="dxa"/>
            <w:gridSpan w:val="3"/>
            <w:tcBorders>
              <w:top w:val="single" w:sz="4" w:space="0" w:color="auto"/>
              <w:left w:val="single" w:sz="4" w:space="0" w:color="auto"/>
              <w:bottom w:val="single" w:sz="4" w:space="0" w:color="auto"/>
              <w:right w:val="single" w:sz="4" w:space="0" w:color="auto"/>
            </w:tcBorders>
            <w:shd w:val="clear" w:color="auto" w:fill="F4B083"/>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CARATTERISTICHE DI OPERATIVITÀ DELLA MACCHINA</w:t>
            </w:r>
            <w:r w:rsidRPr="00C81ACD">
              <w:rPr>
                <w:rFonts w:asciiTheme="majorHAnsi" w:hAnsiTheme="majorHAnsi" w:cs="Calibri"/>
                <w:color w:val="000000"/>
              </w:rPr>
              <w:t xml:space="preserve"> </w:t>
            </w:r>
          </w:p>
        </w:tc>
      </w:tr>
      <w:tr w:rsidR="006D4689" w:rsidRPr="00C81ACD" w:rsidTr="00D8381D">
        <w:trPr>
          <w:trHeight w:val="315"/>
        </w:trPr>
        <w:tc>
          <w:tcPr>
            <w:tcW w:w="4867"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il punteggio massimo sarà attribuito all’apparecchiatura che presenterà:</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 xml:space="preserve">Il miglior quadro complessivo dello stato del paziente in termini di dati, parametri, curve e </w:t>
            </w:r>
            <w:proofErr w:type="spellStart"/>
            <w:r w:rsidRPr="00C81ACD">
              <w:rPr>
                <w:rFonts w:asciiTheme="majorHAnsi" w:hAnsiTheme="majorHAnsi" w:cs="Calibri"/>
                <w:color w:val="000000"/>
              </w:rPr>
              <w:t>loop</w:t>
            </w:r>
            <w:proofErr w:type="spellEnd"/>
            <w:r w:rsidRPr="00C81ACD">
              <w:rPr>
                <w:rFonts w:asciiTheme="majorHAnsi" w:hAnsiTheme="majorHAnsi" w:cs="Calibri"/>
                <w:color w:val="000000"/>
              </w:rPr>
              <w:t xml:space="preserve"> disponibili rispetto alla modalità di ventilazione prescelta</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Le migliori caratteristiche degli allarmi</w:t>
            </w:r>
          </w:p>
          <w:p w:rsidR="006D4689" w:rsidRPr="00C81ACD" w:rsidRDefault="006D4689" w:rsidP="006D4689">
            <w:pPr>
              <w:numPr>
                <w:ilvl w:val="0"/>
                <w:numId w:val="57"/>
              </w:numPr>
              <w:ind w:left="299" w:hanging="219"/>
              <w:contextualSpacing/>
              <w:jc w:val="both"/>
              <w:rPr>
                <w:rFonts w:asciiTheme="majorHAnsi" w:hAnsiTheme="majorHAnsi" w:cs="Calibri"/>
                <w:color w:val="000000"/>
              </w:rPr>
            </w:pPr>
            <w:r w:rsidRPr="00C81ACD">
              <w:rPr>
                <w:rFonts w:asciiTheme="majorHAnsi" w:hAnsiTheme="majorHAnsi" w:cs="Calibri"/>
                <w:color w:val="000000"/>
              </w:rPr>
              <w:t>La presenza di aiuti in linea e relative caratteristiche</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alle caratteristiche presentate.</w:t>
            </w:r>
          </w:p>
        </w:tc>
        <w:tc>
          <w:tcPr>
            <w:tcW w:w="2221"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21"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4</w:t>
            </w:r>
          </w:p>
        </w:tc>
      </w:tr>
      <w:tr w:rsidR="006D4689" w:rsidRPr="00C81ACD" w:rsidTr="00D8381D">
        <w:trPr>
          <w:trHeight w:val="315"/>
        </w:trPr>
        <w:tc>
          <w:tcPr>
            <w:tcW w:w="4867" w:type="dxa"/>
            <w:tcBorders>
              <w:top w:val="nil"/>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color w:val="000000"/>
              </w:rPr>
            </w:pPr>
            <w:r w:rsidRPr="00C81ACD">
              <w:rPr>
                <w:rFonts w:asciiTheme="majorHAnsi" w:hAnsiTheme="majorHAnsi" w:cs="Calibri"/>
                <w:b/>
                <w:color w:val="000000"/>
              </w:rPr>
              <w:t>CARATTERISTICHE COSTRUTTIVE</w:t>
            </w:r>
            <w:r w:rsidRPr="00C81ACD">
              <w:rPr>
                <w:rFonts w:asciiTheme="majorHAnsi" w:hAnsiTheme="majorHAnsi" w:cs="Calibri"/>
                <w:color w:val="000000"/>
              </w:rPr>
              <w:t xml:space="preserve"> </w:t>
            </w:r>
          </w:p>
        </w:tc>
        <w:tc>
          <w:tcPr>
            <w:tcW w:w="2221" w:type="dxa"/>
            <w:tcBorders>
              <w:top w:val="nil"/>
              <w:left w:val="single" w:sz="4" w:space="0" w:color="auto"/>
              <w:bottom w:val="single" w:sz="4" w:space="0" w:color="auto"/>
              <w:right w:val="single" w:sz="4" w:space="0" w:color="auto"/>
            </w:tcBorders>
            <w:shd w:val="clear" w:color="000000" w:fill="FABF8F"/>
          </w:tcPr>
          <w:p w:rsidR="006D4689" w:rsidRPr="00C81ACD" w:rsidRDefault="006D4689" w:rsidP="006D4689">
            <w:pPr>
              <w:contextualSpacing/>
              <w:jc w:val="both"/>
              <w:rPr>
                <w:rFonts w:asciiTheme="majorHAnsi" w:hAnsiTheme="majorHAnsi" w:cs="Calibri"/>
                <w:b/>
                <w:color w:val="000000"/>
              </w:rPr>
            </w:pPr>
          </w:p>
        </w:tc>
        <w:tc>
          <w:tcPr>
            <w:tcW w:w="2221" w:type="dxa"/>
            <w:tcBorders>
              <w:top w:val="nil"/>
              <w:left w:val="single" w:sz="4" w:space="0" w:color="auto"/>
              <w:bottom w:val="single" w:sz="4" w:space="0" w:color="auto"/>
              <w:right w:val="single" w:sz="4" w:space="0" w:color="auto"/>
            </w:tcBorders>
            <w:shd w:val="clear" w:color="000000" w:fill="FABF8F"/>
          </w:tcPr>
          <w:p w:rsidR="006D4689" w:rsidRPr="00C81ACD" w:rsidRDefault="006D4689" w:rsidP="006D4689">
            <w:pPr>
              <w:contextualSpacing/>
              <w:jc w:val="both"/>
              <w:rPr>
                <w:rFonts w:asciiTheme="majorHAnsi" w:hAnsiTheme="majorHAnsi" w:cs="Calibri"/>
                <w:b/>
                <w:color w:val="000000"/>
              </w:rPr>
            </w:pPr>
          </w:p>
        </w:tc>
      </w:tr>
      <w:tr w:rsidR="006D4689" w:rsidRPr="00C81ACD" w:rsidTr="00D8381D">
        <w:trPr>
          <w:trHeight w:val="315"/>
        </w:trPr>
        <w:tc>
          <w:tcPr>
            <w:tcW w:w="4867"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il punteggio massimo sarà attribuito all’apparecchiatura che presenterà i migliori accorgimenti per un utilizzo ottimale in camera iperbarica;</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alle altre proposte sarà attribuito un punteggio inferiore, secondo i giudizi a fianco, in relazione alle </w:t>
            </w:r>
            <w:r w:rsidRPr="00C81ACD">
              <w:rPr>
                <w:rFonts w:asciiTheme="majorHAnsi" w:hAnsiTheme="majorHAnsi" w:cs="Calibri"/>
                <w:color w:val="000000"/>
              </w:rPr>
              <w:lastRenderedPageBreak/>
              <w:t>caratteristiche presentate.</w:t>
            </w:r>
          </w:p>
        </w:tc>
        <w:tc>
          <w:tcPr>
            <w:tcW w:w="2221"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21"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4</w:t>
            </w:r>
          </w:p>
        </w:tc>
      </w:tr>
      <w:tr w:rsidR="006D4689" w:rsidRPr="00C81ACD" w:rsidTr="00D8381D">
        <w:trPr>
          <w:trHeight w:val="315"/>
        </w:trPr>
        <w:tc>
          <w:tcPr>
            <w:tcW w:w="9309" w:type="dxa"/>
            <w:gridSpan w:val="3"/>
            <w:tcBorders>
              <w:top w:val="nil"/>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b/>
                <w:bCs/>
                <w:color w:val="000000"/>
              </w:rPr>
              <w:lastRenderedPageBreak/>
              <w:t>CARATTERISTICHE E AUTONOMIA DELL’ALIMENTAZIONE ELETTRICA</w:t>
            </w:r>
          </w:p>
        </w:tc>
      </w:tr>
      <w:tr w:rsidR="006D4689" w:rsidRPr="00C81ACD" w:rsidTr="00D8381D">
        <w:trPr>
          <w:trHeight w:val="450"/>
        </w:trPr>
        <w:tc>
          <w:tcPr>
            <w:tcW w:w="4867"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proofErr w:type="spellStart"/>
            <w:r w:rsidRPr="00C81ACD">
              <w:rPr>
                <w:rFonts w:asciiTheme="majorHAnsi" w:hAnsiTheme="majorHAnsi" w:cs="Calibri"/>
                <w:color w:val="000000"/>
              </w:rPr>
              <w:t>ll</w:t>
            </w:r>
            <w:proofErr w:type="spellEnd"/>
            <w:r w:rsidRPr="00C81ACD">
              <w:rPr>
                <w:rFonts w:asciiTheme="majorHAnsi" w:hAnsiTheme="majorHAnsi" w:cs="Calibri"/>
                <w:color w:val="000000"/>
              </w:rPr>
              <w:t xml:space="preserve"> punteggio massimo sarà attribuito alla proposta che presenterà la migliore soluzione per garantire </w:t>
            </w:r>
            <w:r w:rsidRPr="00C81ACD">
              <w:rPr>
                <w:rFonts w:asciiTheme="majorHAnsi" w:hAnsiTheme="majorHAnsi" w:cs="Calibri"/>
                <w:b/>
                <w:color w:val="000000"/>
              </w:rPr>
              <w:t>autonomia</w:t>
            </w:r>
            <w:r w:rsidRPr="00C81ACD">
              <w:rPr>
                <w:rFonts w:asciiTheme="majorHAnsi" w:hAnsiTheme="majorHAnsi" w:cs="Calibri"/>
                <w:color w:val="000000"/>
              </w:rPr>
              <w:t xml:space="preserve"> di alimentazione tramite batterie, valutando le possibili soluzioni anche in base al numero di batterie massime utilizzabili contemporaneamente sull’apparecchiatura;</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221"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rPr>
                <w:rFonts w:asciiTheme="majorHAnsi" w:hAnsiTheme="majorHAnsi" w:cs="Calibri"/>
                <w:color w:val="000000"/>
              </w:rPr>
            </w:pPr>
            <w:r w:rsidRPr="00C81ACD">
              <w:rPr>
                <w:rFonts w:asciiTheme="majorHAnsi" w:hAnsiTheme="majorHAnsi" w:cs="Calibri"/>
                <w:color w:val="000000"/>
              </w:rPr>
              <w:t>non significativo 0%</w:t>
            </w:r>
          </w:p>
        </w:tc>
        <w:tc>
          <w:tcPr>
            <w:tcW w:w="2221"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2</w:t>
            </w:r>
          </w:p>
        </w:tc>
      </w:tr>
      <w:tr w:rsidR="006D4689" w:rsidRPr="00C81ACD" w:rsidTr="00D8381D">
        <w:trPr>
          <w:trHeight w:val="315"/>
        </w:trPr>
        <w:tc>
          <w:tcPr>
            <w:tcW w:w="4867" w:type="dxa"/>
            <w:tcBorders>
              <w:top w:val="single" w:sz="4" w:space="0" w:color="auto"/>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b/>
                <w:color w:val="000000"/>
              </w:rPr>
              <w:t>CARATTERISTICHE DEL DISPLAY</w:t>
            </w:r>
            <w:r w:rsidRPr="00C81ACD">
              <w:rPr>
                <w:rFonts w:asciiTheme="majorHAnsi" w:hAnsiTheme="majorHAnsi" w:cs="Calibri"/>
                <w:b/>
                <w:bCs/>
                <w:color w:val="000000"/>
              </w:rPr>
              <w:t xml:space="preserve"> </w:t>
            </w:r>
          </w:p>
        </w:tc>
        <w:tc>
          <w:tcPr>
            <w:tcW w:w="2221" w:type="dxa"/>
            <w:tcBorders>
              <w:top w:val="single" w:sz="4" w:space="0" w:color="auto"/>
              <w:left w:val="single" w:sz="4" w:space="0" w:color="auto"/>
              <w:bottom w:val="single" w:sz="4" w:space="0" w:color="auto"/>
              <w:right w:val="single" w:sz="4" w:space="0" w:color="auto"/>
            </w:tcBorders>
            <w:shd w:val="clear" w:color="000000" w:fill="FABF8F"/>
          </w:tcPr>
          <w:p w:rsidR="006D4689" w:rsidRPr="00C81ACD" w:rsidRDefault="006D4689" w:rsidP="006D4689">
            <w:pPr>
              <w:contextualSpacing/>
              <w:jc w:val="both"/>
              <w:rPr>
                <w:rFonts w:asciiTheme="majorHAnsi" w:hAnsiTheme="majorHAnsi" w:cs="Calibri"/>
                <w:b/>
                <w:color w:val="000000"/>
              </w:rPr>
            </w:pPr>
          </w:p>
        </w:tc>
        <w:tc>
          <w:tcPr>
            <w:tcW w:w="2221" w:type="dxa"/>
            <w:tcBorders>
              <w:top w:val="single" w:sz="4" w:space="0" w:color="auto"/>
              <w:left w:val="single" w:sz="4" w:space="0" w:color="auto"/>
              <w:bottom w:val="single" w:sz="4" w:space="0" w:color="auto"/>
              <w:right w:val="single" w:sz="4" w:space="0" w:color="auto"/>
            </w:tcBorders>
            <w:shd w:val="clear" w:color="000000" w:fill="FABF8F"/>
          </w:tcPr>
          <w:p w:rsidR="006D4689" w:rsidRPr="00C81ACD" w:rsidRDefault="006D4689" w:rsidP="006D4689">
            <w:pPr>
              <w:contextualSpacing/>
              <w:jc w:val="both"/>
              <w:rPr>
                <w:rFonts w:asciiTheme="majorHAnsi" w:hAnsiTheme="majorHAnsi" w:cs="Calibri"/>
                <w:b/>
                <w:color w:val="000000"/>
              </w:rPr>
            </w:pPr>
          </w:p>
        </w:tc>
      </w:tr>
      <w:tr w:rsidR="006D4689" w:rsidRPr="00C81ACD" w:rsidTr="00D8381D">
        <w:trPr>
          <w:trHeight w:val="450"/>
        </w:trPr>
        <w:tc>
          <w:tcPr>
            <w:tcW w:w="4867"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Il punteggio massimo sarà attribuito alla proposta che presenterà le maggiori dimensioni e le migliori caratteristiche del display come:</w:t>
            </w:r>
          </w:p>
          <w:p w:rsidR="006D4689" w:rsidRPr="00C81ACD" w:rsidRDefault="006D4689" w:rsidP="006D4689">
            <w:pPr>
              <w:pStyle w:val="Elencoacolori-Colore11"/>
              <w:widowControl/>
              <w:numPr>
                <w:ilvl w:val="0"/>
                <w:numId w:val="52"/>
              </w:numPr>
              <w:adjustRightInd/>
              <w:spacing w:line="240" w:lineRule="auto"/>
              <w:ind w:left="49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dimensioni</w:t>
            </w:r>
          </w:p>
          <w:p w:rsidR="006D4689" w:rsidRPr="00C81ACD" w:rsidRDefault="006D4689" w:rsidP="006D4689">
            <w:pPr>
              <w:pStyle w:val="Elencoacolori-Colore11"/>
              <w:widowControl/>
              <w:numPr>
                <w:ilvl w:val="0"/>
                <w:numId w:val="52"/>
              </w:numPr>
              <w:adjustRightInd/>
              <w:spacing w:line="240" w:lineRule="auto"/>
              <w:ind w:left="49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angolo di visualizzazione,</w:t>
            </w:r>
          </w:p>
          <w:p w:rsidR="006D4689" w:rsidRPr="00C81ACD" w:rsidRDefault="006D4689" w:rsidP="006D4689">
            <w:pPr>
              <w:pStyle w:val="Elencoacolori-Colore11"/>
              <w:widowControl/>
              <w:numPr>
                <w:ilvl w:val="0"/>
                <w:numId w:val="52"/>
              </w:numPr>
              <w:adjustRightInd/>
              <w:spacing w:line="240" w:lineRule="auto"/>
              <w:ind w:left="492"/>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risoluzione,</w:t>
            </w:r>
          </w:p>
          <w:p w:rsidR="006D4689" w:rsidRPr="00C81ACD" w:rsidRDefault="006D4689" w:rsidP="006D4689">
            <w:pPr>
              <w:pStyle w:val="Elencoacolori-Colore11"/>
              <w:widowControl/>
              <w:numPr>
                <w:ilvl w:val="0"/>
                <w:numId w:val="52"/>
              </w:numPr>
              <w:adjustRightInd/>
              <w:spacing w:line="240" w:lineRule="auto"/>
              <w:ind w:left="496"/>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numero di curve visualizzate contemporaneamente (senza comprometterne l’intelligibilità)</w:t>
            </w:r>
          </w:p>
          <w:p w:rsidR="006D4689" w:rsidRPr="00C81ACD" w:rsidRDefault="006D4689" w:rsidP="006D4689">
            <w:pPr>
              <w:pStyle w:val="Elencoacolori-Colore11"/>
              <w:widowControl/>
              <w:numPr>
                <w:ilvl w:val="0"/>
                <w:numId w:val="52"/>
              </w:numPr>
              <w:adjustRightInd/>
              <w:spacing w:line="240" w:lineRule="auto"/>
              <w:ind w:left="496"/>
              <w:contextualSpacing/>
              <w:textAlignment w:val="auto"/>
              <w:rPr>
                <w:rFonts w:asciiTheme="majorHAnsi" w:hAnsiTheme="majorHAnsi" w:cs="Calibri"/>
                <w:color w:val="000000"/>
                <w:sz w:val="20"/>
                <w:szCs w:val="20"/>
              </w:rPr>
            </w:pPr>
            <w:r w:rsidRPr="00C81ACD">
              <w:rPr>
                <w:rFonts w:asciiTheme="majorHAnsi" w:hAnsiTheme="majorHAnsi" w:cs="Calibri"/>
                <w:color w:val="000000"/>
                <w:sz w:val="20"/>
                <w:szCs w:val="20"/>
              </w:rPr>
              <w:t xml:space="preserve">presenza di altre caratteristiche significative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qualità di tali caratteristiche.</w:t>
            </w:r>
          </w:p>
        </w:tc>
        <w:tc>
          <w:tcPr>
            <w:tcW w:w="2221"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21" w:type="dxa"/>
            <w:tcBorders>
              <w:top w:val="nil"/>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4</w:t>
            </w:r>
          </w:p>
        </w:tc>
      </w:tr>
      <w:tr w:rsidR="006D4689" w:rsidRPr="00C81ACD" w:rsidTr="00D8381D">
        <w:trPr>
          <w:trHeight w:val="315"/>
        </w:trPr>
        <w:tc>
          <w:tcPr>
            <w:tcW w:w="9309" w:type="dxa"/>
            <w:gridSpan w:val="3"/>
            <w:tcBorders>
              <w:top w:val="nil"/>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rPr>
                <w:rFonts w:asciiTheme="majorHAnsi" w:hAnsiTheme="majorHAnsi" w:cs="Calibri"/>
                <w:b/>
                <w:bCs/>
                <w:color w:val="000000"/>
              </w:rPr>
            </w:pPr>
            <w:r w:rsidRPr="00C81ACD">
              <w:rPr>
                <w:rFonts w:asciiTheme="majorHAnsi" w:hAnsiTheme="majorHAnsi" w:cs="Calibri"/>
                <w:b/>
                <w:bCs/>
                <w:color w:val="000000"/>
              </w:rPr>
              <w:t xml:space="preserve">CARATTERISTICHE DI CONFIGURABILITÀ E AGGIORNABILITÀ DELLA MACCHINA </w:t>
            </w:r>
          </w:p>
        </w:tc>
      </w:tr>
      <w:tr w:rsidR="006D4689" w:rsidRPr="00C81ACD" w:rsidTr="00D8381D">
        <w:trPr>
          <w:trHeight w:val="450"/>
        </w:trPr>
        <w:tc>
          <w:tcPr>
            <w:tcW w:w="4867"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che presenterà le migliori caratteristiche di </w:t>
            </w:r>
            <w:r w:rsidRPr="00C81ACD">
              <w:rPr>
                <w:rFonts w:asciiTheme="majorHAnsi" w:hAnsiTheme="majorHAnsi" w:cs="Calibri"/>
                <w:b/>
                <w:color w:val="000000"/>
              </w:rPr>
              <w:t xml:space="preserve">configurabilità e </w:t>
            </w:r>
            <w:proofErr w:type="spellStart"/>
            <w:r w:rsidRPr="00C81ACD">
              <w:rPr>
                <w:rFonts w:asciiTheme="majorHAnsi" w:hAnsiTheme="majorHAnsi" w:cs="Calibri"/>
                <w:b/>
                <w:color w:val="000000"/>
              </w:rPr>
              <w:t>aggiornabilità</w:t>
            </w:r>
            <w:proofErr w:type="spellEnd"/>
            <w:r w:rsidRPr="00C81ACD">
              <w:rPr>
                <w:rFonts w:asciiTheme="majorHAnsi" w:hAnsiTheme="majorHAnsi" w:cs="Calibri"/>
                <w:color w:val="000000"/>
              </w:rPr>
              <w:t>;</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 grado di configurabilità presentato</w:t>
            </w:r>
          </w:p>
        </w:tc>
        <w:tc>
          <w:tcPr>
            <w:tcW w:w="2221"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21"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1</w:t>
            </w:r>
          </w:p>
        </w:tc>
      </w:tr>
      <w:tr w:rsidR="006D4689" w:rsidRPr="00C81ACD" w:rsidTr="00D8381D">
        <w:trPr>
          <w:trHeight w:val="158"/>
        </w:trPr>
        <w:tc>
          <w:tcPr>
            <w:tcW w:w="4867" w:type="dxa"/>
            <w:tcBorders>
              <w:top w:val="single" w:sz="4" w:space="0" w:color="auto"/>
              <w:left w:val="single" w:sz="4" w:space="0" w:color="auto"/>
              <w:bottom w:val="single" w:sz="4" w:space="0" w:color="auto"/>
              <w:right w:val="single" w:sz="4" w:space="0" w:color="auto"/>
            </w:tcBorders>
            <w:vAlign w:val="center"/>
          </w:tcPr>
          <w:p w:rsidR="006D4689" w:rsidRPr="00C81ACD" w:rsidRDefault="006D4689" w:rsidP="006D4689">
            <w:pPr>
              <w:contextualSpacing/>
              <w:jc w:val="center"/>
              <w:rPr>
                <w:rFonts w:asciiTheme="majorHAnsi" w:hAnsiTheme="majorHAnsi" w:cs="Calibri"/>
                <w:b/>
                <w:bCs/>
                <w:color w:val="000000"/>
              </w:rPr>
            </w:pPr>
          </w:p>
        </w:tc>
        <w:tc>
          <w:tcPr>
            <w:tcW w:w="2221" w:type="dxa"/>
            <w:tcBorders>
              <w:top w:val="single" w:sz="4" w:space="0" w:color="auto"/>
              <w:left w:val="single" w:sz="4" w:space="0" w:color="auto"/>
              <w:bottom w:val="single" w:sz="4" w:space="0" w:color="auto"/>
              <w:right w:val="single" w:sz="4" w:space="0" w:color="auto"/>
            </w:tcBorders>
          </w:tcPr>
          <w:p w:rsidR="006D4689" w:rsidRPr="00C81ACD" w:rsidRDefault="006D4689" w:rsidP="006D4689">
            <w:pPr>
              <w:contextualSpacing/>
              <w:jc w:val="center"/>
              <w:rPr>
                <w:rFonts w:asciiTheme="majorHAnsi" w:hAnsiTheme="majorHAnsi" w:cs="Calibri"/>
                <w:b/>
                <w:bCs/>
                <w:color w:val="000000"/>
              </w:rPr>
            </w:pPr>
          </w:p>
        </w:tc>
        <w:tc>
          <w:tcPr>
            <w:tcW w:w="2221" w:type="dxa"/>
            <w:tcBorders>
              <w:top w:val="single" w:sz="4" w:space="0" w:color="auto"/>
              <w:left w:val="single" w:sz="4" w:space="0" w:color="auto"/>
              <w:bottom w:val="single" w:sz="4" w:space="0" w:color="auto"/>
              <w:right w:val="single" w:sz="4" w:space="0" w:color="auto"/>
            </w:tcBorders>
          </w:tcPr>
          <w:p w:rsidR="006D4689" w:rsidRPr="00C81ACD" w:rsidRDefault="006D4689" w:rsidP="006D4689">
            <w:pPr>
              <w:contextualSpacing/>
              <w:jc w:val="center"/>
              <w:rPr>
                <w:rFonts w:asciiTheme="majorHAnsi" w:hAnsiTheme="majorHAnsi" w:cs="Calibri"/>
                <w:b/>
                <w:bCs/>
                <w:color w:val="000000"/>
              </w:rPr>
            </w:pPr>
          </w:p>
        </w:tc>
      </w:tr>
      <w:tr w:rsidR="006D4689" w:rsidRPr="00C81ACD" w:rsidTr="00D8381D">
        <w:trPr>
          <w:trHeight w:val="630"/>
        </w:trPr>
        <w:tc>
          <w:tcPr>
            <w:tcW w:w="4867" w:type="dxa"/>
            <w:tcBorders>
              <w:top w:val="nil"/>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Prova Pratica/Visione</w:t>
            </w:r>
          </w:p>
        </w:tc>
        <w:tc>
          <w:tcPr>
            <w:tcW w:w="2221" w:type="dxa"/>
            <w:tcBorders>
              <w:top w:val="nil"/>
              <w:left w:val="single" w:sz="4" w:space="0" w:color="auto"/>
              <w:bottom w:val="single" w:sz="4" w:space="0" w:color="auto"/>
              <w:right w:val="single" w:sz="4" w:space="0" w:color="auto"/>
            </w:tcBorders>
            <w:shd w:val="clear" w:color="000000" w:fill="DAEEF3"/>
          </w:tcPr>
          <w:p w:rsidR="006D4689" w:rsidRPr="00C81ACD" w:rsidRDefault="006D4689" w:rsidP="006D4689">
            <w:pPr>
              <w:contextualSpacing/>
              <w:jc w:val="center"/>
              <w:rPr>
                <w:rFonts w:asciiTheme="majorHAnsi" w:hAnsiTheme="majorHAnsi" w:cs="Calibri"/>
                <w:b/>
                <w:bCs/>
                <w:color w:val="000000"/>
              </w:rPr>
            </w:pPr>
          </w:p>
        </w:tc>
        <w:tc>
          <w:tcPr>
            <w:tcW w:w="2221" w:type="dxa"/>
            <w:tcBorders>
              <w:top w:val="nil"/>
              <w:left w:val="single" w:sz="4" w:space="0" w:color="auto"/>
              <w:bottom w:val="single" w:sz="4" w:space="0" w:color="auto"/>
              <w:right w:val="single" w:sz="4" w:space="0" w:color="auto"/>
            </w:tcBorders>
            <w:shd w:val="clear" w:color="000000" w:fill="DAEEF3"/>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Punti Attribuibili Max 25</w:t>
            </w:r>
          </w:p>
        </w:tc>
      </w:tr>
      <w:tr w:rsidR="006D4689" w:rsidRPr="00C81ACD" w:rsidTr="00D8381D">
        <w:trPr>
          <w:trHeight w:val="315"/>
        </w:trPr>
        <w:tc>
          <w:tcPr>
            <w:tcW w:w="9309" w:type="dxa"/>
            <w:gridSpan w:val="3"/>
            <w:tcBorders>
              <w:top w:val="nil"/>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 VALUTAZIONE DI PERFORMANCE DA PARTE DEL PERSONALE SANITARIO UTILIZZATORE</w:t>
            </w:r>
          </w:p>
        </w:tc>
      </w:tr>
      <w:tr w:rsidR="006D4689" w:rsidRPr="00C81ACD" w:rsidTr="00D8381D">
        <w:trPr>
          <w:trHeight w:val="300"/>
        </w:trPr>
        <w:tc>
          <w:tcPr>
            <w:tcW w:w="4867" w:type="dxa"/>
            <w:tcBorders>
              <w:top w:val="single" w:sz="4" w:space="0" w:color="auto"/>
              <w:left w:val="single" w:sz="4" w:space="0" w:color="auto"/>
              <w:right w:val="single" w:sz="4" w:space="0" w:color="auto"/>
            </w:tcBorders>
            <w:vAlign w:val="center"/>
          </w:tcPr>
          <w:p w:rsidR="006D4689" w:rsidRPr="00C81ACD" w:rsidRDefault="006D4689" w:rsidP="006D4689">
            <w:pPr>
              <w:autoSpaceDE w:val="0"/>
              <w:autoSpaceDN w:val="0"/>
              <w:adjustRightInd w:val="0"/>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tecnologica che garantirà la migliore performance dei diversi tipi di </w:t>
            </w:r>
            <w:r w:rsidRPr="00C81ACD">
              <w:rPr>
                <w:rFonts w:asciiTheme="majorHAnsi" w:hAnsiTheme="majorHAnsi" w:cs="Calibri"/>
                <w:b/>
                <w:color w:val="000000"/>
              </w:rPr>
              <w:t>ventilazione</w:t>
            </w:r>
            <w:r w:rsidRPr="00C81ACD">
              <w:rPr>
                <w:rFonts w:asciiTheme="majorHAnsi" w:hAnsiTheme="majorHAnsi" w:cs="Calibri"/>
                <w:color w:val="000000"/>
              </w:rPr>
              <w:t xml:space="preserve"> e le più ampie possibilità di regolazione e gestione. Nello specifico verranno valutate le tipologie di ventilazione, la stabilità di frequenza e  la compensazione del volume paziente a tutte le profondità.</w:t>
            </w:r>
          </w:p>
        </w:tc>
        <w:tc>
          <w:tcPr>
            <w:tcW w:w="2221" w:type="dxa"/>
            <w:tcBorders>
              <w:top w:val="single" w:sz="4" w:space="0" w:color="auto"/>
              <w:left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autoSpaceDE w:val="0"/>
              <w:autoSpaceDN w:val="0"/>
              <w:adjustRightInd w:val="0"/>
              <w:contextualSpacing/>
              <w:jc w:val="both"/>
              <w:rPr>
                <w:rFonts w:asciiTheme="majorHAnsi" w:hAnsiTheme="majorHAnsi" w:cs="Calibri"/>
                <w:color w:val="000000"/>
              </w:rPr>
            </w:pPr>
            <w:r w:rsidRPr="00C81ACD">
              <w:rPr>
                <w:rFonts w:asciiTheme="majorHAnsi" w:hAnsiTheme="majorHAnsi" w:cs="Calibri"/>
                <w:color w:val="000000"/>
              </w:rPr>
              <w:t>non significativo 0%</w:t>
            </w:r>
          </w:p>
        </w:tc>
        <w:tc>
          <w:tcPr>
            <w:tcW w:w="2221" w:type="dxa"/>
            <w:tcBorders>
              <w:top w:val="single" w:sz="4" w:space="0" w:color="auto"/>
              <w:left w:val="single" w:sz="4" w:space="0" w:color="auto"/>
              <w:right w:val="single" w:sz="4" w:space="0" w:color="auto"/>
            </w:tcBorders>
            <w:vAlign w:val="center"/>
          </w:tcPr>
          <w:p w:rsidR="006D4689" w:rsidRPr="00C81ACD" w:rsidRDefault="006D4689" w:rsidP="006D4689">
            <w:pPr>
              <w:autoSpaceDE w:val="0"/>
              <w:autoSpaceDN w:val="0"/>
              <w:adjustRightInd w:val="0"/>
              <w:contextualSpacing/>
              <w:jc w:val="center"/>
              <w:rPr>
                <w:rFonts w:asciiTheme="majorHAnsi" w:hAnsiTheme="majorHAnsi" w:cs="Calibri"/>
                <w:color w:val="000000"/>
              </w:rPr>
            </w:pPr>
            <w:r w:rsidRPr="00C81ACD">
              <w:rPr>
                <w:rFonts w:asciiTheme="majorHAnsi" w:hAnsiTheme="majorHAnsi" w:cs="Calibri"/>
                <w:color w:val="000000"/>
              </w:rPr>
              <w:t>15</w:t>
            </w:r>
          </w:p>
        </w:tc>
      </w:tr>
      <w:tr w:rsidR="006D4689" w:rsidRPr="00C81ACD" w:rsidTr="00D8381D">
        <w:trPr>
          <w:trHeight w:val="71"/>
        </w:trPr>
        <w:tc>
          <w:tcPr>
            <w:tcW w:w="4867" w:type="dxa"/>
            <w:tcBorders>
              <w:left w:val="single" w:sz="4" w:space="0" w:color="auto"/>
              <w:bottom w:val="single" w:sz="4" w:space="0" w:color="auto"/>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alle altre proposte sarà attribuito un punteggio inferiore, secondo i giudizi a fianco, in relazione alla performance  prestazionale  presentata.</w:t>
            </w:r>
          </w:p>
        </w:tc>
        <w:tc>
          <w:tcPr>
            <w:tcW w:w="2221" w:type="dxa"/>
            <w:tcBorders>
              <w:left w:val="single" w:sz="4" w:space="0" w:color="auto"/>
              <w:bottom w:val="single" w:sz="4" w:space="0" w:color="auto"/>
              <w:right w:val="single" w:sz="4" w:space="0" w:color="auto"/>
            </w:tcBorders>
          </w:tcPr>
          <w:p w:rsidR="006D4689" w:rsidRPr="00C81ACD" w:rsidRDefault="006D4689" w:rsidP="006D4689">
            <w:pPr>
              <w:contextualSpacing/>
              <w:jc w:val="both"/>
              <w:rPr>
                <w:rFonts w:asciiTheme="majorHAnsi" w:hAnsiTheme="majorHAnsi" w:cs="Calibri"/>
                <w:color w:val="000000"/>
              </w:rPr>
            </w:pPr>
          </w:p>
        </w:tc>
        <w:tc>
          <w:tcPr>
            <w:tcW w:w="2221" w:type="dxa"/>
            <w:tcBorders>
              <w:left w:val="single" w:sz="4" w:space="0" w:color="auto"/>
              <w:bottom w:val="single" w:sz="4" w:space="0" w:color="auto"/>
              <w:right w:val="single" w:sz="4" w:space="0" w:color="auto"/>
            </w:tcBorders>
          </w:tcPr>
          <w:p w:rsidR="006D4689" w:rsidRPr="00C81ACD" w:rsidRDefault="006D4689" w:rsidP="006D4689">
            <w:pPr>
              <w:contextualSpacing/>
              <w:jc w:val="both"/>
              <w:rPr>
                <w:rFonts w:asciiTheme="majorHAnsi" w:hAnsiTheme="majorHAnsi" w:cs="Calibri"/>
                <w:color w:val="000000"/>
              </w:rPr>
            </w:pPr>
          </w:p>
        </w:tc>
      </w:tr>
      <w:tr w:rsidR="006D4689" w:rsidRPr="00C81ACD" w:rsidTr="00D8381D">
        <w:trPr>
          <w:trHeight w:val="315"/>
        </w:trPr>
        <w:tc>
          <w:tcPr>
            <w:tcW w:w="4867" w:type="dxa"/>
            <w:tcBorders>
              <w:top w:val="single" w:sz="4" w:space="0" w:color="auto"/>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jc w:val="both"/>
              <w:rPr>
                <w:rFonts w:asciiTheme="majorHAnsi" w:hAnsiTheme="majorHAnsi" w:cs="Calibri"/>
                <w:b/>
                <w:bCs/>
                <w:color w:val="000000"/>
              </w:rPr>
            </w:pPr>
            <w:r w:rsidRPr="00C81ACD">
              <w:rPr>
                <w:rFonts w:asciiTheme="majorHAnsi" w:hAnsiTheme="majorHAnsi" w:cs="Calibri"/>
                <w:b/>
                <w:bCs/>
                <w:color w:val="000000"/>
              </w:rPr>
              <w:t>ERGONOMIA DEL SISTEMA IN RELAZIONE ALLA DESTINAZIONE D’USO</w:t>
            </w:r>
          </w:p>
        </w:tc>
        <w:tc>
          <w:tcPr>
            <w:tcW w:w="2221" w:type="dxa"/>
            <w:tcBorders>
              <w:top w:val="single" w:sz="4" w:space="0" w:color="auto"/>
              <w:left w:val="single" w:sz="4" w:space="0" w:color="auto"/>
              <w:bottom w:val="single" w:sz="4" w:space="0" w:color="auto"/>
              <w:right w:val="single" w:sz="4" w:space="0" w:color="auto"/>
            </w:tcBorders>
            <w:shd w:val="clear" w:color="000000" w:fill="FABF8F"/>
          </w:tcPr>
          <w:p w:rsidR="006D4689" w:rsidRPr="00C81ACD" w:rsidRDefault="006D4689" w:rsidP="006D4689">
            <w:pPr>
              <w:contextualSpacing/>
              <w:jc w:val="both"/>
              <w:rPr>
                <w:rFonts w:asciiTheme="majorHAnsi" w:hAnsiTheme="majorHAnsi" w:cs="Calibri"/>
                <w:b/>
                <w:bCs/>
                <w:color w:val="000000"/>
              </w:rPr>
            </w:pPr>
          </w:p>
        </w:tc>
        <w:tc>
          <w:tcPr>
            <w:tcW w:w="2221" w:type="dxa"/>
            <w:tcBorders>
              <w:top w:val="single" w:sz="4" w:space="0" w:color="auto"/>
              <w:left w:val="single" w:sz="4" w:space="0" w:color="auto"/>
              <w:bottom w:val="single" w:sz="4" w:space="0" w:color="auto"/>
              <w:right w:val="single" w:sz="4" w:space="0" w:color="auto"/>
            </w:tcBorders>
            <w:shd w:val="clear" w:color="000000" w:fill="FABF8F"/>
            <w:vAlign w:val="center"/>
          </w:tcPr>
          <w:p w:rsidR="006D4689" w:rsidRPr="00C81ACD" w:rsidRDefault="006D4689" w:rsidP="006D4689">
            <w:pPr>
              <w:contextualSpacing/>
              <w:jc w:val="center"/>
              <w:rPr>
                <w:rFonts w:asciiTheme="majorHAnsi" w:hAnsiTheme="majorHAnsi" w:cs="Calibri"/>
                <w:b/>
                <w:bCs/>
                <w:color w:val="000000"/>
              </w:rPr>
            </w:pPr>
            <w:r w:rsidRPr="00C81ACD">
              <w:rPr>
                <w:rFonts w:asciiTheme="majorHAnsi" w:hAnsiTheme="majorHAnsi" w:cs="Calibri"/>
                <w:b/>
                <w:bCs/>
                <w:color w:val="000000"/>
              </w:rPr>
              <w:t>Max 10 punti</w:t>
            </w:r>
          </w:p>
        </w:tc>
      </w:tr>
      <w:tr w:rsidR="006D4689" w:rsidRPr="00C81ACD" w:rsidTr="00D8381D">
        <w:trPr>
          <w:trHeight w:val="450"/>
        </w:trPr>
        <w:tc>
          <w:tcPr>
            <w:tcW w:w="4867" w:type="dxa"/>
            <w:tcBorders>
              <w:top w:val="single" w:sz="4" w:space="0" w:color="auto"/>
              <w:left w:val="single" w:sz="4" w:space="0" w:color="auto"/>
              <w:bottom w:val="single" w:sz="4" w:space="0" w:color="000000"/>
              <w:right w:val="single" w:sz="4" w:space="0" w:color="auto"/>
            </w:tcBorders>
            <w:vAlign w:val="center"/>
          </w:tcPr>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b/>
                <w:color w:val="000000"/>
                <w:u w:val="single"/>
              </w:rPr>
              <w:t>Interfaccia utente</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Il punteggio massimo sarà attribuito alla proposta tecnologica che presenterà la migliore ergonomia del sistema, relativamente all’intuitività dell’interfaccia utente, alla semplicità dei comandi e dell’utilizzo delle varie funzioni di gestione e di controllo dei moduli base e specialistici, alla facilità di impostazione e regolazione dei parametri e all’intelligibilità dei parametri e delle curve rappresentate sul display </w:t>
            </w:r>
            <w:r w:rsidRPr="00C81ACD">
              <w:rPr>
                <w:rFonts w:asciiTheme="majorHAnsi" w:hAnsiTheme="majorHAnsi" w:cs="Calibri"/>
                <w:color w:val="000000"/>
              </w:rPr>
              <w:lastRenderedPageBreak/>
              <w:t xml:space="preserve">anche in condizioni ambientali critiche; </w:t>
            </w:r>
          </w:p>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color w:val="000000"/>
              </w:rPr>
              <w:t>Alle altre proposte sarà attribuito un punteggio inferiore, secondo lo schema indicato a fianco, in relazione alle caratteristiche presentate.</w:t>
            </w:r>
          </w:p>
        </w:tc>
        <w:tc>
          <w:tcPr>
            <w:tcW w:w="2221" w:type="dxa"/>
            <w:tcBorders>
              <w:top w:val="single" w:sz="4" w:space="0" w:color="auto"/>
              <w:left w:val="single" w:sz="4" w:space="0" w:color="auto"/>
              <w:bottom w:val="single" w:sz="4" w:space="0" w:color="000000"/>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lastRenderedPageBreak/>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color w:val="000000"/>
              </w:rPr>
              <w:t>non significativo 0%</w:t>
            </w:r>
          </w:p>
        </w:tc>
        <w:tc>
          <w:tcPr>
            <w:tcW w:w="2221" w:type="dxa"/>
            <w:tcBorders>
              <w:top w:val="single" w:sz="4" w:space="0" w:color="auto"/>
              <w:left w:val="single" w:sz="4" w:space="0" w:color="auto"/>
              <w:bottom w:val="single" w:sz="4" w:space="0" w:color="000000"/>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5</w:t>
            </w:r>
          </w:p>
          <w:p w:rsidR="006D4689" w:rsidRPr="00C81ACD" w:rsidRDefault="006D4689" w:rsidP="006D4689">
            <w:pPr>
              <w:contextualSpacing/>
              <w:jc w:val="center"/>
              <w:rPr>
                <w:rFonts w:asciiTheme="majorHAnsi" w:hAnsiTheme="majorHAnsi" w:cs="Calibri"/>
                <w:color w:val="000000"/>
              </w:rPr>
            </w:pPr>
          </w:p>
        </w:tc>
      </w:tr>
      <w:tr w:rsidR="006D4689" w:rsidRPr="00C81ACD" w:rsidTr="00D8381D">
        <w:trPr>
          <w:trHeight w:val="450"/>
        </w:trPr>
        <w:tc>
          <w:tcPr>
            <w:tcW w:w="4867"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both"/>
              <w:rPr>
                <w:rFonts w:asciiTheme="majorHAnsi" w:hAnsiTheme="majorHAnsi" w:cs="Calibri"/>
                <w:color w:val="000000"/>
                <w:u w:val="single"/>
              </w:rPr>
            </w:pPr>
            <w:r w:rsidRPr="00C81ACD">
              <w:rPr>
                <w:rFonts w:asciiTheme="majorHAnsi" w:hAnsiTheme="majorHAnsi" w:cs="Calibri"/>
                <w:b/>
                <w:color w:val="000000"/>
                <w:u w:val="single"/>
              </w:rPr>
              <w:lastRenderedPageBreak/>
              <w:t xml:space="preserve">Aspetti di uso e </w:t>
            </w:r>
            <w:r w:rsidRPr="00C81ACD">
              <w:rPr>
                <w:rFonts w:asciiTheme="majorHAnsi" w:hAnsiTheme="majorHAnsi" w:cs="Calibri"/>
                <w:b/>
                <w:bCs/>
                <w:color w:val="000000"/>
                <w:u w:val="single"/>
              </w:rPr>
              <w:t>gestione del ventilatore in corso di utilizzo</w:t>
            </w:r>
          </w:p>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color w:val="000000"/>
              </w:rPr>
              <w:t>Il punteggio massimo sarà attribuito alla proposta tecnologica che presenterà la migliore praticità d’uso del sistema, relativamente alla facilità e duttilità e funzionalità  durante l’uso,  alla facilità di montaggio/smontaggio dei vari accessori e della componentistica interna ed esterna e alla semplicità delle regolazioni, delle calibrazioni e della gestione durante l’impiego. Alle altre proposte sarà attribuito un punteggio inferiore, secondo lo schema indicato a fianco, in relazione alla praticità d’uso presentata dal sistema.</w:t>
            </w:r>
          </w:p>
        </w:tc>
        <w:tc>
          <w:tcPr>
            <w:tcW w:w="2221"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Ottimo 100%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 xml:space="preserve">Buono 75% </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Discreto 50%</w:t>
            </w:r>
          </w:p>
          <w:p w:rsidR="006D4689" w:rsidRPr="00C81ACD" w:rsidRDefault="006D4689" w:rsidP="006D4689">
            <w:pPr>
              <w:contextualSpacing/>
              <w:jc w:val="both"/>
              <w:rPr>
                <w:rFonts w:asciiTheme="majorHAnsi" w:hAnsiTheme="majorHAnsi" w:cs="Calibri"/>
                <w:color w:val="000000"/>
              </w:rPr>
            </w:pPr>
            <w:r w:rsidRPr="00C81ACD">
              <w:rPr>
                <w:rFonts w:asciiTheme="majorHAnsi" w:hAnsiTheme="majorHAnsi" w:cs="Calibri"/>
                <w:color w:val="000000"/>
              </w:rPr>
              <w:t>sufficiente 25%</w:t>
            </w:r>
          </w:p>
          <w:p w:rsidR="006D4689" w:rsidRPr="00C81ACD" w:rsidRDefault="006D4689" w:rsidP="006D4689">
            <w:pPr>
              <w:contextualSpacing/>
              <w:jc w:val="both"/>
              <w:rPr>
                <w:rFonts w:asciiTheme="majorHAnsi" w:hAnsiTheme="majorHAnsi" w:cs="Calibri"/>
                <w:b/>
                <w:color w:val="000000"/>
                <w:u w:val="single"/>
              </w:rPr>
            </w:pPr>
            <w:r w:rsidRPr="00C81ACD">
              <w:rPr>
                <w:rFonts w:asciiTheme="majorHAnsi" w:hAnsiTheme="majorHAnsi" w:cs="Calibri"/>
                <w:color w:val="000000"/>
              </w:rPr>
              <w:t>non significativo 0%</w:t>
            </w:r>
          </w:p>
        </w:tc>
        <w:tc>
          <w:tcPr>
            <w:tcW w:w="2221" w:type="dxa"/>
            <w:tcBorders>
              <w:top w:val="nil"/>
              <w:left w:val="single" w:sz="4" w:space="0" w:color="auto"/>
              <w:bottom w:val="single" w:sz="4" w:space="0" w:color="000000"/>
              <w:right w:val="single" w:sz="4" w:space="0" w:color="auto"/>
            </w:tcBorders>
            <w:vAlign w:val="center"/>
          </w:tcPr>
          <w:p w:rsidR="006D4689" w:rsidRPr="00C81ACD" w:rsidRDefault="006D4689" w:rsidP="006D4689">
            <w:pPr>
              <w:contextualSpacing/>
              <w:jc w:val="center"/>
              <w:rPr>
                <w:rFonts w:asciiTheme="majorHAnsi" w:hAnsiTheme="majorHAnsi" w:cs="Calibri"/>
                <w:color w:val="000000"/>
              </w:rPr>
            </w:pPr>
            <w:r w:rsidRPr="00C81ACD">
              <w:rPr>
                <w:rFonts w:asciiTheme="majorHAnsi" w:hAnsiTheme="majorHAnsi" w:cs="Calibri"/>
                <w:color w:val="000000"/>
              </w:rPr>
              <w:t>5</w:t>
            </w:r>
          </w:p>
        </w:tc>
      </w:tr>
    </w:tbl>
    <w:p w:rsidR="006D4689" w:rsidRPr="00C81ACD" w:rsidRDefault="006D4689" w:rsidP="006D4689">
      <w:pPr>
        <w:contextualSpacing/>
        <w:rPr>
          <w:rFonts w:asciiTheme="majorHAnsi" w:hAnsiTheme="majorHAnsi" w:cs="Calibri"/>
          <w:color w:val="000000"/>
        </w:rPr>
      </w:pPr>
    </w:p>
    <w:p w:rsidR="00F877F3" w:rsidRPr="00C81ACD" w:rsidRDefault="006D4689" w:rsidP="006D4689">
      <w:pPr>
        <w:autoSpaceDE w:val="0"/>
        <w:autoSpaceDN w:val="0"/>
        <w:adjustRightInd w:val="0"/>
        <w:contextualSpacing/>
        <w:jc w:val="both"/>
        <w:rPr>
          <w:rFonts w:asciiTheme="majorHAnsi" w:hAnsiTheme="majorHAnsi" w:cs="Calibri"/>
          <w:sz w:val="22"/>
          <w:szCs w:val="22"/>
        </w:rPr>
      </w:pPr>
      <w:r w:rsidRPr="00C81ACD">
        <w:rPr>
          <w:rFonts w:asciiTheme="majorHAnsi" w:hAnsiTheme="majorHAnsi" w:cs="Calibri"/>
          <w:sz w:val="22"/>
          <w:szCs w:val="22"/>
        </w:rPr>
        <w:t xml:space="preserve">Alla fine della fase di valutazione, </w:t>
      </w:r>
      <w:r w:rsidRPr="00C81ACD">
        <w:rPr>
          <w:rFonts w:asciiTheme="majorHAnsi" w:hAnsiTheme="majorHAnsi" w:cs="Calibri"/>
          <w:b/>
          <w:sz w:val="22"/>
          <w:szCs w:val="22"/>
        </w:rPr>
        <w:t>le ditte che non avranno ottenuto almeno 25  punti relativi al parametri qualità di cui almeno 13 relativi alla prova pratica, saranno escluse</w:t>
      </w:r>
      <w:r w:rsidRPr="00C81ACD">
        <w:rPr>
          <w:rFonts w:asciiTheme="majorHAnsi" w:hAnsiTheme="majorHAnsi" w:cs="Calibri"/>
          <w:sz w:val="22"/>
          <w:szCs w:val="22"/>
        </w:rPr>
        <w:t xml:space="preserve">. Quelle che sono risultate idonee ed ammesse alla fase di valutazione economica verranno normalizzate rispetto al punteggio massimo previsto </w:t>
      </w:r>
      <w:r w:rsidR="00F877F3" w:rsidRPr="00C81ACD">
        <w:rPr>
          <w:rFonts w:asciiTheme="majorHAnsi" w:hAnsiTheme="majorHAnsi" w:cs="Tahoma"/>
          <w:sz w:val="22"/>
          <w:szCs w:val="22"/>
        </w:rPr>
        <w:t>secondo la seguente formula:</w:t>
      </w:r>
    </w:p>
    <w:p w:rsidR="00F877F3" w:rsidRPr="00C81ACD" w:rsidRDefault="00F877F3" w:rsidP="00F877F3">
      <w:pPr>
        <w:jc w:val="center"/>
        <w:rPr>
          <w:rFonts w:asciiTheme="majorHAnsi" w:hAnsiTheme="majorHAnsi" w:cs="Tahoma"/>
          <w:sz w:val="22"/>
          <w:szCs w:val="22"/>
          <w:u w:val="single"/>
        </w:rPr>
      </w:pPr>
      <w:proofErr w:type="spellStart"/>
      <w:r w:rsidRPr="00C81ACD">
        <w:rPr>
          <w:rFonts w:asciiTheme="majorHAnsi" w:hAnsiTheme="majorHAnsi" w:cs="Tahoma"/>
          <w:sz w:val="22"/>
          <w:szCs w:val="22"/>
        </w:rPr>
        <w:t>Pt</w:t>
      </w:r>
      <w:proofErr w:type="spellEnd"/>
      <w:r w:rsidRPr="00C81ACD">
        <w:rPr>
          <w:rFonts w:asciiTheme="majorHAnsi" w:hAnsiTheme="majorHAnsi" w:cs="Tahoma"/>
          <w:sz w:val="22"/>
          <w:szCs w:val="22"/>
        </w:rPr>
        <w:t xml:space="preserve"> =</w:t>
      </w:r>
      <w:r w:rsidRPr="00C81ACD">
        <w:rPr>
          <w:rFonts w:asciiTheme="majorHAnsi" w:hAnsiTheme="majorHAnsi" w:cs="Tahoma"/>
          <w:sz w:val="22"/>
          <w:szCs w:val="22"/>
          <w:u w:val="single"/>
        </w:rPr>
        <w:t xml:space="preserve"> </w:t>
      </w:r>
      <w:proofErr w:type="spellStart"/>
      <w:r w:rsidRPr="00C81ACD">
        <w:rPr>
          <w:rFonts w:asciiTheme="majorHAnsi" w:hAnsiTheme="majorHAnsi" w:cs="Tahoma"/>
          <w:sz w:val="22"/>
          <w:szCs w:val="22"/>
          <w:u w:val="single"/>
        </w:rPr>
        <w:t>Pmax</w:t>
      </w:r>
      <w:proofErr w:type="spellEnd"/>
      <w:r w:rsidRPr="00C81ACD">
        <w:rPr>
          <w:rFonts w:asciiTheme="majorHAnsi" w:hAnsiTheme="majorHAnsi" w:cs="Tahoma"/>
          <w:sz w:val="22"/>
          <w:szCs w:val="22"/>
          <w:u w:val="single"/>
        </w:rPr>
        <w:t xml:space="preserve"> * POC</w:t>
      </w:r>
    </w:p>
    <w:p w:rsidR="00F877F3" w:rsidRPr="00C81ACD" w:rsidRDefault="00F877F3" w:rsidP="00F877F3">
      <w:pPr>
        <w:jc w:val="center"/>
        <w:rPr>
          <w:rFonts w:asciiTheme="majorHAnsi" w:hAnsiTheme="majorHAnsi" w:cs="Tahoma"/>
          <w:sz w:val="22"/>
          <w:szCs w:val="22"/>
        </w:rPr>
      </w:pPr>
      <w:r w:rsidRPr="00C81ACD">
        <w:rPr>
          <w:rFonts w:asciiTheme="majorHAnsi" w:hAnsiTheme="majorHAnsi" w:cs="Tahoma"/>
          <w:sz w:val="22"/>
          <w:szCs w:val="22"/>
        </w:rPr>
        <w:t>POE</w:t>
      </w:r>
    </w:p>
    <w:p w:rsidR="00F877F3" w:rsidRPr="00C81ACD" w:rsidRDefault="00F877F3" w:rsidP="00F877F3">
      <w:pPr>
        <w:rPr>
          <w:rFonts w:asciiTheme="majorHAnsi" w:hAnsiTheme="majorHAnsi" w:cs="Tahoma"/>
          <w:sz w:val="22"/>
          <w:szCs w:val="22"/>
        </w:rPr>
      </w:pPr>
      <w:r w:rsidRPr="00C81ACD">
        <w:rPr>
          <w:rFonts w:asciiTheme="majorHAnsi" w:hAnsiTheme="majorHAnsi" w:cs="Tahoma"/>
          <w:sz w:val="22"/>
          <w:szCs w:val="22"/>
        </w:rPr>
        <w:t>In cui</w:t>
      </w:r>
    </w:p>
    <w:p w:rsidR="00F877F3" w:rsidRPr="00C81ACD" w:rsidRDefault="00F877F3" w:rsidP="00F877F3">
      <w:pPr>
        <w:rPr>
          <w:rFonts w:asciiTheme="majorHAnsi" w:hAnsiTheme="majorHAnsi" w:cs="Tahoma"/>
          <w:sz w:val="22"/>
          <w:szCs w:val="22"/>
        </w:rPr>
      </w:pPr>
      <w:proofErr w:type="spellStart"/>
      <w:r w:rsidRPr="00C81ACD">
        <w:rPr>
          <w:rFonts w:asciiTheme="majorHAnsi" w:hAnsiTheme="majorHAnsi" w:cs="Tahoma"/>
          <w:sz w:val="22"/>
          <w:szCs w:val="22"/>
        </w:rPr>
        <w:t>Pt</w:t>
      </w:r>
      <w:proofErr w:type="spellEnd"/>
      <w:r w:rsidRPr="00C81ACD">
        <w:rPr>
          <w:rFonts w:asciiTheme="majorHAnsi" w:hAnsiTheme="majorHAnsi" w:cs="Tahoma"/>
          <w:sz w:val="22"/>
          <w:szCs w:val="22"/>
        </w:rPr>
        <w:t xml:space="preserve"> </w:t>
      </w:r>
      <w:r w:rsidRPr="00C81ACD">
        <w:rPr>
          <w:rFonts w:asciiTheme="majorHAnsi" w:hAnsiTheme="majorHAnsi" w:cs="Tahoma"/>
          <w:sz w:val="22"/>
          <w:szCs w:val="22"/>
        </w:rPr>
        <w:tab/>
        <w:t>- punteggio tecnico da attribuire all’offerta presa in considerazione</w:t>
      </w:r>
    </w:p>
    <w:p w:rsidR="00F877F3" w:rsidRPr="00C81ACD" w:rsidRDefault="00F877F3" w:rsidP="00F877F3">
      <w:pPr>
        <w:rPr>
          <w:rFonts w:asciiTheme="majorHAnsi" w:hAnsiTheme="majorHAnsi" w:cs="Tahoma"/>
          <w:sz w:val="22"/>
          <w:szCs w:val="22"/>
        </w:rPr>
      </w:pPr>
      <w:proofErr w:type="spellStart"/>
      <w:r w:rsidRPr="00C81ACD">
        <w:rPr>
          <w:rFonts w:asciiTheme="majorHAnsi" w:hAnsiTheme="majorHAnsi" w:cs="Tahoma"/>
          <w:sz w:val="22"/>
          <w:szCs w:val="22"/>
        </w:rPr>
        <w:t>Pmax</w:t>
      </w:r>
      <w:proofErr w:type="spellEnd"/>
      <w:r w:rsidRPr="00C81ACD">
        <w:rPr>
          <w:rFonts w:asciiTheme="majorHAnsi" w:hAnsiTheme="majorHAnsi" w:cs="Tahoma"/>
          <w:sz w:val="22"/>
          <w:szCs w:val="22"/>
        </w:rPr>
        <w:t xml:space="preserve"> </w:t>
      </w:r>
      <w:r w:rsidRPr="00C81ACD">
        <w:rPr>
          <w:rFonts w:asciiTheme="majorHAnsi" w:hAnsiTheme="majorHAnsi" w:cs="Tahoma"/>
          <w:sz w:val="22"/>
          <w:szCs w:val="22"/>
        </w:rPr>
        <w:tab/>
        <w:t>- punteggio massimo attribuibile (</w:t>
      </w:r>
      <w:r w:rsidR="006D4689" w:rsidRPr="00C81ACD">
        <w:rPr>
          <w:rFonts w:asciiTheme="majorHAnsi" w:hAnsiTheme="majorHAnsi" w:cs="Tahoma"/>
          <w:b/>
          <w:sz w:val="22"/>
          <w:szCs w:val="22"/>
        </w:rPr>
        <w:t>punti 5</w:t>
      </w:r>
      <w:r w:rsidRPr="00C81ACD">
        <w:rPr>
          <w:rFonts w:asciiTheme="majorHAnsi" w:hAnsiTheme="majorHAnsi" w:cs="Tahoma"/>
          <w:b/>
          <w:sz w:val="22"/>
          <w:szCs w:val="22"/>
        </w:rPr>
        <w:t>0</w:t>
      </w:r>
      <w:r w:rsidRPr="00C81ACD">
        <w:rPr>
          <w:rFonts w:asciiTheme="majorHAnsi" w:hAnsiTheme="majorHAnsi" w:cs="Tahoma"/>
          <w:sz w:val="22"/>
          <w:szCs w:val="22"/>
        </w:rPr>
        <w:t>)</w:t>
      </w:r>
    </w:p>
    <w:p w:rsidR="00F877F3" w:rsidRPr="00C81ACD" w:rsidRDefault="00F877F3" w:rsidP="00F877F3">
      <w:pPr>
        <w:rPr>
          <w:rFonts w:asciiTheme="majorHAnsi" w:hAnsiTheme="majorHAnsi" w:cs="Tahoma"/>
          <w:sz w:val="22"/>
          <w:szCs w:val="22"/>
        </w:rPr>
      </w:pPr>
      <w:r w:rsidRPr="00C81ACD">
        <w:rPr>
          <w:rFonts w:asciiTheme="majorHAnsi" w:hAnsiTheme="majorHAnsi" w:cs="Tahoma"/>
          <w:sz w:val="22"/>
          <w:szCs w:val="22"/>
        </w:rPr>
        <w:t xml:space="preserve">POC </w:t>
      </w:r>
      <w:r w:rsidRPr="00C81ACD">
        <w:rPr>
          <w:rFonts w:asciiTheme="majorHAnsi" w:hAnsiTheme="majorHAnsi" w:cs="Tahoma"/>
          <w:sz w:val="22"/>
          <w:szCs w:val="22"/>
        </w:rPr>
        <w:tab/>
        <w:t>- valore dell’offerta considerata</w:t>
      </w:r>
    </w:p>
    <w:p w:rsidR="00F877F3" w:rsidRPr="00C81ACD" w:rsidRDefault="00F877F3" w:rsidP="00F877F3">
      <w:pPr>
        <w:rPr>
          <w:rFonts w:asciiTheme="majorHAnsi" w:hAnsiTheme="majorHAnsi" w:cs="Tahoma"/>
          <w:sz w:val="22"/>
          <w:szCs w:val="22"/>
        </w:rPr>
      </w:pPr>
      <w:r w:rsidRPr="00C81ACD">
        <w:rPr>
          <w:rFonts w:asciiTheme="majorHAnsi" w:hAnsiTheme="majorHAnsi" w:cs="Tahoma"/>
          <w:sz w:val="22"/>
          <w:szCs w:val="22"/>
        </w:rPr>
        <w:t xml:space="preserve">POE </w:t>
      </w:r>
      <w:r w:rsidRPr="00C81ACD">
        <w:rPr>
          <w:rFonts w:asciiTheme="majorHAnsi" w:hAnsiTheme="majorHAnsi" w:cs="Tahoma"/>
          <w:sz w:val="22"/>
          <w:szCs w:val="22"/>
        </w:rPr>
        <w:tab/>
        <w:t>- valore dell’offerta con punteggio più elevato</w:t>
      </w:r>
    </w:p>
    <w:p w:rsidR="00F877F3" w:rsidRPr="00C81ACD" w:rsidRDefault="00F877F3" w:rsidP="00F877F3">
      <w:pPr>
        <w:pStyle w:val="Testonormale"/>
        <w:rPr>
          <w:rFonts w:asciiTheme="majorHAnsi" w:hAnsiTheme="majorHAnsi" w:cs="Calibri"/>
          <w:sz w:val="22"/>
          <w:szCs w:val="22"/>
        </w:rPr>
      </w:pPr>
    </w:p>
    <w:p w:rsidR="00F877F3" w:rsidRPr="00C81ACD" w:rsidRDefault="00F877F3" w:rsidP="00F877F3">
      <w:pPr>
        <w:jc w:val="both"/>
        <w:rPr>
          <w:rFonts w:asciiTheme="majorHAnsi" w:hAnsiTheme="majorHAnsi" w:cs="Tahoma"/>
          <w:b/>
          <w:sz w:val="22"/>
          <w:szCs w:val="22"/>
          <w:u w:val="single"/>
        </w:rPr>
      </w:pPr>
      <w:bookmarkStart w:id="7" w:name="RANGE!D3:J33"/>
      <w:bookmarkEnd w:id="7"/>
      <w:r w:rsidRPr="00C81ACD">
        <w:rPr>
          <w:rFonts w:asciiTheme="majorHAnsi" w:hAnsiTheme="majorHAnsi" w:cs="Tahoma"/>
          <w:b/>
          <w:sz w:val="22"/>
          <w:szCs w:val="22"/>
          <w:u w:val="single"/>
        </w:rPr>
        <w:t>PREZZO:</w:t>
      </w:r>
    </w:p>
    <w:p w:rsidR="00F877F3" w:rsidRPr="00C81ACD" w:rsidRDefault="00F877F3" w:rsidP="00F877F3">
      <w:pPr>
        <w:pStyle w:val="Corpodeltesto3"/>
        <w:rPr>
          <w:rFonts w:asciiTheme="majorHAnsi" w:hAnsiTheme="majorHAnsi" w:cs="Tahoma"/>
          <w:bCs/>
          <w:sz w:val="22"/>
          <w:szCs w:val="22"/>
          <w:highlight w:val="green"/>
        </w:rPr>
      </w:pPr>
    </w:p>
    <w:p w:rsidR="00F877F3" w:rsidRPr="00C81ACD" w:rsidRDefault="00F877F3" w:rsidP="00F877F3">
      <w:pPr>
        <w:pStyle w:val="Corpodeltesto24"/>
        <w:pBdr>
          <w:bottom w:val="none" w:sz="0" w:space="0" w:color="auto"/>
        </w:pBdr>
        <w:rPr>
          <w:rFonts w:asciiTheme="majorHAnsi" w:hAnsiTheme="majorHAnsi" w:cs="Tahoma"/>
          <w:bCs/>
          <w:sz w:val="22"/>
          <w:szCs w:val="22"/>
        </w:rPr>
      </w:pPr>
      <w:r w:rsidRPr="00C81ACD">
        <w:rPr>
          <w:rFonts w:asciiTheme="majorHAnsi" w:hAnsiTheme="majorHAnsi" w:cs="Tahoma"/>
          <w:bCs/>
          <w:sz w:val="22"/>
          <w:szCs w:val="22"/>
        </w:rPr>
        <w:t>Nell’ambito delle offerte, verrà assegnato il massimo del punteggio previsto per il prezzo (MPP) all’offerta che presenterà il “</w:t>
      </w:r>
      <w:r w:rsidRPr="00C81ACD">
        <w:rPr>
          <w:rFonts w:asciiTheme="majorHAnsi" w:hAnsiTheme="majorHAnsi" w:cs="Tahoma"/>
          <w:b/>
          <w:bCs/>
          <w:sz w:val="22"/>
          <w:szCs w:val="22"/>
        </w:rPr>
        <w:t>valore economico per l’individuazione del miglior offerente”</w:t>
      </w:r>
      <w:r w:rsidRPr="00C81ACD">
        <w:rPr>
          <w:rFonts w:asciiTheme="majorHAnsi" w:hAnsiTheme="majorHAnsi" w:cs="Tahoma"/>
          <w:bCs/>
          <w:sz w:val="22"/>
          <w:szCs w:val="22"/>
        </w:rPr>
        <w:t xml:space="preserve"> più basso per la fornitura, mentre alle altre offerte verranno assegnati punteggi decrescenti secondo la seguente formula:</w:t>
      </w:r>
    </w:p>
    <w:p w:rsidR="00F877F3" w:rsidRPr="00C81ACD" w:rsidRDefault="00F877F3" w:rsidP="00F877F3">
      <w:pPr>
        <w:rPr>
          <w:rFonts w:asciiTheme="majorHAnsi" w:hAnsiTheme="majorHAnsi" w:cs="Tahoma"/>
          <w:bCs/>
          <w:sz w:val="22"/>
          <w:szCs w:val="22"/>
        </w:rPr>
      </w:pPr>
    </w:p>
    <w:p w:rsidR="00F877F3" w:rsidRPr="00C81ACD" w:rsidRDefault="00F877F3" w:rsidP="00F877F3">
      <w:pPr>
        <w:ind w:left="567"/>
        <w:rPr>
          <w:rFonts w:asciiTheme="majorHAnsi" w:hAnsiTheme="majorHAnsi" w:cs="Tahoma"/>
          <w:bCs/>
          <w:sz w:val="22"/>
          <w:szCs w:val="22"/>
        </w:rPr>
      </w:pPr>
      <w:r w:rsidRPr="00C81ACD">
        <w:rPr>
          <w:rFonts w:asciiTheme="majorHAnsi" w:hAnsiTheme="majorHAnsi" w:cs="Tahoma"/>
          <w:bCs/>
          <w:sz w:val="22"/>
          <w:szCs w:val="22"/>
        </w:rPr>
        <w:t>PP</w:t>
      </w:r>
      <w:r w:rsidRPr="00C81ACD">
        <w:rPr>
          <w:rFonts w:asciiTheme="majorHAnsi" w:hAnsiTheme="majorHAnsi" w:cs="Tahoma"/>
          <w:bCs/>
          <w:position w:val="-6"/>
          <w:sz w:val="22"/>
          <w:szCs w:val="22"/>
        </w:rPr>
        <w:t>I</w:t>
      </w:r>
      <w:r w:rsidRPr="00C81ACD">
        <w:rPr>
          <w:rFonts w:asciiTheme="majorHAnsi" w:hAnsiTheme="majorHAnsi" w:cs="Tahoma"/>
          <w:bCs/>
          <w:sz w:val="22"/>
          <w:szCs w:val="22"/>
        </w:rPr>
        <w:t xml:space="preserve"> = </w:t>
      </w:r>
      <w:r w:rsidRPr="00C81ACD">
        <w:rPr>
          <w:rFonts w:asciiTheme="majorHAnsi" w:hAnsiTheme="majorHAnsi" w:cs="Tahoma"/>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7" o:title=""/>
          </v:shape>
          <o:OLEObject Type="Embed" ProgID="Equation.2" ShapeID="_x0000_i1025" DrawAspect="Content" ObjectID="_1538990931" r:id="rId18"/>
        </w:object>
      </w:r>
    </w:p>
    <w:p w:rsidR="00F877F3" w:rsidRPr="00C81ACD" w:rsidRDefault="00F877F3" w:rsidP="00F877F3">
      <w:pPr>
        <w:rPr>
          <w:rFonts w:asciiTheme="majorHAnsi" w:hAnsiTheme="majorHAnsi" w:cs="Tahoma"/>
          <w:bCs/>
          <w:sz w:val="22"/>
          <w:szCs w:val="22"/>
        </w:rPr>
      </w:pPr>
    </w:p>
    <w:p w:rsidR="00F877F3" w:rsidRPr="00C81ACD" w:rsidRDefault="00F877F3" w:rsidP="00F877F3">
      <w:pPr>
        <w:ind w:left="567"/>
        <w:rPr>
          <w:rFonts w:asciiTheme="majorHAnsi" w:hAnsiTheme="majorHAnsi" w:cs="Tahoma"/>
          <w:bCs/>
          <w:sz w:val="22"/>
          <w:szCs w:val="22"/>
        </w:rPr>
      </w:pPr>
      <w:r w:rsidRPr="00C81ACD">
        <w:rPr>
          <w:rFonts w:asciiTheme="majorHAnsi" w:hAnsiTheme="majorHAnsi" w:cs="Tahoma"/>
          <w:bCs/>
          <w:sz w:val="22"/>
          <w:szCs w:val="22"/>
        </w:rPr>
        <w:t>Dove:</w:t>
      </w:r>
    </w:p>
    <w:p w:rsidR="00F877F3" w:rsidRPr="00C81ACD" w:rsidRDefault="00F877F3" w:rsidP="00F877F3">
      <w:pPr>
        <w:rPr>
          <w:rFonts w:asciiTheme="majorHAnsi" w:hAnsiTheme="majorHAnsi" w:cs="Tahoma"/>
          <w:bCs/>
          <w:sz w:val="22"/>
          <w:szCs w:val="22"/>
        </w:rPr>
      </w:pPr>
    </w:p>
    <w:p w:rsidR="00F877F3" w:rsidRPr="00C81ACD" w:rsidRDefault="00F877F3" w:rsidP="00F877F3">
      <w:pPr>
        <w:tabs>
          <w:tab w:val="left" w:pos="1276"/>
          <w:tab w:val="left" w:pos="1560"/>
        </w:tabs>
        <w:ind w:left="567"/>
        <w:rPr>
          <w:rFonts w:asciiTheme="majorHAnsi" w:hAnsiTheme="majorHAnsi" w:cs="Tahoma"/>
          <w:bCs/>
          <w:sz w:val="22"/>
          <w:szCs w:val="22"/>
        </w:rPr>
      </w:pPr>
      <w:r w:rsidRPr="00C81ACD">
        <w:rPr>
          <w:rFonts w:asciiTheme="majorHAnsi" w:hAnsiTheme="majorHAnsi" w:cs="Tahoma"/>
          <w:bCs/>
          <w:sz w:val="22"/>
          <w:szCs w:val="22"/>
        </w:rPr>
        <w:t>PP</w:t>
      </w:r>
      <w:r w:rsidRPr="00C81ACD">
        <w:rPr>
          <w:rFonts w:asciiTheme="majorHAnsi" w:hAnsiTheme="majorHAnsi" w:cs="Tahoma"/>
          <w:bCs/>
          <w:position w:val="-6"/>
          <w:sz w:val="22"/>
          <w:szCs w:val="22"/>
        </w:rPr>
        <w:t>I</w:t>
      </w:r>
      <w:r w:rsidRPr="00C81ACD">
        <w:rPr>
          <w:rFonts w:asciiTheme="majorHAnsi" w:hAnsiTheme="majorHAnsi" w:cs="Tahoma"/>
          <w:bCs/>
          <w:sz w:val="22"/>
          <w:szCs w:val="22"/>
        </w:rPr>
        <w:tab/>
        <w:t>=</w:t>
      </w:r>
      <w:r w:rsidRPr="00C81ACD">
        <w:rPr>
          <w:rFonts w:asciiTheme="majorHAnsi" w:hAnsiTheme="majorHAnsi" w:cs="Tahoma"/>
          <w:bCs/>
          <w:sz w:val="22"/>
          <w:szCs w:val="22"/>
        </w:rPr>
        <w:tab/>
        <w:t>Punteggio prezzo da assegnare all’offerta considerata</w:t>
      </w:r>
    </w:p>
    <w:p w:rsidR="00F877F3" w:rsidRPr="00C81ACD" w:rsidRDefault="00F877F3" w:rsidP="00F877F3">
      <w:pPr>
        <w:tabs>
          <w:tab w:val="left" w:pos="1276"/>
          <w:tab w:val="left" w:pos="1560"/>
        </w:tabs>
        <w:ind w:left="567"/>
        <w:rPr>
          <w:rFonts w:asciiTheme="majorHAnsi" w:hAnsiTheme="majorHAnsi" w:cs="Tahoma"/>
          <w:bCs/>
          <w:sz w:val="22"/>
          <w:szCs w:val="22"/>
        </w:rPr>
      </w:pPr>
      <w:r w:rsidRPr="00C81ACD">
        <w:rPr>
          <w:rFonts w:asciiTheme="majorHAnsi" w:hAnsiTheme="majorHAnsi" w:cs="Tahoma"/>
          <w:bCs/>
          <w:sz w:val="22"/>
          <w:szCs w:val="22"/>
        </w:rPr>
        <w:t>P</w:t>
      </w:r>
      <w:r w:rsidRPr="00C81ACD">
        <w:rPr>
          <w:rFonts w:asciiTheme="majorHAnsi" w:hAnsiTheme="majorHAnsi" w:cs="Tahoma"/>
          <w:bCs/>
          <w:position w:val="-6"/>
          <w:sz w:val="22"/>
          <w:szCs w:val="22"/>
        </w:rPr>
        <w:t>I</w:t>
      </w:r>
      <w:r w:rsidRPr="00C81ACD">
        <w:rPr>
          <w:rFonts w:asciiTheme="majorHAnsi" w:hAnsiTheme="majorHAnsi" w:cs="Tahoma"/>
          <w:bCs/>
          <w:sz w:val="22"/>
          <w:szCs w:val="22"/>
        </w:rPr>
        <w:tab/>
        <w:t>=</w:t>
      </w:r>
      <w:r w:rsidRPr="00C81ACD">
        <w:rPr>
          <w:rFonts w:asciiTheme="majorHAnsi" w:hAnsiTheme="majorHAnsi" w:cs="Tahoma"/>
          <w:bCs/>
          <w:sz w:val="22"/>
          <w:szCs w:val="22"/>
        </w:rPr>
        <w:tab/>
        <w:t>Prezzo dell’offerta considerata</w:t>
      </w:r>
    </w:p>
    <w:p w:rsidR="00F877F3" w:rsidRPr="00C81ACD" w:rsidRDefault="00F877F3" w:rsidP="00F877F3">
      <w:pPr>
        <w:tabs>
          <w:tab w:val="left" w:pos="1276"/>
          <w:tab w:val="left" w:pos="1560"/>
        </w:tabs>
        <w:ind w:left="567"/>
        <w:rPr>
          <w:rFonts w:asciiTheme="majorHAnsi" w:hAnsiTheme="majorHAnsi" w:cs="Tahoma"/>
          <w:bCs/>
          <w:position w:val="-6"/>
          <w:sz w:val="22"/>
          <w:szCs w:val="22"/>
        </w:rPr>
      </w:pPr>
      <w:r w:rsidRPr="00C81ACD">
        <w:rPr>
          <w:rFonts w:asciiTheme="majorHAnsi" w:hAnsiTheme="majorHAnsi" w:cs="Tahoma"/>
          <w:bCs/>
          <w:sz w:val="22"/>
          <w:szCs w:val="22"/>
        </w:rPr>
        <w:t>P</w:t>
      </w:r>
      <w:r w:rsidRPr="00C81ACD">
        <w:rPr>
          <w:rFonts w:asciiTheme="majorHAnsi" w:hAnsiTheme="majorHAnsi" w:cs="Tahoma"/>
          <w:bCs/>
          <w:position w:val="-6"/>
          <w:sz w:val="22"/>
          <w:szCs w:val="22"/>
        </w:rPr>
        <w:t>MIN</w:t>
      </w:r>
      <w:r w:rsidRPr="00C81ACD">
        <w:rPr>
          <w:rFonts w:asciiTheme="majorHAnsi" w:hAnsiTheme="majorHAnsi" w:cs="Tahoma"/>
          <w:bCs/>
          <w:position w:val="-6"/>
          <w:sz w:val="22"/>
          <w:szCs w:val="22"/>
        </w:rPr>
        <w:tab/>
        <w:t>=</w:t>
      </w:r>
      <w:r w:rsidRPr="00C81ACD">
        <w:rPr>
          <w:rFonts w:asciiTheme="majorHAnsi" w:hAnsiTheme="majorHAnsi" w:cs="Tahoma"/>
          <w:bCs/>
          <w:sz w:val="22"/>
          <w:szCs w:val="22"/>
        </w:rPr>
        <w:t xml:space="preserve"> </w:t>
      </w:r>
      <w:r w:rsidRPr="00C81ACD">
        <w:rPr>
          <w:rFonts w:asciiTheme="majorHAnsi" w:hAnsiTheme="majorHAnsi" w:cs="Tahoma"/>
          <w:bCs/>
          <w:sz w:val="22"/>
          <w:szCs w:val="22"/>
        </w:rPr>
        <w:tab/>
        <w:t>Prezzo dell’offerta più bassa</w:t>
      </w:r>
    </w:p>
    <w:p w:rsidR="00F877F3" w:rsidRPr="00C81ACD" w:rsidRDefault="00F877F3" w:rsidP="00F877F3">
      <w:pPr>
        <w:tabs>
          <w:tab w:val="left" w:pos="1276"/>
          <w:tab w:val="left" w:pos="1560"/>
        </w:tabs>
        <w:ind w:left="567"/>
        <w:rPr>
          <w:rFonts w:asciiTheme="majorHAnsi" w:hAnsiTheme="majorHAnsi" w:cs="Tahoma"/>
          <w:bCs/>
          <w:sz w:val="22"/>
          <w:szCs w:val="22"/>
        </w:rPr>
      </w:pPr>
      <w:r w:rsidRPr="00C81ACD">
        <w:rPr>
          <w:rFonts w:asciiTheme="majorHAnsi" w:hAnsiTheme="majorHAnsi" w:cs="Tahoma"/>
          <w:bCs/>
          <w:sz w:val="22"/>
          <w:szCs w:val="22"/>
        </w:rPr>
        <w:t>MPP</w:t>
      </w:r>
      <w:r w:rsidRPr="00C81ACD">
        <w:rPr>
          <w:rFonts w:asciiTheme="majorHAnsi" w:hAnsiTheme="majorHAnsi" w:cs="Tahoma"/>
          <w:bCs/>
          <w:position w:val="-6"/>
          <w:sz w:val="22"/>
          <w:szCs w:val="22"/>
        </w:rPr>
        <w:tab/>
        <w:t>=</w:t>
      </w:r>
      <w:r w:rsidRPr="00C81ACD">
        <w:rPr>
          <w:rFonts w:asciiTheme="majorHAnsi" w:hAnsiTheme="majorHAnsi" w:cs="Tahoma"/>
          <w:bCs/>
          <w:position w:val="-6"/>
          <w:sz w:val="22"/>
          <w:szCs w:val="22"/>
        </w:rPr>
        <w:tab/>
      </w:r>
      <w:r w:rsidRPr="00C81ACD">
        <w:rPr>
          <w:rFonts w:asciiTheme="majorHAnsi" w:hAnsiTheme="majorHAnsi" w:cs="Tahoma"/>
          <w:bCs/>
          <w:sz w:val="22"/>
          <w:szCs w:val="22"/>
        </w:rPr>
        <w:t>Punteggio massimo p</w:t>
      </w:r>
      <w:r w:rsidR="006D4689" w:rsidRPr="00C81ACD">
        <w:rPr>
          <w:rFonts w:asciiTheme="majorHAnsi" w:hAnsiTheme="majorHAnsi" w:cs="Tahoma"/>
          <w:bCs/>
          <w:sz w:val="22"/>
          <w:szCs w:val="22"/>
        </w:rPr>
        <w:t>revisto per il prezzo (5</w:t>
      </w:r>
      <w:r w:rsidRPr="00C81ACD">
        <w:rPr>
          <w:rFonts w:asciiTheme="majorHAnsi" w:hAnsiTheme="majorHAnsi" w:cs="Tahoma"/>
          <w:bCs/>
          <w:sz w:val="22"/>
          <w:szCs w:val="22"/>
        </w:rPr>
        <w:t>0)</w:t>
      </w:r>
    </w:p>
    <w:p w:rsidR="00F877F3" w:rsidRPr="00C81ACD" w:rsidRDefault="00F877F3" w:rsidP="00FB46C0">
      <w:pPr>
        <w:pStyle w:val="Titolo3"/>
        <w:tabs>
          <w:tab w:val="left" w:pos="567"/>
        </w:tabs>
        <w:rPr>
          <w:rFonts w:cs="Tahoma"/>
          <w:sz w:val="22"/>
          <w:szCs w:val="22"/>
        </w:rPr>
      </w:pPr>
    </w:p>
    <w:p w:rsidR="00F877F3" w:rsidRPr="00C81ACD" w:rsidRDefault="00F877F3" w:rsidP="00F877F3">
      <w:pPr>
        <w:pStyle w:val="Corpodeltesto24"/>
        <w:pBdr>
          <w:bottom w:val="none" w:sz="0" w:space="0" w:color="auto"/>
        </w:pBdr>
        <w:rPr>
          <w:rFonts w:asciiTheme="majorHAnsi" w:hAnsiTheme="majorHAnsi" w:cs="Tahoma"/>
          <w:b/>
          <w:bCs/>
          <w:sz w:val="22"/>
          <w:szCs w:val="22"/>
        </w:rPr>
      </w:pPr>
      <w:r w:rsidRPr="00C81ACD">
        <w:rPr>
          <w:rFonts w:asciiTheme="majorHAnsi" w:hAnsiTheme="majorHAnsi" w:cs="Tahoma"/>
          <w:b/>
          <w:bCs/>
          <w:sz w:val="22"/>
          <w:szCs w:val="22"/>
        </w:rPr>
        <w:t>Valore di individuazione del miglior offerente</w:t>
      </w:r>
    </w:p>
    <w:p w:rsidR="00D06A3D" w:rsidRPr="00C81ACD" w:rsidRDefault="00D06A3D" w:rsidP="00D06A3D">
      <w:pPr>
        <w:autoSpaceDE w:val="0"/>
        <w:autoSpaceDN w:val="0"/>
        <w:adjustRightInd w:val="0"/>
        <w:jc w:val="both"/>
        <w:rPr>
          <w:rFonts w:asciiTheme="majorHAnsi" w:hAnsiTheme="majorHAnsi" w:cs="Calibri"/>
          <w:b/>
          <w:sz w:val="22"/>
          <w:szCs w:val="22"/>
        </w:rPr>
      </w:pPr>
      <w:r w:rsidRPr="00C81ACD">
        <w:rPr>
          <w:rFonts w:asciiTheme="majorHAnsi" w:hAnsiTheme="majorHAnsi" w:cs="Calibri"/>
          <w:sz w:val="22"/>
          <w:szCs w:val="22"/>
        </w:rPr>
        <w:t>Per la stesura dell’offerta economica,</w:t>
      </w:r>
      <w:r w:rsidRPr="00C81ACD">
        <w:rPr>
          <w:rFonts w:asciiTheme="majorHAnsi" w:hAnsiTheme="majorHAnsi" w:cs="Tahoma"/>
          <w:sz w:val="22"/>
          <w:szCs w:val="22"/>
        </w:rPr>
        <w:t xml:space="preserve"> per ciascun lotto,</w:t>
      </w:r>
      <w:r w:rsidRPr="00C81ACD">
        <w:rPr>
          <w:rFonts w:asciiTheme="majorHAnsi" w:hAnsiTheme="majorHAnsi" w:cs="Calibri"/>
          <w:sz w:val="22"/>
          <w:szCs w:val="22"/>
        </w:rPr>
        <w:t xml:space="preserve"> il valore economico per l’individuazione del miglior offerente è calcolato con la seguente formula:</w:t>
      </w:r>
    </w:p>
    <w:p w:rsidR="00D06A3D" w:rsidRPr="00C81ACD" w:rsidRDefault="00D06A3D" w:rsidP="00D06A3D">
      <w:pPr>
        <w:pStyle w:val="Corpodeltesto3"/>
        <w:spacing w:before="240"/>
        <w:ind w:left="357"/>
        <w:jc w:val="center"/>
        <w:rPr>
          <w:rFonts w:asciiTheme="majorHAnsi" w:hAnsiTheme="majorHAnsi" w:cs="Calibri"/>
          <w:b/>
          <w:sz w:val="22"/>
          <w:szCs w:val="22"/>
        </w:rPr>
      </w:pPr>
      <w:r w:rsidRPr="00C81ACD">
        <w:rPr>
          <w:rFonts w:asciiTheme="majorHAnsi" w:hAnsiTheme="majorHAnsi" w:cs="Calibri"/>
          <w:b/>
          <w:sz w:val="22"/>
          <w:szCs w:val="22"/>
        </w:rPr>
        <w:t xml:space="preserve">Ve = Pa + Pm * 0,5 * (1 – F) * (8 – anni di garanzia offerti) + Po </w:t>
      </w:r>
    </w:p>
    <w:p w:rsidR="00D06A3D" w:rsidRPr="00C81ACD" w:rsidRDefault="00D06A3D" w:rsidP="00D06A3D">
      <w:pPr>
        <w:pStyle w:val="Corpodeltesto3"/>
        <w:ind w:left="360"/>
        <w:jc w:val="both"/>
        <w:rPr>
          <w:rFonts w:asciiTheme="majorHAnsi" w:hAnsiTheme="majorHAnsi" w:cs="Calibri"/>
          <w:sz w:val="22"/>
          <w:szCs w:val="22"/>
        </w:rPr>
      </w:pPr>
      <w:r w:rsidRPr="00C81ACD">
        <w:rPr>
          <w:rFonts w:asciiTheme="majorHAnsi" w:hAnsiTheme="majorHAnsi" w:cs="Calibri"/>
          <w:sz w:val="22"/>
          <w:szCs w:val="22"/>
        </w:rPr>
        <w:t>Dove:</w:t>
      </w:r>
    </w:p>
    <w:p w:rsidR="00D06A3D" w:rsidRPr="00C81ACD" w:rsidRDefault="00D06A3D" w:rsidP="00D06A3D">
      <w:pPr>
        <w:pStyle w:val="Corpodeltesto3"/>
        <w:ind w:left="360" w:firstLine="66"/>
        <w:jc w:val="both"/>
        <w:rPr>
          <w:rFonts w:asciiTheme="majorHAnsi" w:hAnsiTheme="majorHAnsi" w:cs="Calibri"/>
          <w:b/>
          <w:sz w:val="22"/>
          <w:szCs w:val="22"/>
        </w:rPr>
      </w:pPr>
      <w:r w:rsidRPr="00C81ACD">
        <w:rPr>
          <w:rFonts w:asciiTheme="majorHAnsi" w:hAnsiTheme="majorHAnsi" w:cs="Calibri"/>
          <w:b/>
          <w:sz w:val="22"/>
          <w:szCs w:val="22"/>
        </w:rPr>
        <w:lastRenderedPageBreak/>
        <w:t xml:space="preserve">Ve </w:t>
      </w:r>
      <w:r w:rsidRPr="00C81ACD">
        <w:rPr>
          <w:rFonts w:asciiTheme="majorHAnsi" w:hAnsiTheme="majorHAnsi" w:cs="Calibri"/>
          <w:sz w:val="22"/>
          <w:szCs w:val="22"/>
        </w:rPr>
        <w:t>= valore economico per l’individuazione del miglior offerente;</w:t>
      </w:r>
    </w:p>
    <w:p w:rsidR="00D06A3D" w:rsidRPr="00C81ACD" w:rsidRDefault="00D06A3D" w:rsidP="00D06A3D">
      <w:pPr>
        <w:pStyle w:val="Corpodeltesto3"/>
        <w:ind w:left="360" w:firstLine="66"/>
        <w:jc w:val="both"/>
        <w:rPr>
          <w:rFonts w:asciiTheme="majorHAnsi" w:hAnsiTheme="majorHAnsi" w:cs="Calibri"/>
          <w:b/>
          <w:bCs/>
          <w:sz w:val="22"/>
          <w:szCs w:val="22"/>
        </w:rPr>
      </w:pPr>
      <w:r w:rsidRPr="00C81ACD">
        <w:rPr>
          <w:rFonts w:asciiTheme="majorHAnsi" w:hAnsiTheme="majorHAnsi" w:cs="Calibri"/>
          <w:b/>
          <w:bCs/>
          <w:sz w:val="22"/>
          <w:szCs w:val="22"/>
        </w:rPr>
        <w:t xml:space="preserve">Pa </w:t>
      </w:r>
      <w:r w:rsidRPr="00C81ACD">
        <w:rPr>
          <w:rFonts w:asciiTheme="majorHAnsi" w:hAnsiTheme="majorHAnsi" w:cs="Calibri"/>
          <w:bCs/>
          <w:sz w:val="22"/>
          <w:szCs w:val="22"/>
        </w:rPr>
        <w:t>=</w:t>
      </w:r>
      <w:r w:rsidRPr="00C81ACD">
        <w:rPr>
          <w:rFonts w:asciiTheme="majorHAnsi" w:hAnsiTheme="majorHAnsi" w:cs="Calibri"/>
          <w:b/>
          <w:bCs/>
          <w:sz w:val="22"/>
          <w:szCs w:val="22"/>
        </w:rPr>
        <w:t xml:space="preserve"> </w:t>
      </w:r>
      <w:r w:rsidRPr="00C81ACD">
        <w:rPr>
          <w:rFonts w:asciiTheme="majorHAnsi" w:hAnsiTheme="majorHAnsi" w:cs="Calibri"/>
          <w:bCs/>
          <w:sz w:val="22"/>
          <w:szCs w:val="22"/>
        </w:rPr>
        <w:t>Prezzo unitario della singola apparecchiatura nella configurazione offerta</w:t>
      </w:r>
      <w:r w:rsidRPr="00C81ACD">
        <w:rPr>
          <w:rFonts w:asciiTheme="majorHAnsi" w:hAnsiTheme="majorHAnsi" w:cs="Calibri"/>
          <w:b/>
          <w:bCs/>
          <w:sz w:val="22"/>
          <w:szCs w:val="22"/>
        </w:rPr>
        <w:t>;</w:t>
      </w:r>
    </w:p>
    <w:p w:rsidR="00D06A3D" w:rsidRPr="00C81ACD" w:rsidRDefault="00D06A3D" w:rsidP="00D06A3D">
      <w:pPr>
        <w:pStyle w:val="Corpodeltesto3"/>
        <w:ind w:left="1134" w:hanging="708"/>
        <w:jc w:val="both"/>
        <w:rPr>
          <w:rFonts w:asciiTheme="majorHAnsi" w:hAnsiTheme="majorHAnsi" w:cs="Calibri"/>
          <w:bCs/>
          <w:sz w:val="22"/>
          <w:szCs w:val="22"/>
        </w:rPr>
      </w:pPr>
      <w:r w:rsidRPr="00C81ACD">
        <w:rPr>
          <w:rFonts w:asciiTheme="majorHAnsi" w:hAnsiTheme="majorHAnsi" w:cs="Calibri"/>
          <w:b/>
          <w:bCs/>
          <w:sz w:val="22"/>
          <w:szCs w:val="22"/>
        </w:rPr>
        <w:t xml:space="preserve">Pm </w:t>
      </w:r>
      <w:r w:rsidRPr="00C81ACD">
        <w:rPr>
          <w:rFonts w:asciiTheme="majorHAnsi" w:hAnsiTheme="majorHAnsi" w:cs="Calibri"/>
          <w:bCs/>
          <w:sz w:val="22"/>
          <w:szCs w:val="22"/>
        </w:rPr>
        <w:t>= canone annuo del contratto di manutenzione del tipo “Full-</w:t>
      </w:r>
      <w:proofErr w:type="spellStart"/>
      <w:r w:rsidRPr="00C81ACD">
        <w:rPr>
          <w:rFonts w:asciiTheme="majorHAnsi" w:hAnsiTheme="majorHAnsi" w:cs="Calibri"/>
          <w:bCs/>
          <w:sz w:val="22"/>
          <w:szCs w:val="22"/>
        </w:rPr>
        <w:t>risk</w:t>
      </w:r>
      <w:proofErr w:type="spellEnd"/>
      <w:r w:rsidRPr="00C81ACD">
        <w:rPr>
          <w:rFonts w:asciiTheme="majorHAnsi" w:hAnsiTheme="majorHAnsi" w:cs="Calibri"/>
          <w:bCs/>
          <w:sz w:val="22"/>
          <w:szCs w:val="22"/>
        </w:rPr>
        <w:t>” per la singola apparecchiatura in configurazione offerta;</w:t>
      </w:r>
    </w:p>
    <w:p w:rsidR="00D06A3D" w:rsidRPr="00C81ACD" w:rsidRDefault="00D06A3D" w:rsidP="00D06A3D">
      <w:pPr>
        <w:pStyle w:val="Corpodeltesto3"/>
        <w:ind w:left="993" w:hanging="567"/>
        <w:jc w:val="both"/>
        <w:rPr>
          <w:rFonts w:asciiTheme="majorHAnsi" w:hAnsiTheme="majorHAnsi" w:cs="Calibri"/>
          <w:sz w:val="22"/>
          <w:szCs w:val="22"/>
        </w:rPr>
      </w:pPr>
      <w:r w:rsidRPr="00C81ACD">
        <w:rPr>
          <w:rFonts w:asciiTheme="majorHAnsi" w:hAnsiTheme="majorHAnsi" w:cs="Calibri"/>
          <w:b/>
          <w:bCs/>
          <w:sz w:val="22"/>
          <w:szCs w:val="22"/>
        </w:rPr>
        <w:t xml:space="preserve">Po </w:t>
      </w:r>
      <w:r w:rsidRPr="00C81ACD">
        <w:rPr>
          <w:rFonts w:asciiTheme="majorHAnsi" w:hAnsiTheme="majorHAnsi" w:cs="Calibri"/>
          <w:bCs/>
          <w:sz w:val="22"/>
          <w:szCs w:val="22"/>
        </w:rPr>
        <w:t xml:space="preserve">= </w:t>
      </w:r>
      <w:r w:rsidRPr="00C81ACD">
        <w:rPr>
          <w:rFonts w:asciiTheme="majorHAnsi" w:hAnsiTheme="majorHAnsi" w:cs="Calibri"/>
          <w:color w:val="000000"/>
          <w:sz w:val="22"/>
          <w:szCs w:val="22"/>
        </w:rPr>
        <w:t>Somma dei prezzi</w:t>
      </w:r>
      <w:r w:rsidRPr="00C81ACD">
        <w:rPr>
          <w:rFonts w:asciiTheme="majorHAnsi" w:hAnsiTheme="majorHAnsi" w:cs="Calibri"/>
          <w:sz w:val="22"/>
          <w:szCs w:val="22"/>
        </w:rPr>
        <w:t xml:space="preserve"> delle opzioni richieste ma non comprese in offerta base (vedi tabella riassuntiva sotto) </w:t>
      </w:r>
    </w:p>
    <w:p w:rsidR="00D06A3D" w:rsidRPr="00C81ACD" w:rsidRDefault="00D06A3D" w:rsidP="00D06A3D">
      <w:pPr>
        <w:spacing w:before="120"/>
        <w:ind w:left="851" w:hanging="425"/>
        <w:jc w:val="both"/>
        <w:rPr>
          <w:rFonts w:asciiTheme="majorHAnsi" w:hAnsiTheme="majorHAnsi" w:cs="Tahoma"/>
          <w:sz w:val="22"/>
          <w:szCs w:val="22"/>
        </w:rPr>
      </w:pPr>
      <w:r w:rsidRPr="00C81ACD">
        <w:rPr>
          <w:rFonts w:asciiTheme="majorHAnsi" w:hAnsiTheme="majorHAnsi" w:cs="Tahoma"/>
          <w:b/>
          <w:sz w:val="22"/>
          <w:szCs w:val="22"/>
        </w:rPr>
        <w:t>F</w:t>
      </w:r>
      <w:r w:rsidRPr="00C81ACD">
        <w:rPr>
          <w:rFonts w:asciiTheme="majorHAnsi" w:hAnsiTheme="majorHAnsi" w:cs="Tahoma"/>
          <w:sz w:val="22"/>
          <w:szCs w:val="22"/>
        </w:rPr>
        <w:t xml:space="preserve"> = </w:t>
      </w:r>
      <w:r w:rsidRPr="00C81ACD">
        <w:rPr>
          <w:rFonts w:asciiTheme="majorHAnsi" w:hAnsiTheme="majorHAnsi" w:cs="Tahoma"/>
          <w:bCs/>
          <w:sz w:val="22"/>
          <w:szCs w:val="22"/>
        </w:rPr>
        <w:t>Fattore correttivo che può assumere, secondo il giudizio della Commissione valutatrice</w:t>
      </w:r>
      <w:r w:rsidRPr="00C81ACD">
        <w:rPr>
          <w:rFonts w:asciiTheme="majorHAnsi" w:hAnsiTheme="majorHAnsi" w:cs="Tahoma"/>
          <w:sz w:val="22"/>
          <w:szCs w:val="22"/>
        </w:rPr>
        <w:t xml:space="preserve"> relativamente alle condizioni offerte dalle ditte partecipanti in merito alla disponibilità a fornire i ricambi, la documentazione tecnica, i </w:t>
      </w:r>
      <w:proofErr w:type="spellStart"/>
      <w:r w:rsidRPr="00C81ACD">
        <w:rPr>
          <w:rFonts w:asciiTheme="majorHAnsi" w:hAnsiTheme="majorHAnsi" w:cs="Tahoma"/>
          <w:sz w:val="22"/>
          <w:szCs w:val="22"/>
        </w:rPr>
        <w:t>tools</w:t>
      </w:r>
      <w:proofErr w:type="spellEnd"/>
      <w:r w:rsidRPr="00C81ACD">
        <w:rPr>
          <w:rFonts w:asciiTheme="majorHAnsi" w:hAnsiTheme="majorHAnsi" w:cs="Tahoma"/>
          <w:sz w:val="22"/>
          <w:szCs w:val="22"/>
        </w:rPr>
        <w:t xml:space="preserve"> diagnostici, i corsi di addestramento al personale tecnico, l’assistenza tecnica su chiamata, ...), un valore variabile compreso tra 0 (zero) e 0,5 calcolato come somma dei seguenti valori:</w:t>
      </w:r>
    </w:p>
    <w:p w:rsidR="00D06A3D" w:rsidRPr="00C81ACD" w:rsidRDefault="00D06A3D" w:rsidP="00D06A3D">
      <w:pPr>
        <w:spacing w:before="120"/>
        <w:ind w:left="851" w:hanging="425"/>
        <w:jc w:val="both"/>
        <w:rPr>
          <w:rFonts w:asciiTheme="majorHAnsi" w:hAnsiTheme="majorHAnsi" w:cs="Tahoma"/>
          <w:sz w:val="22"/>
          <w:szCs w:val="22"/>
        </w:rPr>
      </w:pPr>
    </w:p>
    <w:p w:rsidR="00D06A3D" w:rsidRPr="00C81ACD" w:rsidRDefault="00D06A3D" w:rsidP="00D06A3D">
      <w:pPr>
        <w:spacing w:after="120"/>
        <w:ind w:left="1276" w:hanging="142"/>
        <w:rPr>
          <w:rFonts w:asciiTheme="majorHAnsi" w:hAnsiTheme="majorHAnsi" w:cs="Tahoma"/>
          <w:i/>
          <w:sz w:val="22"/>
          <w:szCs w:val="22"/>
        </w:rPr>
      </w:pPr>
      <w:r w:rsidRPr="00C81ACD">
        <w:rPr>
          <w:rFonts w:asciiTheme="majorHAnsi" w:hAnsiTheme="majorHAnsi" w:cs="Tahoma"/>
          <w:sz w:val="22"/>
          <w:szCs w:val="22"/>
        </w:rPr>
        <w:t xml:space="preserve">- </w:t>
      </w:r>
      <w:r w:rsidRPr="00C81ACD">
        <w:rPr>
          <w:rFonts w:asciiTheme="majorHAnsi" w:hAnsiTheme="majorHAnsi" w:cs="Tahoma"/>
          <w:i/>
          <w:sz w:val="22"/>
          <w:szCs w:val="22"/>
        </w:rPr>
        <w:t>FORMAZIONE DEL PERSONALE TECNICO  (</w:t>
      </w:r>
      <w:proofErr w:type="spellStart"/>
      <w:r w:rsidRPr="00C81ACD">
        <w:rPr>
          <w:rFonts w:asciiTheme="majorHAnsi" w:hAnsiTheme="majorHAnsi" w:cs="Tahoma"/>
          <w:i/>
          <w:sz w:val="22"/>
          <w:szCs w:val="22"/>
        </w:rPr>
        <w:t>max</w:t>
      </w:r>
      <w:proofErr w:type="spellEnd"/>
      <w:r w:rsidRPr="00C81ACD">
        <w:rPr>
          <w:rFonts w:asciiTheme="majorHAnsi" w:hAnsiTheme="majorHAnsi" w:cs="Tahoma"/>
          <w:i/>
          <w:sz w:val="22"/>
          <w:szCs w:val="22"/>
        </w:rPr>
        <w:t xml:space="preserve"> 0,3)</w:t>
      </w:r>
    </w:p>
    <w:p w:rsidR="00D06A3D" w:rsidRPr="00C81ACD" w:rsidRDefault="00D06A3D" w:rsidP="00D06A3D">
      <w:pPr>
        <w:spacing w:after="120"/>
        <w:ind w:left="1276"/>
        <w:rPr>
          <w:rFonts w:asciiTheme="majorHAnsi" w:hAnsiTheme="majorHAnsi" w:cs="Tahoma"/>
          <w:sz w:val="22"/>
          <w:szCs w:val="22"/>
        </w:rPr>
      </w:pPr>
      <w:r w:rsidRPr="00C81ACD">
        <w:rPr>
          <w:rFonts w:asciiTheme="majorHAnsi" w:hAnsiTheme="majorHAnsi" w:cs="Tahoma"/>
          <w:sz w:val="22"/>
          <w:szCs w:val="22"/>
        </w:rPr>
        <w:t>Modalità e qualità del corso in relazione alla durata e agli argomenti trattati:</w:t>
      </w:r>
    </w:p>
    <w:p w:rsidR="00D06A3D" w:rsidRPr="00C81ACD" w:rsidRDefault="00D06A3D" w:rsidP="00D06A3D">
      <w:pPr>
        <w:widowControl w:val="0"/>
        <w:numPr>
          <w:ilvl w:val="0"/>
          <w:numId w:val="59"/>
        </w:numPr>
        <w:adjustRightInd w:val="0"/>
        <w:spacing w:line="240" w:lineRule="atLeast"/>
        <w:ind w:left="1701" w:hanging="181"/>
        <w:jc w:val="both"/>
        <w:textAlignment w:val="baseline"/>
        <w:rPr>
          <w:rFonts w:asciiTheme="majorHAnsi" w:hAnsiTheme="majorHAnsi" w:cs="Tahoma"/>
          <w:sz w:val="22"/>
          <w:szCs w:val="22"/>
        </w:rPr>
      </w:pPr>
      <w:r w:rsidRPr="00C81ACD">
        <w:rPr>
          <w:rFonts w:asciiTheme="majorHAnsi" w:hAnsiTheme="majorHAnsi" w:cs="Tahoma"/>
          <w:sz w:val="22"/>
          <w:szCs w:val="22"/>
        </w:rPr>
        <w:t xml:space="preserve">“Corsi per manutenzione di I e II livello esaustivi”: 0,3 </w:t>
      </w:r>
    </w:p>
    <w:p w:rsidR="00D06A3D" w:rsidRPr="00C81ACD" w:rsidRDefault="00D06A3D" w:rsidP="00D06A3D">
      <w:pPr>
        <w:widowControl w:val="0"/>
        <w:numPr>
          <w:ilvl w:val="0"/>
          <w:numId w:val="59"/>
        </w:numPr>
        <w:adjustRightInd w:val="0"/>
        <w:spacing w:line="240" w:lineRule="atLeast"/>
        <w:ind w:left="1701" w:hanging="181"/>
        <w:jc w:val="both"/>
        <w:textAlignment w:val="baseline"/>
        <w:rPr>
          <w:rFonts w:asciiTheme="majorHAnsi" w:hAnsiTheme="majorHAnsi" w:cs="Tahoma"/>
          <w:sz w:val="22"/>
          <w:szCs w:val="22"/>
        </w:rPr>
      </w:pPr>
      <w:r w:rsidRPr="00C81ACD">
        <w:rPr>
          <w:rFonts w:asciiTheme="majorHAnsi" w:hAnsiTheme="majorHAnsi" w:cs="Tahoma"/>
          <w:sz w:val="22"/>
          <w:szCs w:val="22"/>
        </w:rPr>
        <w:t xml:space="preserve">“Corsi per manutenzione di I e II livello sufficienti”: 0,1 </w:t>
      </w:r>
    </w:p>
    <w:p w:rsidR="00D06A3D" w:rsidRPr="00C81ACD" w:rsidRDefault="00D06A3D" w:rsidP="00D06A3D">
      <w:pPr>
        <w:widowControl w:val="0"/>
        <w:numPr>
          <w:ilvl w:val="0"/>
          <w:numId w:val="59"/>
        </w:numPr>
        <w:adjustRightInd w:val="0"/>
        <w:spacing w:line="240" w:lineRule="atLeast"/>
        <w:ind w:left="1701" w:hanging="181"/>
        <w:jc w:val="both"/>
        <w:textAlignment w:val="baseline"/>
        <w:rPr>
          <w:rFonts w:asciiTheme="majorHAnsi" w:hAnsiTheme="majorHAnsi" w:cs="Tahoma"/>
          <w:sz w:val="22"/>
          <w:szCs w:val="22"/>
        </w:rPr>
      </w:pPr>
      <w:r w:rsidRPr="00C81ACD">
        <w:rPr>
          <w:rFonts w:asciiTheme="majorHAnsi" w:hAnsiTheme="majorHAnsi" w:cs="Tahoma"/>
          <w:sz w:val="22"/>
          <w:szCs w:val="22"/>
        </w:rPr>
        <w:t>“Solo corso per manutenzione di I livello”: 0 (minimo richiesto)</w:t>
      </w:r>
    </w:p>
    <w:p w:rsidR="00D06A3D" w:rsidRPr="00C81ACD" w:rsidRDefault="00D06A3D" w:rsidP="00D06A3D">
      <w:pPr>
        <w:widowControl w:val="0"/>
        <w:adjustRightInd w:val="0"/>
        <w:spacing w:line="240" w:lineRule="atLeast"/>
        <w:ind w:left="1701"/>
        <w:jc w:val="both"/>
        <w:textAlignment w:val="baseline"/>
        <w:rPr>
          <w:rFonts w:asciiTheme="majorHAnsi" w:hAnsiTheme="majorHAnsi" w:cs="Tahoma"/>
          <w:sz w:val="22"/>
          <w:szCs w:val="22"/>
        </w:rPr>
      </w:pPr>
    </w:p>
    <w:p w:rsidR="00D06A3D" w:rsidRPr="00C81ACD" w:rsidRDefault="00D06A3D" w:rsidP="00D06A3D">
      <w:pPr>
        <w:spacing w:after="120"/>
        <w:ind w:left="1276"/>
        <w:rPr>
          <w:rFonts w:asciiTheme="majorHAnsi" w:hAnsiTheme="majorHAnsi" w:cs="Tahoma"/>
          <w:i/>
          <w:sz w:val="22"/>
          <w:szCs w:val="22"/>
        </w:rPr>
      </w:pPr>
      <w:r w:rsidRPr="00C81ACD">
        <w:rPr>
          <w:rFonts w:asciiTheme="majorHAnsi" w:hAnsiTheme="majorHAnsi" w:cs="Tahoma"/>
          <w:i/>
          <w:sz w:val="22"/>
          <w:szCs w:val="22"/>
        </w:rPr>
        <w:t>- MANUALI E MATERIALE DISPONIBILE (</w:t>
      </w:r>
      <w:proofErr w:type="spellStart"/>
      <w:r w:rsidRPr="00C81ACD">
        <w:rPr>
          <w:rFonts w:asciiTheme="majorHAnsi" w:hAnsiTheme="majorHAnsi" w:cs="Tahoma"/>
          <w:i/>
          <w:sz w:val="22"/>
          <w:szCs w:val="22"/>
        </w:rPr>
        <w:t>max</w:t>
      </w:r>
      <w:proofErr w:type="spellEnd"/>
      <w:r w:rsidRPr="00C81ACD">
        <w:rPr>
          <w:rFonts w:asciiTheme="majorHAnsi" w:hAnsiTheme="majorHAnsi" w:cs="Tahoma"/>
          <w:i/>
          <w:sz w:val="22"/>
          <w:szCs w:val="22"/>
        </w:rPr>
        <w:t xml:space="preserve"> 0,1)</w:t>
      </w:r>
    </w:p>
    <w:p w:rsidR="00D06A3D" w:rsidRPr="00C81ACD" w:rsidRDefault="00D06A3D" w:rsidP="00D06A3D">
      <w:pPr>
        <w:spacing w:after="120"/>
        <w:ind w:left="1276"/>
        <w:jc w:val="both"/>
        <w:rPr>
          <w:rFonts w:asciiTheme="majorHAnsi" w:hAnsiTheme="majorHAnsi" w:cs="Tahoma"/>
          <w:sz w:val="22"/>
          <w:szCs w:val="22"/>
        </w:rPr>
      </w:pPr>
      <w:r w:rsidRPr="00C81ACD">
        <w:rPr>
          <w:rFonts w:asciiTheme="majorHAnsi" w:hAnsiTheme="majorHAnsi" w:cs="Tahoma"/>
          <w:sz w:val="22"/>
          <w:szCs w:val="22"/>
        </w:rPr>
        <w:t xml:space="preserve">Disponibilità di manuali di service, schemi tecnici, </w:t>
      </w:r>
      <w:proofErr w:type="spellStart"/>
      <w:r w:rsidRPr="00C81ACD">
        <w:rPr>
          <w:rFonts w:asciiTheme="majorHAnsi" w:hAnsiTheme="majorHAnsi" w:cs="Tahoma"/>
          <w:sz w:val="22"/>
          <w:szCs w:val="22"/>
        </w:rPr>
        <w:t>tool</w:t>
      </w:r>
      <w:proofErr w:type="spellEnd"/>
      <w:r w:rsidRPr="00C81ACD">
        <w:rPr>
          <w:rFonts w:asciiTheme="majorHAnsi" w:hAnsiTheme="majorHAnsi" w:cs="Tahoma"/>
          <w:sz w:val="22"/>
          <w:szCs w:val="22"/>
        </w:rPr>
        <w:t xml:space="preserve"> diagnostici, </w:t>
      </w:r>
      <w:proofErr w:type="spellStart"/>
      <w:r w:rsidRPr="00C81ACD">
        <w:rPr>
          <w:rFonts w:asciiTheme="majorHAnsi" w:hAnsiTheme="majorHAnsi" w:cs="Tahoma"/>
          <w:sz w:val="22"/>
          <w:szCs w:val="22"/>
        </w:rPr>
        <w:t>tool</w:t>
      </w:r>
      <w:proofErr w:type="spellEnd"/>
      <w:r w:rsidRPr="00C81ACD">
        <w:rPr>
          <w:rFonts w:asciiTheme="majorHAnsi" w:hAnsiTheme="majorHAnsi" w:cs="Tahoma"/>
          <w:sz w:val="22"/>
          <w:szCs w:val="22"/>
        </w:rPr>
        <w:t xml:space="preserve"> informatici di ripristino di applicativi software e/o sistemi operativi. 0,1 se questi documenti vengono resi disponibili, 0 altrimenti.</w:t>
      </w:r>
    </w:p>
    <w:p w:rsidR="00D06A3D" w:rsidRPr="00C81ACD" w:rsidRDefault="00D06A3D" w:rsidP="00D06A3D">
      <w:pPr>
        <w:spacing w:after="120"/>
        <w:ind w:left="1276"/>
        <w:rPr>
          <w:rFonts w:asciiTheme="majorHAnsi" w:hAnsiTheme="majorHAnsi" w:cs="Tahoma"/>
          <w:i/>
          <w:sz w:val="22"/>
          <w:szCs w:val="22"/>
        </w:rPr>
      </w:pPr>
      <w:r w:rsidRPr="00C81ACD">
        <w:rPr>
          <w:rFonts w:asciiTheme="majorHAnsi" w:hAnsiTheme="majorHAnsi" w:cs="Tahoma"/>
          <w:i/>
          <w:sz w:val="22"/>
          <w:szCs w:val="22"/>
        </w:rPr>
        <w:t>- INVIO DEI RICAMBI (</w:t>
      </w:r>
      <w:proofErr w:type="spellStart"/>
      <w:r w:rsidRPr="00C81ACD">
        <w:rPr>
          <w:rFonts w:asciiTheme="majorHAnsi" w:hAnsiTheme="majorHAnsi" w:cs="Tahoma"/>
          <w:i/>
          <w:sz w:val="22"/>
          <w:szCs w:val="22"/>
        </w:rPr>
        <w:t>max</w:t>
      </w:r>
      <w:proofErr w:type="spellEnd"/>
      <w:r w:rsidRPr="00C81ACD">
        <w:rPr>
          <w:rFonts w:asciiTheme="majorHAnsi" w:hAnsiTheme="majorHAnsi" w:cs="Tahoma"/>
          <w:i/>
          <w:sz w:val="22"/>
          <w:szCs w:val="22"/>
        </w:rPr>
        <w:t xml:space="preserve"> 0,1)</w:t>
      </w:r>
    </w:p>
    <w:p w:rsidR="00D06A3D" w:rsidRPr="00C81ACD" w:rsidRDefault="00D06A3D" w:rsidP="00D06A3D">
      <w:pPr>
        <w:spacing w:after="120"/>
        <w:ind w:left="1276"/>
        <w:jc w:val="both"/>
        <w:rPr>
          <w:rFonts w:asciiTheme="majorHAnsi" w:hAnsiTheme="majorHAnsi" w:cs="Tahoma"/>
          <w:sz w:val="22"/>
          <w:szCs w:val="22"/>
        </w:rPr>
      </w:pPr>
      <w:r w:rsidRPr="00C81ACD">
        <w:rPr>
          <w:rFonts w:asciiTheme="majorHAnsi" w:hAnsiTheme="majorHAnsi" w:cs="Tahoma"/>
          <w:sz w:val="22"/>
          <w:szCs w:val="22"/>
        </w:rPr>
        <w:t xml:space="preserve">Invio dei ricambi entro 1 giorno lavorativo dalla richiesta 0,1 ; 0 altrimenti. </w:t>
      </w:r>
    </w:p>
    <w:p w:rsidR="00D06A3D" w:rsidRPr="00C81ACD" w:rsidRDefault="00D06A3D" w:rsidP="00D06A3D">
      <w:pPr>
        <w:pStyle w:val="Corpodeltesto3"/>
        <w:ind w:left="360"/>
        <w:jc w:val="both"/>
        <w:rPr>
          <w:rFonts w:asciiTheme="majorHAnsi" w:hAnsiTheme="majorHAnsi" w:cs="Calibri"/>
          <w:sz w:val="22"/>
          <w:szCs w:val="22"/>
        </w:rPr>
      </w:pPr>
    </w:p>
    <w:p w:rsidR="00D06A3D" w:rsidRPr="00C81ACD" w:rsidRDefault="00D06A3D" w:rsidP="00D06A3D">
      <w:pPr>
        <w:pStyle w:val="Corpodeltesto3"/>
        <w:ind w:left="360"/>
        <w:jc w:val="both"/>
        <w:rPr>
          <w:rFonts w:asciiTheme="majorHAnsi" w:hAnsiTheme="majorHAnsi" w:cs="Calibri"/>
          <w:sz w:val="22"/>
          <w:szCs w:val="22"/>
        </w:rPr>
      </w:pPr>
      <w:r w:rsidRPr="00C81ACD">
        <w:rPr>
          <w:rFonts w:asciiTheme="majorHAnsi" w:hAnsiTheme="majorHAnsi" w:cs="Calibri"/>
          <w:sz w:val="22"/>
          <w:szCs w:val="22"/>
        </w:rPr>
        <w:t xml:space="preserve">Tabella delle </w:t>
      </w:r>
      <w:r w:rsidRPr="00C81ACD">
        <w:rPr>
          <w:rFonts w:asciiTheme="majorHAnsi" w:hAnsiTheme="majorHAnsi" w:cs="Calibri"/>
          <w:color w:val="000000"/>
          <w:sz w:val="22"/>
          <w:szCs w:val="22"/>
        </w:rPr>
        <w:t>opzioni valutate in Po, suddivise</w:t>
      </w:r>
      <w:r w:rsidRPr="00C81ACD">
        <w:rPr>
          <w:rFonts w:asciiTheme="majorHAnsi" w:hAnsiTheme="majorHAnsi" w:cs="Calibri"/>
          <w:sz w:val="22"/>
          <w:szCs w:val="22"/>
        </w:rPr>
        <w:t xml:space="preserve"> per lotto:</w:t>
      </w:r>
    </w:p>
    <w:tbl>
      <w:tblPr>
        <w:tblW w:w="43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307"/>
        <w:gridCol w:w="1008"/>
        <w:gridCol w:w="1007"/>
        <w:gridCol w:w="984"/>
        <w:gridCol w:w="1134"/>
        <w:gridCol w:w="1061"/>
      </w:tblGrid>
      <w:tr w:rsidR="00D06A3D" w:rsidRPr="00C81ACD" w:rsidTr="00D8381D">
        <w:trPr>
          <w:trHeight w:val="375"/>
          <w:jc w:val="center"/>
        </w:trPr>
        <w:tc>
          <w:tcPr>
            <w:tcW w:w="1945" w:type="pct"/>
            <w:vAlign w:val="center"/>
          </w:tcPr>
          <w:p w:rsidR="00D06A3D" w:rsidRPr="00C81ACD" w:rsidRDefault="00D06A3D" w:rsidP="00D8381D">
            <w:pPr>
              <w:ind w:right="-11"/>
              <w:rPr>
                <w:rFonts w:asciiTheme="majorHAnsi" w:hAnsiTheme="majorHAnsi" w:cs="Calibri"/>
                <w:b/>
                <w:bCs/>
                <w:color w:val="000000"/>
                <w:sz w:val="22"/>
                <w:szCs w:val="22"/>
              </w:rPr>
            </w:pPr>
          </w:p>
        </w:tc>
        <w:tc>
          <w:tcPr>
            <w:tcW w:w="593" w:type="pct"/>
            <w:noWrap/>
            <w:vAlign w:val="center"/>
          </w:tcPr>
          <w:p w:rsidR="00D06A3D" w:rsidRPr="00C81ACD" w:rsidRDefault="00D06A3D" w:rsidP="00D8381D">
            <w:pPr>
              <w:ind w:right="-11"/>
              <w:jc w:val="center"/>
              <w:rPr>
                <w:rFonts w:asciiTheme="majorHAnsi" w:hAnsiTheme="majorHAnsi" w:cs="Calibri"/>
                <w:b/>
                <w:bCs/>
                <w:color w:val="000000"/>
                <w:sz w:val="22"/>
                <w:szCs w:val="22"/>
              </w:rPr>
            </w:pPr>
            <w:r w:rsidRPr="00C81ACD">
              <w:rPr>
                <w:rFonts w:asciiTheme="majorHAnsi" w:hAnsiTheme="majorHAnsi" w:cs="Calibri"/>
                <w:b/>
                <w:bCs/>
                <w:color w:val="000000"/>
                <w:sz w:val="22"/>
                <w:szCs w:val="22"/>
              </w:rPr>
              <w:t>Lotto 1</w:t>
            </w:r>
          </w:p>
        </w:tc>
        <w:tc>
          <w:tcPr>
            <w:tcW w:w="592" w:type="pct"/>
            <w:noWrap/>
            <w:vAlign w:val="center"/>
          </w:tcPr>
          <w:p w:rsidR="00D06A3D" w:rsidRPr="00C81ACD" w:rsidRDefault="00D06A3D" w:rsidP="00D8381D">
            <w:pPr>
              <w:jc w:val="center"/>
              <w:rPr>
                <w:rFonts w:asciiTheme="majorHAnsi" w:hAnsiTheme="majorHAnsi" w:cs="Calibri"/>
                <w:b/>
                <w:bCs/>
                <w:color w:val="000000"/>
                <w:sz w:val="22"/>
                <w:szCs w:val="22"/>
              </w:rPr>
            </w:pPr>
            <w:r w:rsidRPr="00C81ACD">
              <w:rPr>
                <w:rFonts w:asciiTheme="majorHAnsi" w:hAnsiTheme="majorHAnsi" w:cs="Calibri"/>
                <w:b/>
                <w:bCs/>
                <w:color w:val="000000"/>
                <w:sz w:val="22"/>
                <w:szCs w:val="22"/>
              </w:rPr>
              <w:t>Lotto 2</w:t>
            </w:r>
          </w:p>
        </w:tc>
        <w:tc>
          <w:tcPr>
            <w:tcW w:w="579" w:type="pct"/>
            <w:noWrap/>
            <w:vAlign w:val="center"/>
          </w:tcPr>
          <w:p w:rsidR="00D06A3D" w:rsidRPr="00C81ACD" w:rsidRDefault="00D06A3D" w:rsidP="00D8381D">
            <w:pPr>
              <w:jc w:val="center"/>
              <w:rPr>
                <w:rFonts w:asciiTheme="majorHAnsi" w:hAnsiTheme="majorHAnsi" w:cs="Calibri"/>
                <w:b/>
                <w:bCs/>
                <w:color w:val="000000"/>
                <w:sz w:val="22"/>
                <w:szCs w:val="22"/>
              </w:rPr>
            </w:pPr>
            <w:r w:rsidRPr="00C81ACD">
              <w:rPr>
                <w:rFonts w:asciiTheme="majorHAnsi" w:hAnsiTheme="majorHAnsi" w:cs="Calibri"/>
                <w:b/>
                <w:bCs/>
                <w:color w:val="000000"/>
                <w:sz w:val="22"/>
                <w:szCs w:val="22"/>
              </w:rPr>
              <w:t>Lotto 3</w:t>
            </w:r>
          </w:p>
        </w:tc>
        <w:tc>
          <w:tcPr>
            <w:tcW w:w="667" w:type="pct"/>
            <w:vAlign w:val="center"/>
          </w:tcPr>
          <w:p w:rsidR="00D06A3D" w:rsidRPr="00C81ACD" w:rsidRDefault="00D06A3D" w:rsidP="00D8381D">
            <w:pPr>
              <w:jc w:val="center"/>
              <w:rPr>
                <w:rFonts w:asciiTheme="majorHAnsi" w:hAnsiTheme="majorHAnsi" w:cs="Calibri"/>
                <w:b/>
                <w:bCs/>
                <w:color w:val="000000"/>
                <w:sz w:val="22"/>
                <w:szCs w:val="22"/>
              </w:rPr>
            </w:pPr>
            <w:r w:rsidRPr="00C81ACD">
              <w:rPr>
                <w:rFonts w:asciiTheme="majorHAnsi" w:hAnsiTheme="majorHAnsi" w:cs="Calibri"/>
                <w:b/>
                <w:bCs/>
                <w:color w:val="000000"/>
                <w:sz w:val="22"/>
                <w:szCs w:val="22"/>
              </w:rPr>
              <w:t>Lotto 4</w:t>
            </w:r>
          </w:p>
        </w:tc>
        <w:tc>
          <w:tcPr>
            <w:tcW w:w="624" w:type="pct"/>
            <w:vAlign w:val="center"/>
          </w:tcPr>
          <w:p w:rsidR="00D06A3D" w:rsidRPr="00C81ACD" w:rsidRDefault="00D06A3D" w:rsidP="00D8381D">
            <w:pPr>
              <w:jc w:val="center"/>
              <w:rPr>
                <w:rFonts w:asciiTheme="majorHAnsi" w:hAnsiTheme="majorHAnsi" w:cs="Calibri"/>
                <w:b/>
                <w:bCs/>
                <w:color w:val="000000"/>
                <w:sz w:val="22"/>
                <w:szCs w:val="22"/>
              </w:rPr>
            </w:pPr>
            <w:r w:rsidRPr="00C81ACD">
              <w:rPr>
                <w:rFonts w:asciiTheme="majorHAnsi" w:hAnsiTheme="majorHAnsi" w:cs="Calibri"/>
                <w:b/>
                <w:bCs/>
                <w:color w:val="000000"/>
                <w:sz w:val="22"/>
                <w:szCs w:val="22"/>
              </w:rPr>
              <w:t>Lotto 5</w:t>
            </w:r>
          </w:p>
        </w:tc>
      </w:tr>
      <w:tr w:rsidR="00D06A3D" w:rsidRPr="00C81ACD" w:rsidTr="00D8381D">
        <w:trPr>
          <w:trHeight w:val="390"/>
          <w:jc w:val="center"/>
        </w:trPr>
        <w:tc>
          <w:tcPr>
            <w:tcW w:w="1945" w:type="pct"/>
            <w:vAlign w:val="center"/>
          </w:tcPr>
          <w:p w:rsidR="00D06A3D" w:rsidRPr="00C81ACD" w:rsidRDefault="00D06A3D" w:rsidP="00D8381D">
            <w:pPr>
              <w:autoSpaceDE w:val="0"/>
              <w:autoSpaceDN w:val="0"/>
              <w:spacing w:after="60"/>
              <w:rPr>
                <w:rFonts w:asciiTheme="majorHAnsi" w:eastAsia="TrebuchetMS" w:hAnsiTheme="majorHAnsi" w:cs="Calibri"/>
                <w:bCs/>
                <w:sz w:val="22"/>
                <w:szCs w:val="22"/>
              </w:rPr>
            </w:pPr>
            <w:r w:rsidRPr="00C81ACD">
              <w:rPr>
                <w:rFonts w:asciiTheme="majorHAnsi" w:eastAsia="TrebuchetMS" w:hAnsiTheme="majorHAnsi" w:cs="Calibri"/>
                <w:bCs/>
                <w:sz w:val="22"/>
                <w:szCs w:val="22"/>
              </w:rPr>
              <w:t>Carrello semplice</w:t>
            </w:r>
          </w:p>
        </w:tc>
        <w:tc>
          <w:tcPr>
            <w:tcW w:w="593" w:type="pct"/>
            <w:noWrap/>
            <w:vAlign w:val="center"/>
          </w:tcPr>
          <w:p w:rsidR="00D06A3D" w:rsidRPr="00C81ACD" w:rsidRDefault="00D06A3D" w:rsidP="00D8381D">
            <w:pPr>
              <w:ind w:right="-11"/>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592" w:type="pct"/>
            <w:noWrap/>
            <w:vAlign w:val="center"/>
          </w:tcPr>
          <w:p w:rsidR="00D06A3D" w:rsidRPr="00C81ACD" w:rsidRDefault="00D06A3D" w:rsidP="00D8381D">
            <w:pPr>
              <w:ind w:right="-11"/>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579" w:type="pct"/>
            <w:noWrap/>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667"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c>
          <w:tcPr>
            <w:tcW w:w="624"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r>
      <w:tr w:rsidR="00D06A3D" w:rsidRPr="00C81ACD" w:rsidTr="00D8381D">
        <w:trPr>
          <w:trHeight w:val="396"/>
          <w:jc w:val="center"/>
        </w:trPr>
        <w:tc>
          <w:tcPr>
            <w:tcW w:w="1945" w:type="pct"/>
            <w:vAlign w:val="center"/>
          </w:tcPr>
          <w:p w:rsidR="00D06A3D" w:rsidRPr="00C81ACD" w:rsidRDefault="00D06A3D" w:rsidP="00D8381D">
            <w:pPr>
              <w:autoSpaceDE w:val="0"/>
              <w:autoSpaceDN w:val="0"/>
              <w:spacing w:after="60"/>
              <w:rPr>
                <w:rFonts w:asciiTheme="majorHAnsi" w:eastAsia="TrebuchetMS" w:hAnsiTheme="majorHAnsi" w:cs="Calibri"/>
                <w:bCs/>
                <w:sz w:val="22"/>
                <w:szCs w:val="22"/>
              </w:rPr>
            </w:pPr>
            <w:r w:rsidRPr="00C81ACD">
              <w:rPr>
                <w:rFonts w:asciiTheme="majorHAnsi" w:eastAsia="TrebuchetMS" w:hAnsiTheme="majorHAnsi" w:cs="Calibri"/>
                <w:bCs/>
                <w:sz w:val="22"/>
                <w:szCs w:val="22"/>
              </w:rPr>
              <w:t>Supporto per attacco a pensile</w:t>
            </w:r>
          </w:p>
        </w:tc>
        <w:tc>
          <w:tcPr>
            <w:tcW w:w="593" w:type="pct"/>
            <w:noWrap/>
            <w:vAlign w:val="center"/>
          </w:tcPr>
          <w:p w:rsidR="00D06A3D" w:rsidRPr="00C81ACD" w:rsidRDefault="00D06A3D" w:rsidP="00D8381D">
            <w:pPr>
              <w:ind w:right="-11"/>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592" w:type="pct"/>
            <w:noWrap/>
            <w:vAlign w:val="center"/>
          </w:tcPr>
          <w:p w:rsidR="00D06A3D" w:rsidRPr="00C81ACD" w:rsidRDefault="00D06A3D" w:rsidP="00D8381D">
            <w:pPr>
              <w:ind w:right="-11"/>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579" w:type="pct"/>
            <w:noWrap/>
            <w:vAlign w:val="center"/>
          </w:tcPr>
          <w:p w:rsidR="00D06A3D" w:rsidRPr="00C81ACD" w:rsidRDefault="00D06A3D" w:rsidP="00D8381D">
            <w:pPr>
              <w:ind w:right="-11"/>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c>
          <w:tcPr>
            <w:tcW w:w="667"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c>
          <w:tcPr>
            <w:tcW w:w="624"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r>
      <w:tr w:rsidR="00D06A3D" w:rsidRPr="00C81ACD" w:rsidTr="00D8381D">
        <w:trPr>
          <w:trHeight w:val="404"/>
          <w:jc w:val="center"/>
        </w:trPr>
        <w:tc>
          <w:tcPr>
            <w:tcW w:w="1945" w:type="pct"/>
            <w:vAlign w:val="center"/>
          </w:tcPr>
          <w:p w:rsidR="00D06A3D" w:rsidRPr="00C81ACD" w:rsidRDefault="00D06A3D" w:rsidP="00D8381D">
            <w:pPr>
              <w:autoSpaceDE w:val="0"/>
              <w:autoSpaceDN w:val="0"/>
              <w:spacing w:after="60"/>
              <w:rPr>
                <w:rFonts w:asciiTheme="majorHAnsi" w:eastAsia="TrebuchetMS" w:hAnsiTheme="majorHAnsi" w:cs="Calibri"/>
                <w:bCs/>
                <w:sz w:val="22"/>
                <w:szCs w:val="22"/>
              </w:rPr>
            </w:pPr>
            <w:r w:rsidRPr="00C81ACD">
              <w:rPr>
                <w:rFonts w:asciiTheme="majorHAnsi" w:eastAsia="TrebuchetMS" w:hAnsiTheme="majorHAnsi" w:cs="Calibri"/>
                <w:bCs/>
                <w:sz w:val="22"/>
                <w:szCs w:val="22"/>
              </w:rPr>
              <w:t>Morsetto per barra universale</w:t>
            </w:r>
          </w:p>
        </w:tc>
        <w:tc>
          <w:tcPr>
            <w:tcW w:w="593" w:type="pct"/>
            <w:noWrap/>
            <w:vAlign w:val="center"/>
          </w:tcPr>
          <w:p w:rsidR="00D06A3D" w:rsidRPr="00C81ACD" w:rsidRDefault="00D06A3D" w:rsidP="00D8381D">
            <w:pPr>
              <w:jc w:val="center"/>
              <w:rPr>
                <w:rFonts w:asciiTheme="majorHAnsi" w:hAnsiTheme="majorHAnsi"/>
                <w:sz w:val="22"/>
                <w:szCs w:val="22"/>
              </w:rPr>
            </w:pPr>
            <w:r w:rsidRPr="00C81ACD">
              <w:rPr>
                <w:rFonts w:asciiTheme="majorHAnsi" w:hAnsiTheme="majorHAnsi" w:cs="Calibri"/>
                <w:color w:val="000000"/>
                <w:sz w:val="22"/>
                <w:szCs w:val="22"/>
              </w:rPr>
              <w:t>SI</w:t>
            </w:r>
          </w:p>
        </w:tc>
        <w:tc>
          <w:tcPr>
            <w:tcW w:w="592" w:type="pct"/>
            <w:noWrap/>
            <w:vAlign w:val="center"/>
          </w:tcPr>
          <w:p w:rsidR="00D06A3D" w:rsidRPr="00C81ACD" w:rsidRDefault="00D06A3D" w:rsidP="00D8381D">
            <w:pPr>
              <w:jc w:val="center"/>
              <w:rPr>
                <w:rFonts w:asciiTheme="majorHAnsi" w:hAnsiTheme="majorHAnsi"/>
                <w:sz w:val="22"/>
                <w:szCs w:val="22"/>
              </w:rPr>
            </w:pPr>
            <w:r w:rsidRPr="00C81ACD">
              <w:rPr>
                <w:rFonts w:asciiTheme="majorHAnsi" w:hAnsiTheme="majorHAnsi" w:cs="Calibri"/>
                <w:color w:val="000000"/>
                <w:sz w:val="22"/>
                <w:szCs w:val="22"/>
              </w:rPr>
              <w:t>SI</w:t>
            </w:r>
          </w:p>
        </w:tc>
        <w:tc>
          <w:tcPr>
            <w:tcW w:w="579" w:type="pct"/>
            <w:noWrap/>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667"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624"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r>
      <w:tr w:rsidR="00D06A3D" w:rsidRPr="00C81ACD" w:rsidTr="00D8381D">
        <w:trPr>
          <w:trHeight w:val="423"/>
          <w:jc w:val="center"/>
        </w:trPr>
        <w:tc>
          <w:tcPr>
            <w:tcW w:w="1945" w:type="pct"/>
            <w:vAlign w:val="center"/>
          </w:tcPr>
          <w:p w:rsidR="00D06A3D" w:rsidRPr="00C81ACD" w:rsidRDefault="00D06A3D" w:rsidP="00D8381D">
            <w:pPr>
              <w:autoSpaceDE w:val="0"/>
              <w:autoSpaceDN w:val="0"/>
              <w:spacing w:after="60"/>
              <w:rPr>
                <w:rFonts w:asciiTheme="majorHAnsi" w:eastAsia="TrebuchetMS" w:hAnsiTheme="majorHAnsi" w:cs="Calibri"/>
                <w:bCs/>
                <w:sz w:val="22"/>
                <w:szCs w:val="22"/>
              </w:rPr>
            </w:pPr>
            <w:r w:rsidRPr="00C81ACD">
              <w:rPr>
                <w:rFonts w:asciiTheme="majorHAnsi" w:eastAsia="TrebuchetMS" w:hAnsiTheme="majorHAnsi" w:cs="Calibri"/>
                <w:bCs/>
                <w:sz w:val="22"/>
                <w:szCs w:val="22"/>
              </w:rPr>
              <w:t>Set di batterie di riserva</w:t>
            </w:r>
          </w:p>
        </w:tc>
        <w:tc>
          <w:tcPr>
            <w:tcW w:w="593" w:type="pct"/>
            <w:noWrap/>
            <w:vAlign w:val="center"/>
          </w:tcPr>
          <w:p w:rsidR="00D06A3D" w:rsidRPr="00C81ACD" w:rsidRDefault="00D06A3D" w:rsidP="00D8381D">
            <w:pPr>
              <w:ind w:right="-11"/>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592" w:type="pct"/>
            <w:noWrap/>
            <w:vAlign w:val="center"/>
          </w:tcPr>
          <w:p w:rsidR="00D06A3D" w:rsidRPr="00C81ACD" w:rsidRDefault="00D06A3D" w:rsidP="00D8381D">
            <w:pPr>
              <w:ind w:right="-11"/>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579" w:type="pct"/>
            <w:noWrap/>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667"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624"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r>
      <w:tr w:rsidR="00D06A3D" w:rsidRPr="00C81ACD" w:rsidTr="00D8381D">
        <w:trPr>
          <w:trHeight w:val="416"/>
          <w:jc w:val="center"/>
        </w:trPr>
        <w:tc>
          <w:tcPr>
            <w:tcW w:w="1945" w:type="pct"/>
            <w:vAlign w:val="center"/>
          </w:tcPr>
          <w:p w:rsidR="00D06A3D" w:rsidRPr="00C81ACD" w:rsidRDefault="00D06A3D" w:rsidP="00D8381D">
            <w:pPr>
              <w:autoSpaceDE w:val="0"/>
              <w:autoSpaceDN w:val="0"/>
              <w:spacing w:after="60"/>
              <w:rPr>
                <w:rFonts w:asciiTheme="majorHAnsi" w:eastAsia="TrebuchetMS" w:hAnsiTheme="majorHAnsi" w:cs="Calibri"/>
                <w:bCs/>
                <w:sz w:val="22"/>
                <w:szCs w:val="22"/>
              </w:rPr>
            </w:pPr>
            <w:r w:rsidRPr="00C81ACD">
              <w:rPr>
                <w:rFonts w:asciiTheme="majorHAnsi" w:eastAsia="TrebuchetMS" w:hAnsiTheme="majorHAnsi" w:cs="Calibri"/>
                <w:bCs/>
                <w:sz w:val="22"/>
                <w:szCs w:val="22"/>
              </w:rPr>
              <w:t>Caricabatterie esterno</w:t>
            </w:r>
          </w:p>
        </w:tc>
        <w:tc>
          <w:tcPr>
            <w:tcW w:w="593" w:type="pct"/>
            <w:noWrap/>
            <w:vAlign w:val="center"/>
          </w:tcPr>
          <w:p w:rsidR="00D06A3D" w:rsidRPr="00C81ACD" w:rsidRDefault="00D06A3D" w:rsidP="00D8381D">
            <w:pPr>
              <w:ind w:right="-11"/>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c>
          <w:tcPr>
            <w:tcW w:w="592" w:type="pct"/>
            <w:noWrap/>
            <w:vAlign w:val="center"/>
          </w:tcPr>
          <w:p w:rsidR="00D06A3D" w:rsidRPr="00C81ACD" w:rsidRDefault="00D06A3D" w:rsidP="00D8381D">
            <w:pPr>
              <w:ind w:right="-11"/>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c>
          <w:tcPr>
            <w:tcW w:w="579" w:type="pct"/>
            <w:noWrap/>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c>
          <w:tcPr>
            <w:tcW w:w="667"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624"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r>
      <w:tr w:rsidR="00D06A3D" w:rsidRPr="00C81ACD" w:rsidTr="00D8381D">
        <w:trPr>
          <w:trHeight w:val="422"/>
          <w:jc w:val="center"/>
        </w:trPr>
        <w:tc>
          <w:tcPr>
            <w:tcW w:w="1945" w:type="pct"/>
            <w:vAlign w:val="center"/>
          </w:tcPr>
          <w:p w:rsidR="00D06A3D" w:rsidRPr="00C81ACD" w:rsidRDefault="00D06A3D" w:rsidP="00D8381D">
            <w:pPr>
              <w:autoSpaceDE w:val="0"/>
              <w:autoSpaceDN w:val="0"/>
              <w:spacing w:after="60"/>
              <w:rPr>
                <w:rFonts w:asciiTheme="majorHAnsi" w:eastAsia="TrebuchetMS" w:hAnsiTheme="majorHAnsi" w:cs="Calibri"/>
                <w:bCs/>
                <w:sz w:val="22"/>
                <w:szCs w:val="22"/>
              </w:rPr>
            </w:pPr>
            <w:r w:rsidRPr="00C81ACD">
              <w:rPr>
                <w:rFonts w:asciiTheme="majorHAnsi" w:eastAsia="TrebuchetMS" w:hAnsiTheme="majorHAnsi" w:cs="Calibri"/>
                <w:bCs/>
                <w:sz w:val="22"/>
                <w:szCs w:val="22"/>
              </w:rPr>
              <w:t>borsa</w:t>
            </w:r>
          </w:p>
        </w:tc>
        <w:tc>
          <w:tcPr>
            <w:tcW w:w="593" w:type="pct"/>
            <w:noWrap/>
            <w:vAlign w:val="center"/>
          </w:tcPr>
          <w:p w:rsidR="00D06A3D" w:rsidRPr="00C81ACD" w:rsidRDefault="00D06A3D" w:rsidP="00D8381D">
            <w:pPr>
              <w:ind w:right="-11"/>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c>
          <w:tcPr>
            <w:tcW w:w="592" w:type="pct"/>
            <w:noWrap/>
            <w:vAlign w:val="center"/>
          </w:tcPr>
          <w:p w:rsidR="00D06A3D" w:rsidRPr="00C81ACD" w:rsidRDefault="00D06A3D" w:rsidP="00D8381D">
            <w:pPr>
              <w:ind w:right="-11"/>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c>
          <w:tcPr>
            <w:tcW w:w="579" w:type="pct"/>
            <w:noWrap/>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c>
          <w:tcPr>
            <w:tcW w:w="667"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SI</w:t>
            </w:r>
          </w:p>
        </w:tc>
        <w:tc>
          <w:tcPr>
            <w:tcW w:w="624" w:type="pct"/>
            <w:vAlign w:val="center"/>
          </w:tcPr>
          <w:p w:rsidR="00D06A3D" w:rsidRPr="00C81ACD" w:rsidRDefault="00D06A3D" w:rsidP="00D8381D">
            <w:pPr>
              <w:jc w:val="center"/>
              <w:rPr>
                <w:rFonts w:asciiTheme="majorHAnsi" w:hAnsiTheme="majorHAnsi" w:cs="Calibri"/>
                <w:color w:val="000000"/>
                <w:sz w:val="22"/>
                <w:szCs w:val="22"/>
              </w:rPr>
            </w:pPr>
            <w:r w:rsidRPr="00C81ACD">
              <w:rPr>
                <w:rFonts w:asciiTheme="majorHAnsi" w:hAnsiTheme="majorHAnsi" w:cs="Calibri"/>
                <w:color w:val="000000"/>
                <w:sz w:val="22"/>
                <w:szCs w:val="22"/>
              </w:rPr>
              <w:t>-</w:t>
            </w:r>
          </w:p>
        </w:tc>
      </w:tr>
    </w:tbl>
    <w:p w:rsidR="00D06A3D" w:rsidRPr="00C81ACD" w:rsidRDefault="00D06A3D" w:rsidP="00D06A3D">
      <w:pPr>
        <w:pStyle w:val="Corpodeltesto3"/>
        <w:spacing w:after="240"/>
        <w:ind w:left="357"/>
        <w:jc w:val="both"/>
        <w:rPr>
          <w:rFonts w:asciiTheme="majorHAnsi" w:hAnsiTheme="majorHAnsi" w:cs="Calibri"/>
          <w:bCs/>
          <w:strike/>
          <w:sz w:val="22"/>
          <w:szCs w:val="22"/>
        </w:rPr>
      </w:pPr>
    </w:p>
    <w:p w:rsidR="00D06A3D" w:rsidRPr="00C81ACD" w:rsidRDefault="00D06A3D" w:rsidP="00D06A3D">
      <w:pPr>
        <w:spacing w:before="120"/>
        <w:rPr>
          <w:rFonts w:asciiTheme="majorHAnsi" w:hAnsiTheme="majorHAnsi" w:cs="Calibri"/>
          <w:sz w:val="22"/>
          <w:szCs w:val="22"/>
        </w:rPr>
      </w:pPr>
      <w:r w:rsidRPr="00C81ACD">
        <w:rPr>
          <w:rFonts w:asciiTheme="majorHAnsi" w:hAnsiTheme="majorHAnsi" w:cs="Calibri"/>
          <w:sz w:val="22"/>
          <w:szCs w:val="22"/>
        </w:rPr>
        <w:t>Il  valore economico di aggiudicazione è così definito:</w:t>
      </w:r>
    </w:p>
    <w:p w:rsidR="00D06A3D" w:rsidRPr="00C81ACD" w:rsidRDefault="00D06A3D" w:rsidP="00D06A3D">
      <w:pPr>
        <w:spacing w:before="120"/>
        <w:rPr>
          <w:rFonts w:asciiTheme="majorHAnsi" w:hAnsiTheme="majorHAns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6"/>
        <w:gridCol w:w="702"/>
      </w:tblGrid>
      <w:tr w:rsidR="00D06A3D" w:rsidRPr="00D71920" w:rsidTr="00D8381D">
        <w:trPr>
          <w:trHeight w:val="346"/>
          <w:jc w:val="center"/>
        </w:trPr>
        <w:tc>
          <w:tcPr>
            <w:tcW w:w="0" w:type="auto"/>
            <w:vAlign w:val="center"/>
          </w:tcPr>
          <w:p w:rsidR="00D06A3D" w:rsidRPr="00D71920" w:rsidRDefault="00D06A3D" w:rsidP="00D8381D">
            <w:pPr>
              <w:rPr>
                <w:rFonts w:asciiTheme="majorHAnsi" w:hAnsiTheme="majorHAnsi" w:cs="Calibri"/>
                <w:sz w:val="22"/>
                <w:szCs w:val="22"/>
              </w:rPr>
            </w:pPr>
            <w:r w:rsidRPr="00D71920">
              <w:rPr>
                <w:rFonts w:asciiTheme="majorHAnsi" w:hAnsiTheme="majorHAnsi" w:cs="Calibri"/>
                <w:bCs/>
                <w:sz w:val="22"/>
                <w:szCs w:val="22"/>
              </w:rPr>
              <w:t xml:space="preserve">VALORE </w:t>
            </w:r>
            <w:r w:rsidRPr="00D71920">
              <w:rPr>
                <w:rFonts w:asciiTheme="majorHAnsi" w:hAnsiTheme="majorHAnsi" w:cs="Calibri"/>
                <w:bCs/>
                <w:caps/>
                <w:sz w:val="22"/>
                <w:szCs w:val="22"/>
              </w:rPr>
              <w:t>ECONOMICO di aggiudicazione</w:t>
            </w:r>
          </w:p>
        </w:tc>
        <w:tc>
          <w:tcPr>
            <w:tcW w:w="0" w:type="auto"/>
            <w:vAlign w:val="center"/>
          </w:tcPr>
          <w:p w:rsidR="00D06A3D" w:rsidRPr="00D71920" w:rsidRDefault="00B02CF6" w:rsidP="00D8381D">
            <w:pPr>
              <w:rPr>
                <w:rFonts w:asciiTheme="majorHAnsi" w:hAnsiTheme="majorHAnsi" w:cs="Calibri"/>
                <w:sz w:val="22"/>
                <w:szCs w:val="22"/>
              </w:rPr>
            </w:pPr>
            <w:proofErr w:type="spellStart"/>
            <w:r w:rsidRPr="00D71920">
              <w:rPr>
                <w:rFonts w:asciiTheme="majorHAnsi" w:hAnsiTheme="majorHAnsi" w:cs="Calibri"/>
                <w:sz w:val="22"/>
                <w:szCs w:val="22"/>
              </w:rPr>
              <w:t>Pa</w:t>
            </w:r>
            <w:proofErr w:type="spellEnd"/>
            <w:r w:rsidRPr="00D71920">
              <w:rPr>
                <w:rFonts w:asciiTheme="majorHAnsi" w:hAnsiTheme="majorHAnsi" w:cs="Calibri"/>
                <w:sz w:val="22"/>
                <w:szCs w:val="22"/>
              </w:rPr>
              <w:t>*N</w:t>
            </w:r>
          </w:p>
        </w:tc>
      </w:tr>
      <w:tr w:rsidR="00B02CF6" w:rsidRPr="00D71920" w:rsidTr="00D8381D">
        <w:trPr>
          <w:trHeight w:val="346"/>
          <w:jc w:val="center"/>
        </w:trPr>
        <w:tc>
          <w:tcPr>
            <w:tcW w:w="0" w:type="auto"/>
            <w:vAlign w:val="center"/>
          </w:tcPr>
          <w:p w:rsidR="00B02CF6" w:rsidRPr="00D71920" w:rsidRDefault="00B02CF6" w:rsidP="00D8381D">
            <w:pPr>
              <w:rPr>
                <w:rFonts w:asciiTheme="majorHAnsi" w:hAnsiTheme="majorHAnsi" w:cs="Calibri"/>
                <w:bCs/>
                <w:sz w:val="22"/>
                <w:szCs w:val="22"/>
              </w:rPr>
            </w:pPr>
            <w:r w:rsidRPr="00D71920">
              <w:rPr>
                <w:rFonts w:asciiTheme="majorHAnsi" w:hAnsiTheme="majorHAnsi" w:cs="Calibri"/>
                <w:bCs/>
                <w:sz w:val="22"/>
                <w:szCs w:val="22"/>
              </w:rPr>
              <w:t>VALORE DELLE OPZIONI CONTRATTUALI</w:t>
            </w:r>
          </w:p>
        </w:tc>
        <w:tc>
          <w:tcPr>
            <w:tcW w:w="0" w:type="auto"/>
            <w:vAlign w:val="center"/>
          </w:tcPr>
          <w:p w:rsidR="00B02CF6" w:rsidRPr="00D71920" w:rsidRDefault="00B02CF6" w:rsidP="00D8381D">
            <w:pPr>
              <w:rPr>
                <w:rFonts w:asciiTheme="majorHAnsi" w:hAnsiTheme="majorHAnsi" w:cs="Calibri"/>
                <w:sz w:val="22"/>
                <w:szCs w:val="22"/>
              </w:rPr>
            </w:pPr>
          </w:p>
        </w:tc>
      </w:tr>
      <w:tr w:rsidR="00B02CF6" w:rsidRPr="00D71920" w:rsidTr="00D8381D">
        <w:trPr>
          <w:trHeight w:val="346"/>
          <w:jc w:val="center"/>
        </w:trPr>
        <w:tc>
          <w:tcPr>
            <w:tcW w:w="0" w:type="auto"/>
            <w:vAlign w:val="center"/>
          </w:tcPr>
          <w:p w:rsidR="00B02CF6" w:rsidRPr="00D71920" w:rsidRDefault="00B02CF6" w:rsidP="00D8381D">
            <w:pPr>
              <w:rPr>
                <w:rFonts w:asciiTheme="majorHAnsi" w:hAnsiTheme="majorHAnsi" w:cs="Calibri"/>
                <w:bCs/>
                <w:sz w:val="22"/>
                <w:szCs w:val="22"/>
              </w:rPr>
            </w:pPr>
            <w:r w:rsidRPr="00D71920">
              <w:rPr>
                <w:rFonts w:asciiTheme="majorHAnsi" w:hAnsiTheme="majorHAnsi" w:cs="Calibri"/>
                <w:bCs/>
                <w:sz w:val="22"/>
                <w:szCs w:val="22"/>
              </w:rPr>
              <w:t>Accessori opzionali</w:t>
            </w:r>
          </w:p>
        </w:tc>
        <w:tc>
          <w:tcPr>
            <w:tcW w:w="0" w:type="auto"/>
            <w:vAlign w:val="center"/>
          </w:tcPr>
          <w:p w:rsidR="00B02CF6" w:rsidRPr="00D71920" w:rsidRDefault="00B02CF6" w:rsidP="00D8381D">
            <w:pPr>
              <w:rPr>
                <w:rFonts w:asciiTheme="majorHAnsi" w:hAnsiTheme="majorHAnsi" w:cs="Calibri"/>
                <w:sz w:val="22"/>
                <w:szCs w:val="22"/>
              </w:rPr>
            </w:pPr>
            <w:r w:rsidRPr="00D71920">
              <w:rPr>
                <w:rFonts w:asciiTheme="majorHAnsi" w:hAnsiTheme="majorHAnsi" w:cs="Calibri"/>
                <w:sz w:val="22"/>
                <w:szCs w:val="22"/>
              </w:rPr>
              <w:t>Po*N</w:t>
            </w:r>
          </w:p>
        </w:tc>
      </w:tr>
      <w:tr w:rsidR="00B02CF6" w:rsidRPr="00D71920" w:rsidTr="00D8381D">
        <w:trPr>
          <w:trHeight w:val="346"/>
          <w:jc w:val="center"/>
        </w:trPr>
        <w:tc>
          <w:tcPr>
            <w:tcW w:w="0" w:type="auto"/>
            <w:vAlign w:val="center"/>
          </w:tcPr>
          <w:p w:rsidR="00B02CF6" w:rsidRPr="00D71920" w:rsidRDefault="00B02CF6" w:rsidP="00D8381D">
            <w:pPr>
              <w:rPr>
                <w:rFonts w:asciiTheme="majorHAnsi" w:hAnsiTheme="majorHAnsi" w:cs="Calibri"/>
                <w:bCs/>
                <w:sz w:val="22"/>
                <w:szCs w:val="22"/>
              </w:rPr>
            </w:pPr>
          </w:p>
        </w:tc>
        <w:tc>
          <w:tcPr>
            <w:tcW w:w="0" w:type="auto"/>
            <w:vAlign w:val="center"/>
          </w:tcPr>
          <w:p w:rsidR="00B02CF6" w:rsidRPr="00D71920" w:rsidRDefault="00B02CF6" w:rsidP="00D8381D">
            <w:pPr>
              <w:rPr>
                <w:rFonts w:asciiTheme="majorHAnsi" w:hAnsiTheme="majorHAnsi" w:cs="Calibri"/>
                <w:sz w:val="22"/>
                <w:szCs w:val="22"/>
              </w:rPr>
            </w:pPr>
          </w:p>
        </w:tc>
      </w:tr>
    </w:tbl>
    <w:p w:rsidR="00D06A3D" w:rsidRPr="00D71920" w:rsidRDefault="00D06A3D" w:rsidP="00D06A3D">
      <w:pPr>
        <w:spacing w:before="120"/>
        <w:rPr>
          <w:rFonts w:asciiTheme="majorHAnsi" w:hAnsiTheme="majorHAnsi" w:cs="Calibri"/>
          <w:sz w:val="22"/>
          <w:szCs w:val="22"/>
        </w:rPr>
      </w:pPr>
    </w:p>
    <w:p w:rsidR="00D8381D" w:rsidRPr="00C81ACD" w:rsidRDefault="00D8381D" w:rsidP="00D8381D">
      <w:pPr>
        <w:rPr>
          <w:rFonts w:asciiTheme="majorHAnsi" w:hAnsiTheme="majorHAnsi" w:cs="Calibri"/>
          <w:sz w:val="22"/>
          <w:szCs w:val="22"/>
        </w:rPr>
      </w:pPr>
      <w:r w:rsidRPr="00C81ACD">
        <w:rPr>
          <w:rFonts w:asciiTheme="majorHAnsi" w:hAnsiTheme="majorHAnsi" w:cs="Calibri"/>
          <w:sz w:val="22"/>
          <w:szCs w:val="22"/>
        </w:rPr>
        <w:lastRenderedPageBreak/>
        <w:t>Dove:</w:t>
      </w:r>
    </w:p>
    <w:p w:rsidR="00D8381D" w:rsidRPr="00C81ACD" w:rsidRDefault="00D8381D" w:rsidP="00D8381D">
      <w:pPr>
        <w:rPr>
          <w:rFonts w:asciiTheme="majorHAnsi" w:hAnsiTheme="majorHAnsi" w:cs="Calibri"/>
          <w:sz w:val="22"/>
          <w:szCs w:val="22"/>
        </w:rPr>
      </w:pPr>
      <w:r w:rsidRPr="00C81ACD">
        <w:rPr>
          <w:rFonts w:asciiTheme="majorHAnsi" w:hAnsiTheme="majorHAnsi" w:cs="Calibri"/>
          <w:b/>
          <w:sz w:val="22"/>
          <w:szCs w:val="22"/>
        </w:rPr>
        <w:t>N</w:t>
      </w:r>
      <w:r w:rsidRPr="00C81ACD">
        <w:rPr>
          <w:rFonts w:asciiTheme="majorHAnsi" w:hAnsiTheme="majorHAnsi" w:cs="Calibri"/>
          <w:sz w:val="22"/>
          <w:szCs w:val="22"/>
        </w:rPr>
        <w:t xml:space="preserve">   =  numero complessivo di apparecchiature indicato per il lotto di riferimento</w:t>
      </w:r>
    </w:p>
    <w:p w:rsidR="00F877F3" w:rsidRPr="00C81ACD" w:rsidRDefault="00D8381D" w:rsidP="00D8381D">
      <w:pPr>
        <w:ind w:left="567" w:hanging="567"/>
        <w:rPr>
          <w:rFonts w:asciiTheme="majorHAnsi" w:hAnsiTheme="majorHAnsi"/>
          <w:sz w:val="22"/>
          <w:szCs w:val="22"/>
        </w:rPr>
      </w:pPr>
      <w:r w:rsidRPr="00C81ACD">
        <w:rPr>
          <w:rFonts w:asciiTheme="majorHAnsi" w:hAnsiTheme="majorHAnsi" w:cs="Calibri"/>
          <w:b/>
          <w:sz w:val="22"/>
          <w:szCs w:val="22"/>
        </w:rPr>
        <w:t>Pa</w:t>
      </w:r>
      <w:r w:rsidRPr="00C81ACD">
        <w:rPr>
          <w:rFonts w:asciiTheme="majorHAnsi" w:hAnsiTheme="majorHAnsi" w:cs="Calibri"/>
          <w:sz w:val="22"/>
          <w:szCs w:val="22"/>
        </w:rPr>
        <w:t xml:space="preserve"> =  prezzo offerto per una singola apparecchiatura nella configurazione offerta per il relativo  lotto corredata di tutto il necessario al corretto e sicuro funzionamento.</w:t>
      </w:r>
    </w:p>
    <w:p w:rsidR="00334EF3" w:rsidRPr="00C81ACD" w:rsidRDefault="00334EF3">
      <w:pPr>
        <w:spacing w:after="200" w:line="276" w:lineRule="auto"/>
        <w:rPr>
          <w:rFonts w:asciiTheme="majorHAnsi" w:hAnsiTheme="majorHAnsi"/>
          <w:sz w:val="22"/>
          <w:szCs w:val="22"/>
        </w:rPr>
      </w:pPr>
      <w:r w:rsidRPr="00C81ACD">
        <w:rPr>
          <w:rFonts w:asciiTheme="majorHAnsi" w:hAnsiTheme="majorHAnsi"/>
          <w:sz w:val="22"/>
          <w:szCs w:val="22"/>
        </w:rPr>
        <w:br w:type="page"/>
      </w:r>
    </w:p>
    <w:p w:rsidR="00F877F3" w:rsidRPr="00C81ACD" w:rsidRDefault="00F877F3" w:rsidP="00F877F3">
      <w:pPr>
        <w:rPr>
          <w:rFonts w:asciiTheme="majorHAnsi" w:hAnsiTheme="majorHAnsi"/>
          <w:sz w:val="22"/>
          <w:szCs w:val="22"/>
        </w:rPr>
      </w:pPr>
    </w:p>
    <w:p w:rsidR="00F877F3" w:rsidRPr="00C81ACD" w:rsidRDefault="00F877F3" w:rsidP="00F877F3">
      <w:pPr>
        <w:rPr>
          <w:rFonts w:asciiTheme="majorHAnsi" w:hAnsiTheme="majorHAnsi"/>
          <w:sz w:val="22"/>
          <w:szCs w:val="22"/>
        </w:rPr>
      </w:pPr>
    </w:p>
    <w:p w:rsidR="00F877F3" w:rsidRPr="00C81ACD"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C81ACD">
        <w:rPr>
          <w:rFonts w:asciiTheme="majorHAnsi" w:hAnsiTheme="majorHAnsi" w:cs="Tahoma"/>
          <w:b/>
          <w:sz w:val="22"/>
          <w:szCs w:val="22"/>
          <w:u w:val="single"/>
        </w:rPr>
        <w:t>ALLEGATI TECNICI</w:t>
      </w:r>
    </w:p>
    <w:p w:rsidR="00F877F3" w:rsidRPr="00C81ACD" w:rsidRDefault="00F877F3" w:rsidP="00F877F3">
      <w:pPr>
        <w:pStyle w:val="Corpodeltesto2"/>
        <w:spacing w:after="0" w:line="240" w:lineRule="auto"/>
        <w:jc w:val="center"/>
        <w:rPr>
          <w:rFonts w:asciiTheme="majorHAnsi" w:hAnsiTheme="majorHAnsi" w:cs="Tahoma"/>
          <w:b/>
          <w:sz w:val="18"/>
          <w:szCs w:val="18"/>
          <w:u w:val="single"/>
        </w:rPr>
      </w:pPr>
    </w:p>
    <w:p w:rsidR="00F877F3" w:rsidRPr="00C81ACD" w:rsidRDefault="00F877F3" w:rsidP="00F877F3">
      <w:pPr>
        <w:pStyle w:val="Corpodeltesto2"/>
        <w:spacing w:after="0" w:line="240" w:lineRule="auto"/>
        <w:jc w:val="center"/>
        <w:rPr>
          <w:rFonts w:asciiTheme="majorHAnsi" w:hAnsiTheme="majorHAnsi" w:cs="Tahoma"/>
          <w:b/>
          <w:sz w:val="18"/>
          <w:szCs w:val="18"/>
          <w:u w:val="single"/>
        </w:rPr>
      </w:pPr>
    </w:p>
    <w:p w:rsidR="00F877F3" w:rsidRPr="00C81ACD" w:rsidRDefault="00F877F3" w:rsidP="00F877F3">
      <w:pPr>
        <w:pStyle w:val="Corpodeltesto2"/>
        <w:spacing w:after="0" w:line="240" w:lineRule="auto"/>
        <w:jc w:val="center"/>
        <w:rPr>
          <w:rFonts w:asciiTheme="majorHAnsi" w:hAnsiTheme="majorHAnsi" w:cs="Tahoma"/>
          <w:b/>
          <w:sz w:val="18"/>
          <w:szCs w:val="18"/>
          <w:u w:val="single"/>
        </w:rPr>
      </w:pPr>
    </w:p>
    <w:tbl>
      <w:tblPr>
        <w:tblW w:w="10206" w:type="dxa"/>
        <w:jc w:val="center"/>
        <w:tblLook w:val="00A0" w:firstRow="1" w:lastRow="0" w:firstColumn="1" w:lastColumn="0" w:noHBand="0" w:noVBand="0"/>
      </w:tblPr>
      <w:tblGrid>
        <w:gridCol w:w="10206"/>
      </w:tblGrid>
      <w:tr w:rsidR="00334EF3" w:rsidRPr="00C81ACD" w:rsidTr="0042474B">
        <w:trPr>
          <w:cantSplit/>
          <w:trHeight w:hRule="exact" w:val="567"/>
          <w:jc w:val="center"/>
        </w:trPr>
        <w:tc>
          <w:tcPr>
            <w:tcW w:w="10206" w:type="dxa"/>
            <w:vAlign w:val="center"/>
          </w:tcPr>
          <w:p w:rsidR="00334EF3" w:rsidRPr="00C81ACD" w:rsidRDefault="00334EF3" w:rsidP="0042474B">
            <w:pPr>
              <w:jc w:val="center"/>
              <w:rPr>
                <w:rFonts w:asciiTheme="majorHAnsi" w:hAnsiTheme="majorHAnsi" w:cs="Calibri"/>
                <w:b/>
                <w:spacing w:val="24"/>
                <w:sz w:val="18"/>
                <w:szCs w:val="18"/>
              </w:rPr>
            </w:pPr>
          </w:p>
        </w:tc>
      </w:tr>
    </w:tbl>
    <w:p w:rsidR="00334EF3" w:rsidRPr="00C81ACD" w:rsidRDefault="00334EF3" w:rsidP="00334EF3">
      <w:pPr>
        <w:jc w:val="center"/>
        <w:rPr>
          <w:rFonts w:asciiTheme="majorHAnsi" w:hAnsiTheme="majorHAnsi" w:cs="Calibri"/>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334EF3" w:rsidRPr="00C81ACD" w:rsidTr="0042474B">
        <w:trPr>
          <w:trHeight w:val="506"/>
          <w:jc w:val="center"/>
        </w:trPr>
        <w:tc>
          <w:tcPr>
            <w:tcW w:w="5000" w:type="pct"/>
            <w:shd w:val="clear" w:color="auto" w:fill="E6E6E6"/>
            <w:vAlign w:val="center"/>
          </w:tcPr>
          <w:p w:rsidR="00334EF3" w:rsidRPr="00C81ACD" w:rsidRDefault="00334EF3" w:rsidP="0042474B">
            <w:pPr>
              <w:rPr>
                <w:rFonts w:asciiTheme="majorHAnsi" w:hAnsiTheme="majorHAnsi" w:cs="Calibri"/>
                <w:b/>
                <w:sz w:val="18"/>
                <w:szCs w:val="18"/>
              </w:rPr>
            </w:pPr>
            <w:r w:rsidRPr="00C81ACD">
              <w:rPr>
                <w:rFonts w:asciiTheme="majorHAnsi" w:hAnsiTheme="majorHAnsi" w:cs="Calibri"/>
                <w:b/>
                <w:sz w:val="18"/>
                <w:szCs w:val="18"/>
              </w:rPr>
              <w:br w:type="page"/>
              <w:t>Descrizione</w:t>
            </w:r>
          </w:p>
        </w:tc>
      </w:tr>
      <w:tr w:rsidR="00334EF3" w:rsidRPr="00C81ACD" w:rsidTr="0042474B">
        <w:trPr>
          <w:trHeight w:val="332"/>
          <w:jc w:val="center"/>
        </w:trPr>
        <w:tc>
          <w:tcPr>
            <w:tcW w:w="5000" w:type="pct"/>
            <w:vAlign w:val="center"/>
          </w:tcPr>
          <w:p w:rsidR="00334EF3" w:rsidRPr="00C81ACD" w:rsidRDefault="00334EF3" w:rsidP="0042474B">
            <w:pPr>
              <w:overflowPunct w:val="0"/>
              <w:autoSpaceDE w:val="0"/>
              <w:spacing w:before="120"/>
              <w:rPr>
                <w:rFonts w:asciiTheme="majorHAnsi" w:hAnsiTheme="majorHAnsi" w:cs="Calibri"/>
                <w:bCs/>
                <w:sz w:val="18"/>
                <w:szCs w:val="18"/>
              </w:rPr>
            </w:pPr>
            <w:r w:rsidRPr="00C81ACD">
              <w:rPr>
                <w:rFonts w:asciiTheme="majorHAnsi" w:hAnsiTheme="majorHAnsi" w:cs="Calibri"/>
                <w:sz w:val="18"/>
                <w:szCs w:val="18"/>
              </w:rPr>
              <w:t>Dichiarazione “</w:t>
            </w:r>
            <w:r w:rsidRPr="00C81ACD">
              <w:rPr>
                <w:rFonts w:asciiTheme="majorHAnsi" w:eastAsia="Arial Unicode MS" w:hAnsiTheme="majorHAnsi" w:cs="Calibri"/>
                <w:bCs/>
                <w:sz w:val="18"/>
                <w:szCs w:val="18"/>
              </w:rPr>
              <w:t>Impegni per il fornitore”</w:t>
            </w:r>
          </w:p>
        </w:tc>
      </w:tr>
      <w:tr w:rsidR="00334EF3" w:rsidRPr="00C81ACD" w:rsidTr="0042474B">
        <w:trPr>
          <w:trHeight w:val="315"/>
          <w:jc w:val="center"/>
        </w:trPr>
        <w:tc>
          <w:tcPr>
            <w:tcW w:w="5000" w:type="pct"/>
            <w:vAlign w:val="center"/>
          </w:tcPr>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t>Dichiarazione in merito alla conformità alla normativa sui dispositivi medici</w:t>
            </w:r>
          </w:p>
        </w:tc>
      </w:tr>
      <w:tr w:rsidR="00334EF3" w:rsidRPr="00C81ACD" w:rsidTr="0042474B">
        <w:trPr>
          <w:trHeight w:val="315"/>
          <w:jc w:val="center"/>
        </w:trPr>
        <w:tc>
          <w:tcPr>
            <w:tcW w:w="5000" w:type="pct"/>
            <w:vAlign w:val="center"/>
          </w:tcPr>
          <w:p w:rsidR="00334EF3" w:rsidRPr="00C81ACD" w:rsidRDefault="00334EF3" w:rsidP="0042474B">
            <w:pPr>
              <w:rPr>
                <w:rFonts w:asciiTheme="majorHAnsi" w:hAnsiTheme="majorHAnsi" w:cs="Calibri"/>
                <w:sz w:val="18"/>
                <w:szCs w:val="18"/>
              </w:rPr>
            </w:pPr>
            <w:r w:rsidRPr="00D71920">
              <w:rPr>
                <w:rFonts w:asciiTheme="majorHAnsi" w:hAnsiTheme="majorHAnsi" w:cs="Calibri"/>
                <w:sz w:val="18"/>
                <w:szCs w:val="18"/>
              </w:rPr>
              <w:t>Questionario tecnico</w:t>
            </w:r>
          </w:p>
        </w:tc>
      </w:tr>
      <w:tr w:rsidR="00334EF3" w:rsidRPr="00C81ACD" w:rsidTr="0042474B">
        <w:trPr>
          <w:trHeight w:val="315"/>
          <w:jc w:val="center"/>
        </w:trPr>
        <w:tc>
          <w:tcPr>
            <w:tcW w:w="5000" w:type="pct"/>
            <w:vAlign w:val="center"/>
          </w:tcPr>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t>Software e sicurezza informatica</w:t>
            </w:r>
          </w:p>
        </w:tc>
      </w:tr>
      <w:tr w:rsidR="00334EF3" w:rsidRPr="00C81ACD" w:rsidTr="0042474B">
        <w:trPr>
          <w:trHeight w:val="315"/>
          <w:jc w:val="center"/>
        </w:trPr>
        <w:tc>
          <w:tcPr>
            <w:tcW w:w="5000" w:type="pct"/>
            <w:vAlign w:val="center"/>
          </w:tcPr>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t>Rischi interferenziali e stesura del Documento unico di valutazione (DUVRI)</w:t>
            </w:r>
          </w:p>
        </w:tc>
      </w:tr>
      <w:tr w:rsidR="00334EF3" w:rsidRPr="00C81ACD" w:rsidTr="0042474B">
        <w:trPr>
          <w:trHeight w:val="315"/>
          <w:jc w:val="center"/>
        </w:trPr>
        <w:tc>
          <w:tcPr>
            <w:tcW w:w="5000" w:type="pct"/>
            <w:vAlign w:val="center"/>
          </w:tcPr>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t xml:space="preserve">Contratto di manutenzione full </w:t>
            </w:r>
            <w:proofErr w:type="spellStart"/>
            <w:r w:rsidRPr="00C81ACD">
              <w:rPr>
                <w:rFonts w:asciiTheme="majorHAnsi" w:hAnsiTheme="majorHAnsi" w:cs="Calibri"/>
                <w:sz w:val="18"/>
                <w:szCs w:val="18"/>
              </w:rPr>
              <w:t>risk</w:t>
            </w:r>
            <w:proofErr w:type="spellEnd"/>
            <w:r w:rsidRPr="00C81ACD">
              <w:rPr>
                <w:rFonts w:asciiTheme="majorHAnsi" w:hAnsiTheme="majorHAnsi" w:cs="Calibri"/>
                <w:sz w:val="18"/>
                <w:szCs w:val="18"/>
              </w:rPr>
              <w:t xml:space="preserve"> (periodo di garanzia e post-garanzia)</w:t>
            </w:r>
          </w:p>
        </w:tc>
      </w:tr>
      <w:tr w:rsidR="00334EF3" w:rsidRPr="00C81ACD" w:rsidTr="0042474B">
        <w:trPr>
          <w:trHeight w:val="315"/>
          <w:jc w:val="center"/>
        </w:trPr>
        <w:tc>
          <w:tcPr>
            <w:tcW w:w="5000" w:type="pct"/>
            <w:vAlign w:val="center"/>
          </w:tcPr>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t>Contratto di manutenzione di 2° livello</w:t>
            </w:r>
          </w:p>
        </w:tc>
      </w:tr>
      <w:tr w:rsidR="00334EF3" w:rsidRPr="00C81ACD" w:rsidTr="0042474B">
        <w:trPr>
          <w:trHeight w:val="304"/>
          <w:jc w:val="center"/>
        </w:trPr>
        <w:tc>
          <w:tcPr>
            <w:tcW w:w="5000" w:type="pct"/>
            <w:vAlign w:val="center"/>
          </w:tcPr>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t>Servizio di assistenza tecnica su chiamata</w:t>
            </w:r>
          </w:p>
        </w:tc>
      </w:tr>
      <w:tr w:rsidR="00334EF3" w:rsidRPr="00C81ACD" w:rsidTr="0042474B">
        <w:trPr>
          <w:trHeight w:val="258"/>
          <w:jc w:val="center"/>
        </w:trPr>
        <w:tc>
          <w:tcPr>
            <w:tcW w:w="5000" w:type="pct"/>
            <w:vAlign w:val="center"/>
          </w:tcPr>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t>Formazione personale sanitario</w:t>
            </w:r>
          </w:p>
        </w:tc>
      </w:tr>
      <w:tr w:rsidR="00334EF3" w:rsidRPr="00C81ACD" w:rsidTr="0042474B">
        <w:trPr>
          <w:trHeight w:val="258"/>
          <w:jc w:val="center"/>
        </w:trPr>
        <w:tc>
          <w:tcPr>
            <w:tcW w:w="5000" w:type="pct"/>
            <w:vAlign w:val="center"/>
          </w:tcPr>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t>Formazione personale tecnico</w:t>
            </w:r>
          </w:p>
        </w:tc>
      </w:tr>
    </w:tbl>
    <w:p w:rsidR="00334EF3" w:rsidRPr="00C81ACD" w:rsidRDefault="00334EF3" w:rsidP="00334EF3">
      <w:pPr>
        <w:rPr>
          <w:rFonts w:asciiTheme="majorHAnsi" w:hAnsiTheme="majorHAnsi" w:cs="Calibri"/>
          <w:b/>
          <w:sz w:val="18"/>
          <w:szCs w:val="18"/>
        </w:rPr>
      </w:pPr>
    </w:p>
    <w:p w:rsidR="00334EF3" w:rsidRPr="00C81ACD" w:rsidRDefault="00334EF3" w:rsidP="00334EF3">
      <w:pPr>
        <w:spacing w:after="240"/>
        <w:jc w:val="center"/>
        <w:rPr>
          <w:rFonts w:asciiTheme="majorHAnsi" w:hAnsiTheme="majorHAnsi" w:cs="Calibri"/>
          <w:b/>
          <w:sz w:val="18"/>
          <w:szCs w:val="18"/>
          <w:u w:val="single"/>
        </w:rPr>
      </w:pPr>
      <w:r w:rsidRPr="00C81ACD">
        <w:rPr>
          <w:rFonts w:asciiTheme="majorHAnsi" w:hAnsiTheme="majorHAnsi" w:cs="Calibri"/>
          <w:b/>
          <w:sz w:val="18"/>
          <w:szCs w:val="18"/>
          <w:u w:val="singl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6"/>
        <w:gridCol w:w="4158"/>
      </w:tblGrid>
      <w:tr w:rsidR="00334EF3" w:rsidRPr="00C81ACD" w:rsidTr="0042474B">
        <w:tc>
          <w:tcPr>
            <w:tcW w:w="5000" w:type="pct"/>
            <w:gridSpan w:val="2"/>
            <w:shd w:val="clear" w:color="auto" w:fill="92CDDC"/>
            <w:vAlign w:val="center"/>
          </w:tcPr>
          <w:p w:rsidR="00334EF3" w:rsidRPr="00C81ACD" w:rsidRDefault="00334EF3" w:rsidP="0042474B">
            <w:pPr>
              <w:spacing w:before="120"/>
              <w:jc w:val="center"/>
              <w:rPr>
                <w:rFonts w:asciiTheme="majorHAnsi" w:hAnsiTheme="majorHAnsi" w:cs="Calibri"/>
                <w:b/>
                <w:bCs/>
                <w:spacing w:val="24"/>
                <w:sz w:val="18"/>
                <w:szCs w:val="18"/>
              </w:rPr>
            </w:pPr>
            <w:r w:rsidRPr="00C81ACD">
              <w:rPr>
                <w:rFonts w:asciiTheme="majorHAnsi" w:hAnsiTheme="majorHAnsi" w:cs="Calibri"/>
                <w:b/>
                <w:bCs/>
                <w:spacing w:val="24"/>
                <w:sz w:val="18"/>
                <w:szCs w:val="18"/>
              </w:rPr>
              <w:lastRenderedPageBreak/>
              <w:t>DICHIARAZIONE</w:t>
            </w:r>
          </w:p>
          <w:p w:rsidR="00334EF3" w:rsidRPr="00C81ACD" w:rsidRDefault="00334EF3" w:rsidP="0042474B">
            <w:pPr>
              <w:spacing w:after="120"/>
              <w:jc w:val="center"/>
              <w:rPr>
                <w:rFonts w:asciiTheme="majorHAnsi" w:hAnsiTheme="majorHAnsi" w:cs="Calibri"/>
                <w:b/>
                <w:bCs/>
                <w:sz w:val="18"/>
                <w:szCs w:val="18"/>
              </w:rPr>
            </w:pPr>
            <w:r w:rsidRPr="00C81ACD">
              <w:rPr>
                <w:rFonts w:asciiTheme="majorHAnsi" w:hAnsiTheme="majorHAnsi" w:cs="Calibri"/>
                <w:b/>
                <w:bCs/>
                <w:spacing w:val="24"/>
                <w:sz w:val="18"/>
                <w:szCs w:val="18"/>
              </w:rPr>
              <w:t>“IMPEGNI PER IL FORNITORE”</w:t>
            </w:r>
          </w:p>
        </w:tc>
      </w:tr>
      <w:tr w:rsidR="00334EF3" w:rsidRPr="00C81ACD" w:rsidTr="0042474B">
        <w:tblPrEx>
          <w:tblCellMar>
            <w:left w:w="70" w:type="dxa"/>
            <w:right w:w="70" w:type="dxa"/>
          </w:tblCellMar>
          <w:tblLook w:val="0000" w:firstRow="0" w:lastRow="0" w:firstColumn="0" w:lastColumn="0" w:noHBand="0" w:noVBand="0"/>
        </w:tblPrEx>
        <w:tc>
          <w:tcPr>
            <w:tcW w:w="5000" w:type="pct"/>
            <w:gridSpan w:val="2"/>
          </w:tcPr>
          <w:p w:rsidR="00334EF3" w:rsidRPr="00C81ACD" w:rsidRDefault="00334EF3" w:rsidP="0042474B">
            <w:pPr>
              <w:tabs>
                <w:tab w:val="left" w:pos="9908"/>
              </w:tabs>
              <w:spacing w:before="60"/>
              <w:rPr>
                <w:rFonts w:asciiTheme="majorHAnsi" w:hAnsiTheme="majorHAnsi" w:cs="Calibri"/>
                <w:b/>
                <w:bCs/>
                <w:sz w:val="18"/>
                <w:szCs w:val="18"/>
              </w:rPr>
            </w:pPr>
            <w:r w:rsidRPr="00C81ACD">
              <w:rPr>
                <w:rFonts w:asciiTheme="majorHAnsi" w:hAnsiTheme="majorHAnsi" w:cs="Calibri"/>
                <w:b/>
                <w:bCs/>
                <w:sz w:val="18"/>
                <w:szCs w:val="18"/>
              </w:rPr>
              <w:t>La ditta fornitrice:</w:t>
            </w:r>
          </w:p>
          <w:p w:rsidR="00334EF3" w:rsidRPr="00C81ACD" w:rsidRDefault="00334EF3" w:rsidP="0042474B">
            <w:pPr>
              <w:tabs>
                <w:tab w:val="left" w:leader="dot" w:pos="9908"/>
              </w:tabs>
              <w:rPr>
                <w:rFonts w:asciiTheme="majorHAnsi" w:hAnsiTheme="majorHAnsi" w:cs="Calibri"/>
                <w:sz w:val="18"/>
                <w:szCs w:val="18"/>
              </w:rPr>
            </w:pPr>
            <w:r w:rsidRPr="00C81ACD">
              <w:rPr>
                <w:rFonts w:asciiTheme="majorHAnsi" w:hAnsiTheme="majorHAnsi" w:cs="Calibri"/>
                <w:sz w:val="18"/>
                <w:szCs w:val="18"/>
              </w:rPr>
              <w:t xml:space="preserve">Ragione Sociale </w:t>
            </w:r>
            <w:r w:rsidRPr="00C81ACD">
              <w:rPr>
                <w:rFonts w:asciiTheme="majorHAnsi" w:hAnsiTheme="majorHAnsi" w:cs="Calibri"/>
                <w:sz w:val="18"/>
                <w:szCs w:val="18"/>
              </w:rPr>
              <w:tab/>
            </w:r>
          </w:p>
          <w:p w:rsidR="00334EF3" w:rsidRPr="00C81ACD" w:rsidRDefault="00334EF3" w:rsidP="0042474B">
            <w:pPr>
              <w:tabs>
                <w:tab w:val="left" w:leader="dot" w:pos="7378"/>
                <w:tab w:val="left" w:leader="dot" w:pos="9908"/>
              </w:tabs>
              <w:rPr>
                <w:rFonts w:asciiTheme="majorHAnsi" w:hAnsiTheme="majorHAnsi" w:cs="Calibri"/>
                <w:sz w:val="18"/>
                <w:szCs w:val="18"/>
              </w:rPr>
            </w:pPr>
            <w:r w:rsidRPr="00C81ACD">
              <w:rPr>
                <w:rFonts w:asciiTheme="majorHAnsi" w:hAnsiTheme="majorHAnsi" w:cs="Calibri"/>
                <w:sz w:val="18"/>
                <w:szCs w:val="18"/>
              </w:rPr>
              <w:t xml:space="preserve">Città </w:t>
            </w:r>
            <w:r w:rsidRPr="00C81ACD">
              <w:rPr>
                <w:rFonts w:asciiTheme="majorHAnsi" w:hAnsiTheme="majorHAnsi" w:cs="Calibri"/>
                <w:sz w:val="18"/>
                <w:szCs w:val="18"/>
              </w:rPr>
              <w:tab/>
              <w:t>(Provincia)</w:t>
            </w:r>
            <w:r w:rsidRPr="00C81ACD">
              <w:rPr>
                <w:rFonts w:asciiTheme="majorHAnsi" w:hAnsiTheme="majorHAnsi" w:cs="Calibri"/>
                <w:sz w:val="18"/>
                <w:szCs w:val="18"/>
              </w:rPr>
              <w:tab/>
            </w:r>
          </w:p>
          <w:p w:rsidR="00334EF3" w:rsidRPr="00C81ACD" w:rsidRDefault="00334EF3" w:rsidP="0042474B">
            <w:pPr>
              <w:tabs>
                <w:tab w:val="left" w:leader="dot" w:pos="4528"/>
                <w:tab w:val="left" w:leader="dot" w:pos="7340"/>
                <w:tab w:val="left" w:leader="dot" w:pos="9908"/>
              </w:tabs>
              <w:spacing w:after="60"/>
              <w:rPr>
                <w:rFonts w:asciiTheme="majorHAnsi" w:hAnsiTheme="majorHAnsi" w:cs="Calibri"/>
                <w:sz w:val="18"/>
                <w:szCs w:val="18"/>
              </w:rPr>
            </w:pPr>
            <w:r w:rsidRPr="00C81ACD">
              <w:rPr>
                <w:rFonts w:asciiTheme="majorHAnsi" w:hAnsiTheme="majorHAnsi" w:cs="Calibri"/>
                <w:sz w:val="18"/>
                <w:szCs w:val="18"/>
              </w:rPr>
              <w:t xml:space="preserve">Indirizzo </w:t>
            </w:r>
            <w:r w:rsidRPr="00C81ACD">
              <w:rPr>
                <w:rFonts w:asciiTheme="majorHAnsi" w:hAnsiTheme="majorHAnsi" w:cs="Calibri"/>
                <w:sz w:val="18"/>
                <w:szCs w:val="18"/>
              </w:rPr>
              <w:tab/>
              <w:t>Tel</w:t>
            </w:r>
            <w:r w:rsidRPr="00C81ACD">
              <w:rPr>
                <w:rFonts w:asciiTheme="majorHAnsi" w:hAnsiTheme="majorHAnsi" w:cs="Calibri"/>
                <w:sz w:val="18"/>
                <w:szCs w:val="18"/>
              </w:rPr>
              <w:tab/>
              <w:t>Fax</w:t>
            </w:r>
            <w:r w:rsidRPr="00C81ACD">
              <w:rPr>
                <w:rFonts w:asciiTheme="majorHAnsi" w:hAnsiTheme="majorHAnsi" w:cs="Calibri"/>
                <w:sz w:val="18"/>
                <w:szCs w:val="18"/>
              </w:rPr>
              <w:tab/>
            </w:r>
          </w:p>
          <w:p w:rsidR="00334EF3" w:rsidRPr="00C81ACD" w:rsidRDefault="00334EF3" w:rsidP="0042474B">
            <w:pPr>
              <w:tabs>
                <w:tab w:val="left" w:leader="dot" w:pos="9908"/>
              </w:tabs>
              <w:spacing w:after="60"/>
              <w:rPr>
                <w:rFonts w:asciiTheme="majorHAnsi" w:hAnsiTheme="majorHAnsi" w:cs="Calibri"/>
                <w:sz w:val="18"/>
                <w:szCs w:val="18"/>
              </w:rPr>
            </w:pPr>
            <w:r w:rsidRPr="00C81ACD">
              <w:rPr>
                <w:rFonts w:asciiTheme="majorHAnsi" w:hAnsiTheme="majorHAnsi" w:cs="Calibri"/>
                <w:sz w:val="18"/>
                <w:szCs w:val="18"/>
              </w:rPr>
              <w:t xml:space="preserve">Email </w:t>
            </w:r>
            <w:r w:rsidRPr="00C81ACD">
              <w:rPr>
                <w:rFonts w:asciiTheme="majorHAnsi" w:hAnsiTheme="majorHAnsi" w:cs="Calibri"/>
                <w:sz w:val="18"/>
                <w:szCs w:val="18"/>
              </w:rPr>
              <w:tab/>
            </w:r>
          </w:p>
        </w:tc>
      </w:tr>
      <w:tr w:rsidR="00334EF3" w:rsidRPr="00C81ACD" w:rsidTr="0042474B">
        <w:tblPrEx>
          <w:tblCellMar>
            <w:left w:w="70" w:type="dxa"/>
            <w:right w:w="70" w:type="dxa"/>
          </w:tblCellMar>
          <w:tblLook w:val="0000" w:firstRow="0" w:lastRow="0" w:firstColumn="0" w:lastColumn="0" w:noHBand="0" w:noVBand="0"/>
        </w:tblPrEx>
        <w:trPr>
          <w:cantSplit/>
          <w:trHeight w:hRule="exact" w:val="340"/>
        </w:trPr>
        <w:tc>
          <w:tcPr>
            <w:tcW w:w="5000" w:type="pct"/>
            <w:gridSpan w:val="2"/>
            <w:shd w:val="clear" w:color="auto" w:fill="DAEEF3"/>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DICHIARA</w:t>
            </w:r>
          </w:p>
        </w:tc>
      </w:tr>
      <w:tr w:rsidR="00334EF3" w:rsidRPr="00C81ACD" w:rsidTr="0042474B">
        <w:tblPrEx>
          <w:tblCellMar>
            <w:left w:w="70" w:type="dxa"/>
            <w:right w:w="70" w:type="dxa"/>
          </w:tblCellMar>
          <w:tblLook w:val="0000" w:firstRow="0" w:lastRow="0" w:firstColumn="0" w:lastColumn="0" w:noHBand="0" w:noVBand="0"/>
        </w:tblPrEx>
        <w:tc>
          <w:tcPr>
            <w:tcW w:w="5000" w:type="pct"/>
            <w:gridSpan w:val="2"/>
          </w:tcPr>
          <w:p w:rsidR="00334EF3" w:rsidRPr="00C81ACD" w:rsidRDefault="00334EF3" w:rsidP="0042474B">
            <w:pPr>
              <w:spacing w:before="60" w:after="60"/>
              <w:jc w:val="both"/>
              <w:rPr>
                <w:rFonts w:asciiTheme="majorHAnsi" w:hAnsiTheme="majorHAnsi" w:cs="Calibri"/>
                <w:sz w:val="18"/>
                <w:szCs w:val="18"/>
              </w:rPr>
            </w:pPr>
            <w:r w:rsidRPr="00C81ACD">
              <w:rPr>
                <w:rFonts w:asciiTheme="majorHAnsi" w:hAnsiTheme="majorHAnsi" w:cs="Calibri"/>
                <w:sz w:val="18"/>
                <w:szCs w:val="18"/>
              </w:rPr>
              <w:t xml:space="preserve">Di </w:t>
            </w:r>
            <w:r w:rsidRPr="00C81ACD">
              <w:rPr>
                <w:rFonts w:asciiTheme="majorHAnsi" w:hAnsiTheme="majorHAnsi" w:cs="Calibri"/>
                <w:b/>
                <w:sz w:val="18"/>
                <w:szCs w:val="18"/>
              </w:rPr>
              <w:t>aver preso visione</w:t>
            </w:r>
            <w:r w:rsidRPr="00C81ACD">
              <w:rPr>
                <w:rFonts w:asciiTheme="majorHAnsi" w:hAnsiTheme="majorHAnsi" w:cs="Calibri"/>
                <w:sz w:val="18"/>
                <w:szCs w:val="18"/>
              </w:rPr>
              <w:t xml:space="preserve"> e di accettare tutte le clausole e le condizioni di fornitura comprese nel capitolato di gara e nei suoi allegati e di garantire la fornitura secondo tutte le condizioni dichiarate in offerta e negli allegati;</w:t>
            </w:r>
          </w:p>
        </w:tc>
      </w:tr>
      <w:tr w:rsidR="00334EF3" w:rsidRPr="00C81ACD" w:rsidTr="0042474B">
        <w:tblPrEx>
          <w:tblCellMar>
            <w:left w:w="70" w:type="dxa"/>
            <w:right w:w="70" w:type="dxa"/>
          </w:tblCellMar>
          <w:tblLook w:val="0000" w:firstRow="0" w:lastRow="0" w:firstColumn="0" w:lastColumn="0" w:noHBand="0" w:noVBand="0"/>
        </w:tblPrEx>
        <w:tc>
          <w:tcPr>
            <w:tcW w:w="5000" w:type="pct"/>
            <w:gridSpan w:val="2"/>
          </w:tcPr>
          <w:p w:rsidR="00334EF3" w:rsidRPr="00C81ACD" w:rsidRDefault="00334EF3" w:rsidP="0042474B">
            <w:pPr>
              <w:spacing w:before="60" w:after="60"/>
              <w:jc w:val="both"/>
              <w:rPr>
                <w:rFonts w:asciiTheme="majorHAnsi" w:hAnsiTheme="majorHAnsi" w:cs="Calibri"/>
                <w:sz w:val="18"/>
                <w:szCs w:val="18"/>
              </w:rPr>
            </w:pPr>
            <w:r w:rsidRPr="00C81ACD">
              <w:rPr>
                <w:rFonts w:asciiTheme="majorHAnsi" w:hAnsiTheme="majorHAnsi" w:cs="Calibri"/>
                <w:sz w:val="18"/>
                <w:szCs w:val="18"/>
              </w:rPr>
              <w:t xml:space="preserve">Di </w:t>
            </w:r>
            <w:r w:rsidRPr="00C81ACD">
              <w:rPr>
                <w:rFonts w:asciiTheme="majorHAnsi" w:hAnsiTheme="majorHAnsi" w:cs="Calibri"/>
                <w:b/>
                <w:sz w:val="18"/>
                <w:szCs w:val="18"/>
              </w:rPr>
              <w:t>aver preso visione</w:t>
            </w:r>
            <w:r w:rsidRPr="00C81ACD">
              <w:rPr>
                <w:rFonts w:asciiTheme="majorHAnsi" w:hAnsiTheme="majorHAnsi" w:cs="Calibri"/>
                <w:sz w:val="18"/>
                <w:szCs w:val="18"/>
              </w:rPr>
              <w:t xml:space="preserve"> e conoscenza di tutte le circostanze di luogo e di fatto che possono influire sull’offerta; </w:t>
            </w:r>
          </w:p>
        </w:tc>
      </w:tr>
      <w:tr w:rsidR="00334EF3" w:rsidRPr="00C81ACD" w:rsidTr="0042474B">
        <w:tblPrEx>
          <w:tblCellMar>
            <w:left w:w="70" w:type="dxa"/>
            <w:right w:w="70" w:type="dxa"/>
          </w:tblCellMar>
          <w:tblLook w:val="0000" w:firstRow="0" w:lastRow="0" w:firstColumn="0" w:lastColumn="0" w:noHBand="0" w:noVBand="0"/>
        </w:tblPrEx>
        <w:trPr>
          <w:trHeight w:val="1062"/>
        </w:trPr>
        <w:tc>
          <w:tcPr>
            <w:tcW w:w="5000" w:type="pct"/>
            <w:gridSpan w:val="2"/>
            <w:vAlign w:val="center"/>
          </w:tcPr>
          <w:p w:rsidR="00334EF3" w:rsidRPr="00C81ACD" w:rsidRDefault="00334EF3" w:rsidP="0042474B">
            <w:pPr>
              <w:spacing w:before="60" w:after="60"/>
              <w:jc w:val="both"/>
              <w:rPr>
                <w:rFonts w:asciiTheme="majorHAnsi" w:hAnsiTheme="majorHAnsi" w:cs="Calibri"/>
                <w:sz w:val="18"/>
                <w:szCs w:val="18"/>
              </w:rPr>
            </w:pPr>
            <w:r w:rsidRPr="00C81ACD">
              <w:rPr>
                <w:rFonts w:asciiTheme="majorHAnsi" w:hAnsiTheme="majorHAnsi" w:cs="Calibri"/>
                <w:sz w:val="18"/>
                <w:szCs w:val="18"/>
              </w:rPr>
              <w:t xml:space="preserve">Che le apparecchiature sono nuove di fabbrica, in produzione, di ultima generazione ed in versione aggiornata al momento della consegna, compresi tutti gli accessori HW e SW indispensabili per l’utilizzo e conforme alle normative vigenti in tema di sicurezza (quali </w:t>
            </w:r>
            <w:r w:rsidRPr="00C81ACD">
              <w:rPr>
                <w:rFonts w:asciiTheme="majorHAnsi" w:hAnsiTheme="majorHAnsi" w:cs="Calibri"/>
                <w:color w:val="000000"/>
                <w:sz w:val="18"/>
                <w:szCs w:val="18"/>
              </w:rPr>
              <w:t>marcatura CE 93</w:t>
            </w:r>
            <w:r w:rsidRPr="00C81ACD">
              <w:rPr>
                <w:rFonts w:asciiTheme="majorHAnsi" w:hAnsiTheme="majorHAnsi" w:cs="Calibri"/>
                <w:sz w:val="18"/>
                <w:szCs w:val="18"/>
              </w:rPr>
              <w:t xml:space="preserve">/42/CEE, norme CEI di riferimento, normative ISO applicabili,) e che presso la ditta è disponibile la documentazione che lo attesta, in corso di validità; </w:t>
            </w:r>
          </w:p>
        </w:tc>
      </w:tr>
      <w:tr w:rsidR="00334EF3" w:rsidRPr="00C81ACD" w:rsidTr="0042474B">
        <w:tblPrEx>
          <w:tblCellMar>
            <w:left w:w="70" w:type="dxa"/>
            <w:right w:w="70" w:type="dxa"/>
          </w:tblCellMar>
          <w:tblLook w:val="0000" w:firstRow="0" w:lastRow="0" w:firstColumn="0" w:lastColumn="0" w:noHBand="0" w:noVBand="0"/>
        </w:tblPrEx>
        <w:tc>
          <w:tcPr>
            <w:tcW w:w="5000" w:type="pct"/>
            <w:gridSpan w:val="2"/>
          </w:tcPr>
          <w:p w:rsidR="00334EF3" w:rsidRPr="00C81ACD" w:rsidRDefault="00334EF3" w:rsidP="0042474B">
            <w:pPr>
              <w:spacing w:before="60" w:after="60"/>
              <w:jc w:val="both"/>
              <w:rPr>
                <w:rFonts w:asciiTheme="majorHAnsi" w:hAnsiTheme="majorHAnsi" w:cs="Calibri"/>
                <w:b/>
                <w:sz w:val="18"/>
                <w:szCs w:val="18"/>
                <w:u w:val="single"/>
              </w:rPr>
            </w:pPr>
            <w:r w:rsidRPr="00C81ACD">
              <w:rPr>
                <w:rFonts w:asciiTheme="majorHAnsi" w:hAnsiTheme="majorHAnsi" w:cs="Calibri"/>
                <w:sz w:val="18"/>
                <w:szCs w:val="18"/>
              </w:rPr>
              <w:t xml:space="preserve">Che le proprie apparecchiature rispondono alle seguenti certificazioni o normative tecniche non obbligatorie, quali approvazione FDA, </w:t>
            </w:r>
            <w:proofErr w:type="spellStart"/>
            <w:r w:rsidRPr="00C81ACD">
              <w:rPr>
                <w:rFonts w:asciiTheme="majorHAnsi" w:hAnsiTheme="majorHAnsi" w:cs="Calibri"/>
                <w:sz w:val="18"/>
                <w:szCs w:val="18"/>
              </w:rPr>
              <w:t>etc</w:t>
            </w:r>
            <w:proofErr w:type="spellEnd"/>
            <w:r w:rsidRPr="00C81ACD">
              <w:rPr>
                <w:rFonts w:asciiTheme="majorHAnsi" w:hAnsiTheme="majorHAnsi" w:cs="Calibri"/>
                <w:sz w:val="18"/>
                <w:szCs w:val="18"/>
              </w:rPr>
              <w:t xml:space="preserve">: </w:t>
            </w:r>
            <w:r w:rsidRPr="00C81ACD">
              <w:rPr>
                <w:rFonts w:asciiTheme="majorHAnsi" w:hAnsiTheme="majorHAnsi" w:cs="Calibri"/>
                <w:b/>
                <w:sz w:val="18"/>
                <w:szCs w:val="18"/>
                <w:u w:val="single"/>
              </w:rPr>
              <w:t>elencare di seguito:</w:t>
            </w:r>
          </w:p>
          <w:p w:rsidR="00334EF3" w:rsidRPr="00C81ACD" w:rsidRDefault="00334EF3" w:rsidP="0042474B">
            <w:pPr>
              <w:tabs>
                <w:tab w:val="left" w:leader="dot" w:pos="10206"/>
              </w:tabs>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10206"/>
              </w:tabs>
              <w:spacing w:after="60"/>
              <w:rPr>
                <w:rFonts w:asciiTheme="majorHAnsi" w:hAnsiTheme="majorHAnsi" w:cs="Calibri"/>
                <w:sz w:val="18"/>
                <w:szCs w:val="18"/>
              </w:rPr>
            </w:pPr>
            <w:r w:rsidRPr="00C81ACD">
              <w:rPr>
                <w:rFonts w:asciiTheme="majorHAnsi" w:hAnsiTheme="majorHAnsi" w:cs="Calibri"/>
                <w:sz w:val="18"/>
                <w:szCs w:val="18"/>
              </w:rPr>
              <w:tab/>
            </w:r>
          </w:p>
        </w:tc>
      </w:tr>
      <w:tr w:rsidR="00334EF3" w:rsidRPr="00C81ACD" w:rsidTr="0042474B">
        <w:tblPrEx>
          <w:tblCellMar>
            <w:left w:w="70" w:type="dxa"/>
            <w:right w:w="70" w:type="dxa"/>
          </w:tblCellMar>
          <w:tblLook w:val="0000" w:firstRow="0" w:lastRow="0" w:firstColumn="0" w:lastColumn="0" w:noHBand="0" w:noVBand="0"/>
        </w:tblPrEx>
        <w:tc>
          <w:tcPr>
            <w:tcW w:w="5000" w:type="pct"/>
            <w:gridSpan w:val="2"/>
          </w:tcPr>
          <w:p w:rsidR="00334EF3" w:rsidRPr="00C81ACD" w:rsidRDefault="00334EF3" w:rsidP="0042474B">
            <w:pPr>
              <w:spacing w:before="60" w:after="60"/>
              <w:jc w:val="both"/>
              <w:rPr>
                <w:rFonts w:asciiTheme="majorHAnsi" w:hAnsiTheme="majorHAnsi" w:cs="Calibri"/>
                <w:sz w:val="18"/>
                <w:szCs w:val="18"/>
              </w:rPr>
            </w:pPr>
            <w:r w:rsidRPr="00C81ACD">
              <w:rPr>
                <w:rFonts w:asciiTheme="majorHAnsi" w:hAnsiTheme="majorHAnsi" w:cs="Calibri"/>
                <w:sz w:val="18"/>
                <w:szCs w:val="18"/>
              </w:rPr>
              <w:t xml:space="preserve">Di </w:t>
            </w:r>
            <w:r w:rsidRPr="00C81ACD">
              <w:rPr>
                <w:rFonts w:asciiTheme="majorHAnsi" w:hAnsiTheme="majorHAnsi" w:cs="Calibri"/>
                <w:b/>
                <w:sz w:val="18"/>
                <w:szCs w:val="18"/>
              </w:rPr>
              <w:t>impegnarsi</w:t>
            </w:r>
            <w:r w:rsidRPr="00C81ACD">
              <w:rPr>
                <w:rFonts w:asciiTheme="majorHAnsi" w:hAnsiTheme="majorHAnsi" w:cs="Calibri"/>
                <w:sz w:val="18"/>
                <w:szCs w:val="18"/>
              </w:rPr>
              <w:t xml:space="preserve"> in caso di aggiudicazione, ad attuare tutte le misure di sicurezza previste dalle leggi e norme tecniche in vigore;</w:t>
            </w:r>
          </w:p>
        </w:tc>
      </w:tr>
      <w:tr w:rsidR="00334EF3" w:rsidRPr="00C81ACD" w:rsidTr="0042474B">
        <w:tblPrEx>
          <w:tblCellMar>
            <w:left w:w="70" w:type="dxa"/>
            <w:right w:w="70" w:type="dxa"/>
          </w:tblCellMar>
          <w:tblLook w:val="0000" w:firstRow="0" w:lastRow="0" w:firstColumn="0" w:lastColumn="0" w:noHBand="0" w:noVBand="0"/>
        </w:tblPrEx>
        <w:tc>
          <w:tcPr>
            <w:tcW w:w="5000" w:type="pct"/>
            <w:gridSpan w:val="2"/>
            <w:vAlign w:val="center"/>
          </w:tcPr>
          <w:p w:rsidR="00334EF3" w:rsidRPr="00C81ACD" w:rsidRDefault="00334EF3" w:rsidP="0042474B">
            <w:pPr>
              <w:spacing w:before="60" w:after="60"/>
              <w:jc w:val="both"/>
              <w:rPr>
                <w:rFonts w:asciiTheme="majorHAnsi" w:hAnsiTheme="majorHAnsi" w:cs="Calibri"/>
                <w:sz w:val="18"/>
                <w:szCs w:val="18"/>
              </w:rPr>
            </w:pPr>
            <w:r w:rsidRPr="00C81ACD">
              <w:rPr>
                <w:rFonts w:asciiTheme="majorHAnsi" w:hAnsiTheme="majorHAnsi" w:cs="Calibri"/>
                <w:sz w:val="18"/>
                <w:szCs w:val="18"/>
              </w:rPr>
              <w:t xml:space="preserve">Di </w:t>
            </w:r>
            <w:r w:rsidRPr="00C81ACD">
              <w:rPr>
                <w:rFonts w:asciiTheme="majorHAnsi" w:hAnsiTheme="majorHAnsi" w:cs="Calibri"/>
                <w:b/>
                <w:sz w:val="18"/>
                <w:szCs w:val="18"/>
              </w:rPr>
              <w:t>impegnarsi</w:t>
            </w:r>
            <w:r w:rsidRPr="00C81ACD">
              <w:rPr>
                <w:rFonts w:asciiTheme="majorHAnsi" w:hAnsiTheme="majorHAnsi" w:cs="Calibri"/>
                <w:sz w:val="18"/>
                <w:szCs w:val="18"/>
              </w:rPr>
              <w:t xml:space="preserve">,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ed esplicitato </w:t>
            </w:r>
            <w:r w:rsidRPr="00C81ACD">
              <w:rPr>
                <w:rFonts w:asciiTheme="majorHAnsi" w:hAnsiTheme="majorHAnsi" w:cs="Calibri"/>
                <w:color w:val="000000"/>
                <w:sz w:val="18"/>
                <w:szCs w:val="18"/>
              </w:rPr>
              <w:t>nell’allegato, che diventa parte integrante del contratto; ciò al fine</w:t>
            </w:r>
            <w:r w:rsidRPr="00C81ACD">
              <w:rPr>
                <w:rFonts w:asciiTheme="majorHAnsi" w:hAnsiTheme="majorHAnsi" w:cs="Calibri"/>
                <w:sz w:val="18"/>
                <w:szCs w:val="18"/>
              </w:rPr>
              <w:t xml:space="preserve"> di garantire la salute e la sicurezza dei lavoratori (afferenti alla ditta stessa nonché all’Azienda) sia di qualsivoglia altra presenza di persone nella struttura sanitaria; </w:t>
            </w:r>
          </w:p>
        </w:tc>
      </w:tr>
      <w:tr w:rsidR="00334EF3" w:rsidRPr="00C81ACD" w:rsidTr="0042474B">
        <w:tblPrEx>
          <w:tblCellMar>
            <w:left w:w="70" w:type="dxa"/>
            <w:right w:w="70" w:type="dxa"/>
          </w:tblCellMar>
          <w:tblLook w:val="0000" w:firstRow="0" w:lastRow="0" w:firstColumn="0" w:lastColumn="0" w:noHBand="0" w:noVBand="0"/>
        </w:tblPrEx>
        <w:tc>
          <w:tcPr>
            <w:tcW w:w="5000" w:type="pct"/>
            <w:gridSpan w:val="2"/>
            <w:vAlign w:val="center"/>
          </w:tcPr>
          <w:p w:rsidR="00334EF3" w:rsidRPr="00C81ACD" w:rsidRDefault="00334EF3" w:rsidP="0042474B">
            <w:pPr>
              <w:spacing w:before="60" w:after="60"/>
              <w:jc w:val="both"/>
              <w:rPr>
                <w:rFonts w:asciiTheme="majorHAnsi" w:hAnsiTheme="majorHAnsi" w:cs="Calibri"/>
                <w:sz w:val="18"/>
                <w:szCs w:val="18"/>
              </w:rPr>
            </w:pPr>
            <w:r w:rsidRPr="00C81ACD">
              <w:rPr>
                <w:rFonts w:asciiTheme="majorHAnsi" w:hAnsiTheme="majorHAnsi" w:cs="Calibri"/>
                <w:sz w:val="18"/>
                <w:szCs w:val="18"/>
              </w:rPr>
              <w:t xml:space="preserve">Di </w:t>
            </w:r>
            <w:r w:rsidRPr="00C81ACD">
              <w:rPr>
                <w:rFonts w:asciiTheme="majorHAnsi" w:hAnsiTheme="majorHAnsi" w:cs="Calibri"/>
                <w:b/>
                <w:sz w:val="18"/>
                <w:szCs w:val="18"/>
              </w:rPr>
              <w:t>impegnarsi</w:t>
            </w:r>
            <w:r w:rsidRPr="00C81ACD">
              <w:rPr>
                <w:rFonts w:asciiTheme="majorHAnsi" w:hAnsiTheme="majorHAnsi" w:cs="Calibri"/>
                <w:sz w:val="18"/>
                <w:szCs w:val="18"/>
              </w:rPr>
              <w:t xml:space="preserve"> a rispettare ed a far rispettare ai propri dipendenti o incaricati, nel corso di qualsiasi attività per conto della singola azienda interessata alla fornitura presso le sedi di quest’ultima o su apparecchi di proprietà trasferite presso la propria sede, quanto previsto dal </w:t>
            </w:r>
            <w:proofErr w:type="spellStart"/>
            <w:r w:rsidRPr="00C81ACD">
              <w:rPr>
                <w:rFonts w:asciiTheme="majorHAnsi" w:hAnsiTheme="majorHAnsi" w:cs="Calibri"/>
                <w:bCs/>
                <w:sz w:val="18"/>
                <w:szCs w:val="18"/>
              </w:rPr>
              <w:t>D.Lgs.</w:t>
            </w:r>
            <w:proofErr w:type="spellEnd"/>
            <w:r w:rsidRPr="00C81ACD">
              <w:rPr>
                <w:rFonts w:asciiTheme="majorHAnsi" w:hAnsiTheme="majorHAnsi" w:cs="Calibri"/>
                <w:bCs/>
                <w:sz w:val="18"/>
                <w:szCs w:val="18"/>
              </w:rPr>
              <w:t xml:space="preserve"> 196/2003 </w:t>
            </w:r>
            <w:r w:rsidRPr="00C81ACD">
              <w:rPr>
                <w:rFonts w:asciiTheme="majorHAnsi" w:hAnsiTheme="majorHAnsi" w:cs="Calibri"/>
                <w:sz w:val="18"/>
                <w:szCs w:val="18"/>
              </w:rPr>
              <w:t>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334EF3" w:rsidRPr="00C81ACD" w:rsidTr="0042474B">
        <w:tblPrEx>
          <w:tblCellMar>
            <w:left w:w="70" w:type="dxa"/>
            <w:right w:w="70" w:type="dxa"/>
          </w:tblCellMar>
          <w:tblLook w:val="0000" w:firstRow="0" w:lastRow="0" w:firstColumn="0" w:lastColumn="0" w:noHBand="0" w:noVBand="0"/>
        </w:tblPrEx>
        <w:tc>
          <w:tcPr>
            <w:tcW w:w="5000" w:type="pct"/>
            <w:gridSpan w:val="2"/>
            <w:vAlign w:val="center"/>
          </w:tcPr>
          <w:p w:rsidR="00334EF3" w:rsidRPr="00C81ACD" w:rsidRDefault="00334EF3" w:rsidP="0042474B">
            <w:pPr>
              <w:spacing w:before="60" w:after="60"/>
              <w:jc w:val="both"/>
              <w:rPr>
                <w:rFonts w:asciiTheme="majorHAnsi" w:hAnsiTheme="majorHAnsi" w:cs="Calibri"/>
                <w:sz w:val="18"/>
                <w:szCs w:val="18"/>
              </w:rPr>
            </w:pPr>
            <w:r w:rsidRPr="00C81ACD">
              <w:rPr>
                <w:rFonts w:asciiTheme="majorHAnsi" w:hAnsiTheme="majorHAnsi" w:cs="Calibri"/>
                <w:sz w:val="18"/>
                <w:szCs w:val="18"/>
              </w:rPr>
              <w:t>L’</w:t>
            </w:r>
            <w:r w:rsidRPr="00C81ACD">
              <w:rPr>
                <w:rFonts w:asciiTheme="majorHAnsi" w:hAnsiTheme="majorHAnsi" w:cs="Calibri"/>
                <w:b/>
                <w:sz w:val="18"/>
                <w:szCs w:val="18"/>
              </w:rPr>
              <w:t>impegno</w:t>
            </w:r>
            <w:r w:rsidRPr="00C81ACD">
              <w:rPr>
                <w:rFonts w:asciiTheme="majorHAnsi" w:hAnsiTheme="majorHAnsi" w:cs="Calibri"/>
                <w:sz w:val="18"/>
                <w:szCs w:val="18"/>
              </w:rPr>
              <w:t xml:space="preserve"> a fornire alla Stazione Appaltante qualsiasi informazione che dovesse risultare necessaria per un’adeguata valutazione;</w:t>
            </w:r>
          </w:p>
        </w:tc>
      </w:tr>
      <w:tr w:rsidR="00334EF3" w:rsidRPr="00C81ACD" w:rsidTr="0042474B">
        <w:tblPrEx>
          <w:tblCellMar>
            <w:left w:w="70" w:type="dxa"/>
            <w:right w:w="70" w:type="dxa"/>
          </w:tblCellMar>
          <w:tblLook w:val="0000" w:firstRow="0" w:lastRow="0" w:firstColumn="0" w:lastColumn="0" w:noHBand="0" w:noVBand="0"/>
        </w:tblPrEx>
        <w:trPr>
          <w:cantSplit/>
        </w:trPr>
        <w:tc>
          <w:tcPr>
            <w:tcW w:w="5000" w:type="pct"/>
            <w:gridSpan w:val="2"/>
            <w:vAlign w:val="center"/>
          </w:tcPr>
          <w:p w:rsidR="00334EF3" w:rsidRPr="00C81ACD" w:rsidRDefault="00334EF3" w:rsidP="0042474B">
            <w:pPr>
              <w:spacing w:before="60" w:after="60"/>
              <w:jc w:val="both"/>
              <w:rPr>
                <w:rFonts w:asciiTheme="majorHAnsi" w:hAnsiTheme="majorHAnsi" w:cs="Calibri"/>
                <w:sz w:val="18"/>
                <w:szCs w:val="18"/>
              </w:rPr>
            </w:pPr>
            <w:r w:rsidRPr="00C81ACD">
              <w:rPr>
                <w:rFonts w:asciiTheme="majorHAnsi" w:hAnsiTheme="majorHAnsi" w:cs="Calibri"/>
                <w:sz w:val="18"/>
                <w:szCs w:val="18"/>
              </w:rPr>
              <w:t>L’</w:t>
            </w:r>
            <w:r w:rsidRPr="00C81ACD">
              <w:rPr>
                <w:rFonts w:asciiTheme="majorHAnsi" w:hAnsiTheme="majorHAnsi" w:cs="Calibri"/>
                <w:b/>
                <w:sz w:val="18"/>
                <w:szCs w:val="18"/>
              </w:rPr>
              <w:t>impegno</w:t>
            </w:r>
            <w:r w:rsidRPr="00C81ACD">
              <w:rPr>
                <w:rFonts w:asciiTheme="majorHAnsi" w:hAnsiTheme="majorHAnsi" w:cs="Calibri"/>
                <w:sz w:val="18"/>
                <w:szCs w:val="18"/>
              </w:rPr>
              <w:t xml:space="preserve"> di organizzare la visione dell’apparecchiatura o la prova pratica, con le modalità previste riportate nella specifica sezione del Capitolato e secondo quanto ulteriormente stabilito dalla Commissione valutatrice e dalla Stazione Appaltante;</w:t>
            </w:r>
          </w:p>
        </w:tc>
      </w:tr>
      <w:tr w:rsidR="00334EF3" w:rsidRPr="00C81ACD" w:rsidTr="0042474B">
        <w:tblPrEx>
          <w:tblCellMar>
            <w:left w:w="70" w:type="dxa"/>
            <w:right w:w="70" w:type="dxa"/>
          </w:tblCellMar>
          <w:tblLook w:val="0000" w:firstRow="0" w:lastRow="0" w:firstColumn="0" w:lastColumn="0" w:noHBand="0" w:noVBand="0"/>
        </w:tblPrEx>
        <w:trPr>
          <w:cantSplit/>
        </w:trPr>
        <w:tc>
          <w:tcPr>
            <w:tcW w:w="5000" w:type="pct"/>
            <w:gridSpan w:val="2"/>
            <w:vAlign w:val="center"/>
          </w:tcPr>
          <w:p w:rsidR="00334EF3" w:rsidRPr="00C81ACD" w:rsidRDefault="00334EF3" w:rsidP="0042474B">
            <w:pPr>
              <w:spacing w:before="60" w:after="60"/>
              <w:jc w:val="both"/>
              <w:rPr>
                <w:rFonts w:asciiTheme="majorHAnsi" w:hAnsiTheme="majorHAnsi" w:cs="Calibri"/>
                <w:sz w:val="18"/>
                <w:szCs w:val="18"/>
              </w:rPr>
            </w:pPr>
            <w:r w:rsidRPr="00C81ACD">
              <w:rPr>
                <w:rFonts w:asciiTheme="majorHAnsi" w:hAnsiTheme="majorHAnsi" w:cs="Calibri"/>
                <w:sz w:val="18"/>
                <w:szCs w:val="18"/>
              </w:rPr>
              <w:t>L’</w:t>
            </w:r>
            <w:r w:rsidRPr="00C81ACD">
              <w:rPr>
                <w:rFonts w:asciiTheme="majorHAnsi" w:hAnsiTheme="majorHAnsi" w:cs="Calibri"/>
                <w:b/>
                <w:sz w:val="18"/>
                <w:szCs w:val="18"/>
              </w:rPr>
              <w:t>assunzione</w:t>
            </w:r>
            <w:r w:rsidRPr="00C81ACD">
              <w:rPr>
                <w:rFonts w:asciiTheme="majorHAnsi" w:hAnsiTheme="majorHAnsi" w:cs="Calibri"/>
                <w:sz w:val="18"/>
                <w:szCs w:val="18"/>
              </w:rPr>
              <w:t xml:space="preserve"> della propria responsabilità per eventuali difetti e/o non conformità che possono essere rilevati in seguito e non emersi in fase di collaudo unitamente all’impegno a risolvere qualsiasi tipologia di problematica.</w:t>
            </w:r>
          </w:p>
        </w:tc>
      </w:tr>
      <w:tr w:rsidR="00334EF3" w:rsidRPr="00C81ACD" w:rsidTr="0042474B">
        <w:tblPrEx>
          <w:tblCellMar>
            <w:left w:w="70" w:type="dxa"/>
            <w:right w:w="70" w:type="dxa"/>
          </w:tblCellMar>
          <w:tblLook w:val="0000" w:firstRow="0" w:lastRow="0" w:firstColumn="0" w:lastColumn="0" w:noHBand="0" w:noVBand="0"/>
        </w:tblPrEx>
        <w:trPr>
          <w:cantSplit/>
          <w:trHeight w:hRule="exact" w:val="340"/>
        </w:trPr>
        <w:tc>
          <w:tcPr>
            <w:tcW w:w="5000" w:type="pct"/>
            <w:gridSpan w:val="2"/>
            <w:shd w:val="clear" w:color="auto" w:fill="B6DDE8"/>
            <w:vAlign w:val="center"/>
          </w:tcPr>
          <w:p w:rsidR="00334EF3" w:rsidRPr="00C81ACD" w:rsidRDefault="00334EF3" w:rsidP="0042474B">
            <w:pPr>
              <w:jc w:val="center"/>
              <w:rPr>
                <w:rFonts w:asciiTheme="majorHAnsi" w:hAnsiTheme="majorHAnsi" w:cs="Calibri"/>
                <w:b/>
                <w:spacing w:val="24"/>
                <w:sz w:val="18"/>
                <w:szCs w:val="18"/>
              </w:rPr>
            </w:pPr>
            <w:r w:rsidRPr="00C81ACD">
              <w:rPr>
                <w:rFonts w:asciiTheme="majorHAnsi" w:hAnsiTheme="majorHAnsi" w:cs="Calibri"/>
                <w:b/>
                <w:spacing w:val="24"/>
                <w:sz w:val="18"/>
                <w:szCs w:val="18"/>
              </w:rPr>
              <w:t>DICHIARA INOLTRE</w:t>
            </w:r>
          </w:p>
        </w:tc>
      </w:tr>
      <w:tr w:rsidR="00334EF3" w:rsidRPr="00C81ACD" w:rsidTr="0042474B">
        <w:tblPrEx>
          <w:tblCellMar>
            <w:left w:w="70" w:type="dxa"/>
            <w:right w:w="70" w:type="dxa"/>
          </w:tblCellMar>
          <w:tblLook w:val="0000" w:firstRow="0" w:lastRow="0" w:firstColumn="0" w:lastColumn="0" w:noHBand="0" w:noVBand="0"/>
        </w:tblPrEx>
        <w:trPr>
          <w:trHeight w:val="208"/>
        </w:trPr>
        <w:tc>
          <w:tcPr>
            <w:tcW w:w="2890" w:type="pct"/>
            <w:vAlign w:val="center"/>
          </w:tcPr>
          <w:p w:rsidR="00334EF3" w:rsidRPr="00C81ACD" w:rsidRDefault="00334EF3" w:rsidP="00334EF3">
            <w:pPr>
              <w:jc w:val="both"/>
              <w:rPr>
                <w:rFonts w:asciiTheme="majorHAnsi" w:hAnsiTheme="majorHAnsi" w:cs="Calibri"/>
                <w:sz w:val="18"/>
                <w:szCs w:val="18"/>
              </w:rPr>
            </w:pPr>
            <w:r w:rsidRPr="00C81ACD">
              <w:rPr>
                <w:rFonts w:asciiTheme="majorHAnsi" w:hAnsiTheme="majorHAnsi" w:cs="Calibri"/>
                <w:sz w:val="18"/>
                <w:szCs w:val="18"/>
              </w:rPr>
              <w:t>L’</w:t>
            </w:r>
            <w:r w:rsidRPr="00C81ACD">
              <w:rPr>
                <w:rFonts w:asciiTheme="majorHAnsi" w:hAnsiTheme="majorHAnsi" w:cs="Calibri"/>
                <w:b/>
                <w:sz w:val="18"/>
                <w:szCs w:val="18"/>
              </w:rPr>
              <w:t>impegno</w:t>
            </w:r>
            <w:r w:rsidRPr="00C81ACD">
              <w:rPr>
                <w:rFonts w:asciiTheme="majorHAnsi" w:hAnsiTheme="majorHAnsi" w:cs="Calibri"/>
                <w:sz w:val="18"/>
                <w:szCs w:val="18"/>
              </w:rPr>
              <w:t xml:space="preserve"> a mantenere costanti i prezzi offerti, indicati in offerta economica, di tutti i moduli e accessori presenti in configurazione offerta, opzionalmente disponibili, per almeno </w:t>
            </w:r>
            <w:r w:rsidRPr="00C81ACD">
              <w:rPr>
                <w:rFonts w:asciiTheme="majorHAnsi" w:hAnsiTheme="majorHAnsi" w:cs="Calibri"/>
                <w:b/>
                <w:sz w:val="18"/>
                <w:szCs w:val="18"/>
              </w:rPr>
              <w:t>3 anni</w:t>
            </w:r>
            <w:r w:rsidRPr="00C81ACD">
              <w:rPr>
                <w:rFonts w:asciiTheme="majorHAnsi" w:hAnsiTheme="majorHAnsi" w:cs="Calibri"/>
                <w:sz w:val="18"/>
                <w:szCs w:val="18"/>
              </w:rPr>
              <w:t xml:space="preserve"> dalla data del collaudo. </w:t>
            </w:r>
          </w:p>
        </w:tc>
        <w:tc>
          <w:tcPr>
            <w:tcW w:w="2110" w:type="pct"/>
          </w:tcPr>
          <w:p w:rsidR="00334EF3" w:rsidRPr="00C81ACD" w:rsidRDefault="00334EF3" w:rsidP="0042474B">
            <w:pPr>
              <w:tabs>
                <w:tab w:val="left" w:leader="dot" w:pos="1773"/>
              </w:tabs>
              <w:spacing w:before="60"/>
              <w:jc w:val="both"/>
              <w:rPr>
                <w:rFonts w:asciiTheme="majorHAnsi" w:hAnsiTheme="majorHAnsi" w:cs="Calibri"/>
                <w:i/>
                <w:sz w:val="18"/>
                <w:szCs w:val="18"/>
              </w:rPr>
            </w:pPr>
            <w:r w:rsidRPr="00C81ACD">
              <w:rPr>
                <w:rFonts w:asciiTheme="majorHAnsi" w:hAnsiTheme="majorHAnsi" w:cs="Calibri"/>
                <w:bCs/>
                <w:i/>
                <w:sz w:val="18"/>
                <w:szCs w:val="18"/>
              </w:rPr>
              <w:t xml:space="preserve">Se offerti, indicare il numero di anni, in aggiunta a quanto richiesto, per i quali la ditta si impegna a mantenere costante </w:t>
            </w:r>
            <w:r w:rsidRPr="00C81ACD">
              <w:rPr>
                <w:rFonts w:asciiTheme="majorHAnsi" w:hAnsiTheme="majorHAnsi" w:cs="Calibri"/>
                <w:i/>
                <w:sz w:val="18"/>
                <w:szCs w:val="18"/>
              </w:rPr>
              <w:t>prezzi offerti di tutti i moduli e accessori opzionali disponibili eventualmente richiesti e riportati nell’offerta economica</w:t>
            </w:r>
          </w:p>
          <w:p w:rsidR="00334EF3" w:rsidRPr="00C81ACD" w:rsidRDefault="00334EF3" w:rsidP="0042474B">
            <w:pPr>
              <w:tabs>
                <w:tab w:val="left" w:leader="dot" w:pos="1773"/>
              </w:tabs>
              <w:rPr>
                <w:rFonts w:asciiTheme="majorHAnsi" w:hAnsiTheme="majorHAnsi" w:cs="Calibri"/>
                <w:b/>
                <w:bCs/>
                <w:i/>
                <w:sz w:val="18"/>
                <w:szCs w:val="18"/>
              </w:rPr>
            </w:pPr>
          </w:p>
          <w:p w:rsidR="00334EF3" w:rsidRPr="00C81ACD" w:rsidRDefault="00334EF3" w:rsidP="0042474B">
            <w:pPr>
              <w:tabs>
                <w:tab w:val="left" w:leader="dot" w:pos="1773"/>
              </w:tabs>
              <w:spacing w:after="60"/>
              <w:jc w:val="both"/>
              <w:rPr>
                <w:rFonts w:asciiTheme="majorHAnsi" w:hAnsiTheme="majorHAnsi" w:cs="Calibri"/>
                <w:i/>
                <w:sz w:val="18"/>
                <w:szCs w:val="18"/>
              </w:rPr>
            </w:pPr>
            <w:r w:rsidRPr="00C81ACD">
              <w:rPr>
                <w:rFonts w:asciiTheme="majorHAnsi" w:hAnsiTheme="majorHAnsi" w:cs="Calibri"/>
                <w:b/>
                <w:bCs/>
                <w:i/>
                <w:sz w:val="18"/>
                <w:szCs w:val="18"/>
              </w:rPr>
              <w:t>Numero di anni offerti in aggiunta ai 3 richiesti:</w:t>
            </w:r>
            <w:r w:rsidRPr="00C81ACD">
              <w:rPr>
                <w:rFonts w:asciiTheme="majorHAnsi" w:hAnsiTheme="majorHAnsi" w:cs="Calibri"/>
                <w:b/>
                <w:bCs/>
                <w:i/>
                <w:sz w:val="18"/>
                <w:szCs w:val="18"/>
              </w:rPr>
              <w:tab/>
            </w:r>
          </w:p>
        </w:tc>
      </w:tr>
      <w:tr w:rsidR="00334EF3" w:rsidRPr="00C81ACD" w:rsidTr="0042474B">
        <w:tblPrEx>
          <w:tblCellMar>
            <w:left w:w="70" w:type="dxa"/>
            <w:right w:w="70" w:type="dxa"/>
          </w:tblCellMar>
          <w:tblLook w:val="0000" w:firstRow="0" w:lastRow="0" w:firstColumn="0" w:lastColumn="0" w:noHBand="0" w:noVBand="0"/>
        </w:tblPrEx>
        <w:trPr>
          <w:cantSplit/>
          <w:trHeight w:val="206"/>
        </w:trPr>
        <w:tc>
          <w:tcPr>
            <w:tcW w:w="2890" w:type="pct"/>
            <w:vAlign w:val="center"/>
          </w:tcPr>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lastRenderedPageBreak/>
              <w:t>L’</w:t>
            </w:r>
            <w:r w:rsidRPr="00C81ACD">
              <w:rPr>
                <w:rFonts w:asciiTheme="majorHAnsi" w:hAnsiTheme="majorHAnsi" w:cs="Calibri"/>
                <w:b/>
                <w:sz w:val="18"/>
                <w:szCs w:val="18"/>
              </w:rPr>
              <w:t>impegno</w:t>
            </w:r>
            <w:r w:rsidRPr="00C81ACD">
              <w:rPr>
                <w:rFonts w:asciiTheme="majorHAnsi" w:hAnsiTheme="majorHAnsi" w:cs="Calibri"/>
                <w:sz w:val="18"/>
                <w:szCs w:val="18"/>
              </w:rPr>
              <w:t xml:space="preserve"> all’applicazione dello sconto sulle parti di ricambio, indicato in offerta economica, per almeno </w:t>
            </w:r>
            <w:r w:rsidRPr="00C81ACD">
              <w:rPr>
                <w:rFonts w:asciiTheme="majorHAnsi" w:hAnsiTheme="majorHAnsi" w:cs="Calibri"/>
                <w:b/>
                <w:sz w:val="18"/>
                <w:szCs w:val="18"/>
              </w:rPr>
              <w:t>8 anni</w:t>
            </w:r>
            <w:r w:rsidRPr="00C81ACD">
              <w:rPr>
                <w:rFonts w:asciiTheme="majorHAnsi" w:hAnsiTheme="majorHAnsi" w:cs="Calibri"/>
                <w:sz w:val="18"/>
                <w:szCs w:val="18"/>
              </w:rPr>
              <w:t xml:space="preserve"> a partire dalla data di accettazione delle apparecchiature.</w:t>
            </w:r>
          </w:p>
        </w:tc>
        <w:tc>
          <w:tcPr>
            <w:tcW w:w="2110" w:type="pct"/>
          </w:tcPr>
          <w:p w:rsidR="00334EF3" w:rsidRPr="00C81ACD" w:rsidRDefault="00334EF3" w:rsidP="0042474B">
            <w:pPr>
              <w:tabs>
                <w:tab w:val="left" w:leader="dot" w:pos="1773"/>
              </w:tabs>
              <w:spacing w:before="60"/>
              <w:jc w:val="both"/>
              <w:rPr>
                <w:rFonts w:asciiTheme="majorHAnsi" w:hAnsiTheme="majorHAnsi" w:cs="Calibri"/>
                <w:i/>
                <w:sz w:val="18"/>
                <w:szCs w:val="18"/>
              </w:rPr>
            </w:pPr>
            <w:r w:rsidRPr="00C81ACD">
              <w:rPr>
                <w:rFonts w:asciiTheme="majorHAnsi" w:hAnsiTheme="majorHAnsi" w:cs="Calibri"/>
                <w:bCs/>
                <w:i/>
                <w:sz w:val="18"/>
                <w:szCs w:val="18"/>
              </w:rPr>
              <w:t xml:space="preserve">Se offerti, indicare il numero di anni, in aggiunta a quanto richiesto, per i quali la ditta si impegna a mantenere </w:t>
            </w:r>
            <w:r w:rsidRPr="00C81ACD">
              <w:rPr>
                <w:rFonts w:asciiTheme="majorHAnsi" w:hAnsiTheme="majorHAnsi" w:cs="Calibri"/>
                <w:i/>
                <w:sz w:val="18"/>
                <w:szCs w:val="18"/>
              </w:rPr>
              <w:t>lo sconto  offerto per tutti i moduli e accessori opzionali disponibili eventualmente richiesti e riportati nell’offerta economica</w:t>
            </w:r>
          </w:p>
          <w:p w:rsidR="00334EF3" w:rsidRPr="00C81ACD" w:rsidRDefault="00334EF3" w:rsidP="0042474B">
            <w:pPr>
              <w:tabs>
                <w:tab w:val="left" w:leader="dot" w:pos="1773"/>
              </w:tabs>
              <w:spacing w:before="60"/>
              <w:jc w:val="both"/>
              <w:rPr>
                <w:rFonts w:asciiTheme="majorHAnsi" w:hAnsiTheme="majorHAnsi" w:cs="Calibri"/>
                <w:i/>
                <w:sz w:val="18"/>
                <w:szCs w:val="18"/>
              </w:rPr>
            </w:pPr>
          </w:p>
          <w:p w:rsidR="00334EF3" w:rsidRPr="00C81ACD" w:rsidRDefault="00334EF3" w:rsidP="0042474B">
            <w:pPr>
              <w:tabs>
                <w:tab w:val="left" w:leader="dot" w:pos="1773"/>
              </w:tabs>
              <w:spacing w:after="60"/>
              <w:jc w:val="both"/>
              <w:rPr>
                <w:rFonts w:asciiTheme="majorHAnsi" w:hAnsiTheme="majorHAnsi" w:cs="Calibri"/>
                <w:sz w:val="18"/>
                <w:szCs w:val="18"/>
              </w:rPr>
            </w:pPr>
            <w:r w:rsidRPr="00C81ACD">
              <w:rPr>
                <w:rFonts w:asciiTheme="majorHAnsi" w:hAnsiTheme="majorHAnsi" w:cs="Calibri"/>
                <w:b/>
                <w:bCs/>
                <w:i/>
                <w:sz w:val="18"/>
                <w:szCs w:val="18"/>
              </w:rPr>
              <w:t>Numero di anni offerti in aggiunta agli 8 richiesti:</w:t>
            </w:r>
            <w:r w:rsidRPr="00C81ACD">
              <w:rPr>
                <w:rFonts w:asciiTheme="majorHAnsi" w:hAnsiTheme="majorHAnsi" w:cs="Calibri"/>
                <w:b/>
                <w:bCs/>
                <w:i/>
                <w:sz w:val="18"/>
                <w:szCs w:val="18"/>
              </w:rPr>
              <w:tab/>
            </w:r>
          </w:p>
        </w:tc>
      </w:tr>
      <w:tr w:rsidR="00334EF3" w:rsidRPr="00C81ACD" w:rsidTr="0042474B">
        <w:tblPrEx>
          <w:tblCellMar>
            <w:left w:w="70" w:type="dxa"/>
            <w:right w:w="70" w:type="dxa"/>
          </w:tblCellMar>
          <w:tblLook w:val="0000" w:firstRow="0" w:lastRow="0" w:firstColumn="0" w:lastColumn="0" w:noHBand="0" w:noVBand="0"/>
        </w:tblPrEx>
        <w:trPr>
          <w:trHeight w:val="206"/>
        </w:trPr>
        <w:tc>
          <w:tcPr>
            <w:tcW w:w="2890" w:type="pct"/>
            <w:vAlign w:val="center"/>
          </w:tcPr>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L’</w:t>
            </w:r>
            <w:r w:rsidRPr="00C81ACD">
              <w:rPr>
                <w:rFonts w:asciiTheme="majorHAnsi" w:hAnsiTheme="majorHAnsi" w:cs="Calibri"/>
                <w:b/>
                <w:sz w:val="18"/>
                <w:szCs w:val="18"/>
              </w:rPr>
              <w:t>impegno</w:t>
            </w:r>
            <w:r w:rsidRPr="00C81ACD">
              <w:rPr>
                <w:rFonts w:asciiTheme="majorHAnsi" w:hAnsiTheme="majorHAnsi" w:cs="Calibri"/>
                <w:sz w:val="18"/>
                <w:szCs w:val="18"/>
              </w:rPr>
              <w:t xml:space="preserve"> all’applicazione dello sconto sugli eventuali materiali consumabili, indicato in offerta economica, per almeno </w:t>
            </w:r>
            <w:r w:rsidRPr="00C81ACD">
              <w:rPr>
                <w:rFonts w:asciiTheme="majorHAnsi" w:hAnsiTheme="majorHAnsi" w:cs="Calibri"/>
                <w:b/>
                <w:sz w:val="18"/>
                <w:szCs w:val="18"/>
              </w:rPr>
              <w:t>8 anni</w:t>
            </w:r>
            <w:r w:rsidRPr="00C81ACD">
              <w:rPr>
                <w:rFonts w:asciiTheme="majorHAnsi" w:hAnsiTheme="majorHAnsi" w:cs="Calibri"/>
                <w:sz w:val="18"/>
                <w:szCs w:val="18"/>
              </w:rPr>
              <w:t xml:space="preserve"> a partire dalla data di accettazione delle apparecchiature.</w:t>
            </w:r>
          </w:p>
        </w:tc>
        <w:tc>
          <w:tcPr>
            <w:tcW w:w="2110" w:type="pct"/>
          </w:tcPr>
          <w:p w:rsidR="00334EF3" w:rsidRPr="00C81ACD" w:rsidRDefault="00334EF3" w:rsidP="0042474B">
            <w:pPr>
              <w:tabs>
                <w:tab w:val="left" w:leader="dot" w:pos="1773"/>
              </w:tabs>
              <w:spacing w:before="60"/>
              <w:jc w:val="both"/>
              <w:rPr>
                <w:rFonts w:asciiTheme="majorHAnsi" w:hAnsiTheme="majorHAnsi" w:cs="Calibri"/>
                <w:b/>
                <w:bCs/>
                <w:i/>
                <w:sz w:val="18"/>
                <w:szCs w:val="18"/>
              </w:rPr>
            </w:pPr>
            <w:r w:rsidRPr="00C81ACD">
              <w:rPr>
                <w:rFonts w:asciiTheme="majorHAnsi" w:hAnsiTheme="majorHAnsi" w:cs="Calibri"/>
                <w:bCs/>
                <w:i/>
                <w:sz w:val="18"/>
                <w:szCs w:val="18"/>
              </w:rPr>
              <w:t xml:space="preserve">Se offerti, indicare il numero di anni, in aggiunta a quanto richiesto, per i quali la ditta si impegna a mantenere </w:t>
            </w:r>
            <w:r w:rsidRPr="00C81ACD">
              <w:rPr>
                <w:rFonts w:asciiTheme="majorHAnsi" w:hAnsiTheme="majorHAnsi" w:cs="Calibri"/>
                <w:i/>
                <w:sz w:val="18"/>
                <w:szCs w:val="18"/>
              </w:rPr>
              <w:t>lo sconto  offerto sugli eventuali materiali consumabili, indicato nell’offerta economica</w:t>
            </w:r>
          </w:p>
          <w:p w:rsidR="00334EF3" w:rsidRPr="00C81ACD" w:rsidRDefault="00334EF3" w:rsidP="0042474B">
            <w:pPr>
              <w:tabs>
                <w:tab w:val="left" w:leader="dot" w:pos="1773"/>
              </w:tabs>
              <w:rPr>
                <w:rFonts w:asciiTheme="majorHAnsi" w:hAnsiTheme="majorHAnsi" w:cs="Calibri"/>
                <w:b/>
                <w:bCs/>
                <w:i/>
                <w:sz w:val="18"/>
                <w:szCs w:val="18"/>
              </w:rPr>
            </w:pPr>
          </w:p>
          <w:p w:rsidR="00334EF3" w:rsidRPr="00C81ACD" w:rsidRDefault="00334EF3" w:rsidP="0042474B">
            <w:pPr>
              <w:tabs>
                <w:tab w:val="left" w:leader="dot" w:pos="1773"/>
              </w:tabs>
              <w:spacing w:after="60"/>
              <w:jc w:val="both"/>
              <w:rPr>
                <w:rFonts w:asciiTheme="majorHAnsi" w:hAnsiTheme="majorHAnsi" w:cs="Calibri"/>
                <w:i/>
                <w:sz w:val="18"/>
                <w:szCs w:val="18"/>
              </w:rPr>
            </w:pPr>
            <w:r w:rsidRPr="00C81ACD">
              <w:rPr>
                <w:rFonts w:asciiTheme="majorHAnsi" w:hAnsiTheme="majorHAnsi" w:cs="Calibri"/>
                <w:b/>
                <w:bCs/>
                <w:i/>
                <w:sz w:val="18"/>
                <w:szCs w:val="18"/>
              </w:rPr>
              <w:t>Numero di anni offerti in aggiunta agli 8 richiesti:</w:t>
            </w:r>
            <w:r w:rsidRPr="00C81ACD">
              <w:rPr>
                <w:rFonts w:asciiTheme="majorHAnsi" w:hAnsiTheme="majorHAnsi" w:cs="Calibri"/>
                <w:b/>
                <w:bCs/>
                <w:i/>
                <w:sz w:val="18"/>
                <w:szCs w:val="18"/>
              </w:rPr>
              <w:tab/>
            </w:r>
          </w:p>
        </w:tc>
      </w:tr>
    </w:tbl>
    <w:p w:rsidR="00334EF3" w:rsidRPr="00C81ACD" w:rsidRDefault="00334EF3" w:rsidP="00334EF3">
      <w:pPr>
        <w:rPr>
          <w:rFonts w:asciiTheme="majorHAnsi" w:hAnsiTheme="majorHAnsi" w:cs="Calibri"/>
          <w:color w:val="000000"/>
          <w:sz w:val="18"/>
          <w:szCs w:val="18"/>
        </w:rPr>
      </w:pPr>
    </w:p>
    <w:p w:rsidR="00334EF3" w:rsidRPr="00C81ACD" w:rsidRDefault="00334EF3" w:rsidP="00334EF3">
      <w:pPr>
        <w:rPr>
          <w:rFonts w:asciiTheme="majorHAnsi" w:hAnsiTheme="majorHAnsi" w:cs="Calibri"/>
          <w:sz w:val="18"/>
          <w:szCs w:val="18"/>
        </w:rPr>
      </w:pPr>
      <w:r w:rsidRPr="00C81ACD">
        <w:rPr>
          <w:rFonts w:asciiTheme="majorHAnsi" w:hAnsiTheme="majorHAnsi" w:cs="Calibri"/>
          <w:sz w:val="18"/>
          <w:szCs w:val="18"/>
        </w:rPr>
        <w:t>(Timbro e firma del legale rappresentante della ditta)</w:t>
      </w:r>
    </w:p>
    <w:p w:rsidR="00334EF3" w:rsidRPr="00C81ACD" w:rsidRDefault="00334EF3" w:rsidP="00334EF3">
      <w:pPr>
        <w:rPr>
          <w:rFonts w:asciiTheme="majorHAnsi" w:hAnsiTheme="majorHAnsi" w:cs="Calibri"/>
          <w:sz w:val="18"/>
          <w:szCs w:val="18"/>
        </w:rPr>
      </w:pPr>
    </w:p>
    <w:p w:rsidR="00334EF3" w:rsidRPr="00C81ACD" w:rsidRDefault="00334EF3" w:rsidP="00334EF3">
      <w:pPr>
        <w:tabs>
          <w:tab w:val="left" w:leader="underscore" w:pos="8080"/>
        </w:tabs>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334EF3">
      <w:pPr>
        <w:spacing w:before="240" w:after="240"/>
        <w:rPr>
          <w:rFonts w:asciiTheme="majorHAnsi" w:hAnsiTheme="majorHAnsi" w:cs="Calibri"/>
          <w:b/>
          <w:sz w:val="18"/>
          <w:szCs w:val="18"/>
        </w:rPr>
        <w:sectPr w:rsidR="00334EF3" w:rsidRPr="00C81ACD">
          <w:footerReference w:type="even" r:id="rId19"/>
          <w:footerReference w:type="default" r:id="rId20"/>
          <w:pgSz w:w="11906" w:h="16838"/>
          <w:pgMar w:top="1417" w:right="1134" w:bottom="1134" w:left="1134" w:header="708" w:footer="708" w:gutter="0"/>
          <w:cols w:space="708"/>
          <w:rtlGutter/>
          <w:docGrid w:linePitch="360"/>
        </w:sect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553"/>
        <w:gridCol w:w="3408"/>
        <w:gridCol w:w="709"/>
        <w:gridCol w:w="1838"/>
        <w:gridCol w:w="1276"/>
        <w:gridCol w:w="1842"/>
        <w:gridCol w:w="1134"/>
        <w:gridCol w:w="142"/>
      </w:tblGrid>
      <w:tr w:rsidR="00334EF3" w:rsidRPr="00C81ACD" w:rsidTr="0042474B">
        <w:trPr>
          <w:gridAfter w:val="1"/>
          <w:wAfter w:w="142" w:type="dxa"/>
          <w:jc w:val="center"/>
        </w:trPr>
        <w:tc>
          <w:tcPr>
            <w:tcW w:w="13603" w:type="dxa"/>
            <w:gridSpan w:val="8"/>
          </w:tcPr>
          <w:p w:rsidR="00334EF3" w:rsidRPr="00C81ACD" w:rsidRDefault="00334EF3" w:rsidP="0042474B">
            <w:pPr>
              <w:spacing w:before="120"/>
              <w:jc w:val="center"/>
              <w:rPr>
                <w:rFonts w:asciiTheme="majorHAnsi" w:hAnsiTheme="majorHAnsi" w:cs="Calibri"/>
                <w:b/>
                <w:sz w:val="18"/>
                <w:szCs w:val="18"/>
              </w:rPr>
            </w:pPr>
            <w:r w:rsidRPr="00C81ACD">
              <w:rPr>
                <w:rFonts w:asciiTheme="majorHAnsi" w:hAnsiTheme="majorHAnsi" w:cs="Calibri"/>
                <w:b/>
                <w:sz w:val="18"/>
                <w:szCs w:val="18"/>
              </w:rPr>
              <w:lastRenderedPageBreak/>
              <w:t>DICHIARAZIONE IN MERITO ALLA CONFORMITÀ ALLA NORMATIVA SUI DISPOSITIVI MEDICI</w:t>
            </w:r>
          </w:p>
          <w:p w:rsidR="00334EF3" w:rsidRPr="00C81ACD" w:rsidRDefault="00334EF3" w:rsidP="0042474B">
            <w:pPr>
              <w:rPr>
                <w:rFonts w:asciiTheme="majorHAnsi" w:hAnsiTheme="majorHAnsi" w:cs="Calibri"/>
                <w:b/>
                <w:sz w:val="18"/>
                <w:szCs w:val="18"/>
              </w:rPr>
            </w:pPr>
            <w:r w:rsidRPr="00C81ACD">
              <w:rPr>
                <w:rFonts w:asciiTheme="majorHAnsi" w:hAnsiTheme="majorHAnsi" w:cs="Calibri"/>
                <w:sz w:val="18"/>
                <w:szCs w:val="18"/>
              </w:rPr>
              <w:t xml:space="preserve">Compilare il presente allegato per tutti e soli i dispositivi medici offerti nella gara in oggetto. Il relativo file in formato *.doc (Word) è scaricabile dal sito dell’Ente Appaltante: </w:t>
            </w:r>
            <w:hyperlink r:id="rId21" w:history="1">
              <w:r w:rsidRPr="00C81ACD">
                <w:rPr>
                  <w:rStyle w:val="Collegamentoipertestuale"/>
                  <w:rFonts w:asciiTheme="majorHAnsi" w:hAnsiTheme="majorHAnsi" w:cs="Calibri"/>
                  <w:bCs/>
                  <w:sz w:val="18"/>
                  <w:szCs w:val="18"/>
                </w:rPr>
                <w:t>www.egas.sanita.fvg.it</w:t>
              </w:r>
            </w:hyperlink>
          </w:p>
        </w:tc>
      </w:tr>
      <w:tr w:rsidR="00334EF3" w:rsidRPr="00C81ACD" w:rsidTr="0042474B">
        <w:trPr>
          <w:gridAfter w:val="1"/>
          <w:wAfter w:w="142" w:type="dxa"/>
          <w:jc w:val="center"/>
        </w:trPr>
        <w:tc>
          <w:tcPr>
            <w:tcW w:w="13603" w:type="dxa"/>
            <w:gridSpan w:val="8"/>
          </w:tcPr>
          <w:p w:rsidR="00334EF3" w:rsidRPr="00C81ACD" w:rsidRDefault="00334EF3" w:rsidP="0042474B">
            <w:pPr>
              <w:tabs>
                <w:tab w:val="left" w:leader="dot" w:pos="7105"/>
              </w:tabs>
              <w:rPr>
                <w:rFonts w:asciiTheme="majorHAnsi" w:hAnsiTheme="majorHAnsi" w:cs="Calibri"/>
                <w:b/>
                <w:bCs/>
                <w:sz w:val="18"/>
                <w:szCs w:val="18"/>
              </w:rPr>
            </w:pPr>
            <w:r w:rsidRPr="00C81ACD">
              <w:rPr>
                <w:rFonts w:asciiTheme="majorHAnsi" w:hAnsiTheme="majorHAnsi" w:cs="Calibri"/>
                <w:b/>
                <w:bCs/>
                <w:sz w:val="18"/>
                <w:szCs w:val="18"/>
              </w:rPr>
              <w:t xml:space="preserve">Il sottoscritto </w:t>
            </w:r>
            <w:r w:rsidRPr="00C81ACD">
              <w:rPr>
                <w:rFonts w:asciiTheme="majorHAnsi" w:hAnsiTheme="majorHAnsi" w:cs="Calibri"/>
                <w:b/>
                <w:bCs/>
                <w:sz w:val="18"/>
                <w:szCs w:val="18"/>
              </w:rPr>
              <w:tab/>
              <w:t xml:space="preserve"> in qualità di legale rappresentante della Società:</w:t>
            </w:r>
          </w:p>
          <w:p w:rsidR="00334EF3" w:rsidRPr="00C81ACD" w:rsidRDefault="00334EF3" w:rsidP="0042474B">
            <w:pPr>
              <w:tabs>
                <w:tab w:val="left" w:leader="dot" w:pos="11074"/>
              </w:tabs>
              <w:rPr>
                <w:rFonts w:asciiTheme="majorHAnsi" w:hAnsiTheme="majorHAnsi" w:cs="Calibri"/>
                <w:sz w:val="18"/>
                <w:szCs w:val="18"/>
              </w:rPr>
            </w:pPr>
            <w:r w:rsidRPr="00C81ACD">
              <w:rPr>
                <w:rFonts w:asciiTheme="majorHAnsi" w:hAnsiTheme="majorHAnsi" w:cs="Calibri"/>
                <w:sz w:val="18"/>
                <w:szCs w:val="18"/>
              </w:rPr>
              <w:t xml:space="preserve">Ragione Sociale: </w:t>
            </w:r>
            <w:r w:rsidRPr="00C81ACD">
              <w:rPr>
                <w:rFonts w:asciiTheme="majorHAnsi" w:hAnsiTheme="majorHAnsi" w:cs="Calibri"/>
                <w:sz w:val="18"/>
                <w:szCs w:val="18"/>
              </w:rPr>
              <w:tab/>
            </w:r>
          </w:p>
          <w:p w:rsidR="00334EF3" w:rsidRPr="00C81ACD" w:rsidRDefault="00334EF3" w:rsidP="0042474B">
            <w:pPr>
              <w:tabs>
                <w:tab w:val="left" w:leader="dot" w:pos="5862"/>
                <w:tab w:val="left" w:leader="dot" w:pos="11074"/>
              </w:tabs>
              <w:rPr>
                <w:rFonts w:asciiTheme="majorHAnsi" w:hAnsiTheme="majorHAnsi" w:cs="Calibri"/>
                <w:sz w:val="18"/>
                <w:szCs w:val="18"/>
              </w:rPr>
            </w:pPr>
            <w:r w:rsidRPr="00C81ACD">
              <w:rPr>
                <w:rFonts w:asciiTheme="majorHAnsi" w:hAnsiTheme="majorHAnsi" w:cs="Calibri"/>
                <w:sz w:val="18"/>
                <w:szCs w:val="18"/>
              </w:rPr>
              <w:t xml:space="preserve">Città: </w:t>
            </w:r>
            <w:r w:rsidRPr="00C81ACD">
              <w:rPr>
                <w:rFonts w:asciiTheme="majorHAnsi" w:hAnsiTheme="majorHAnsi" w:cs="Calibri"/>
                <w:sz w:val="18"/>
                <w:szCs w:val="18"/>
              </w:rPr>
              <w:tab/>
              <w:t>(Provincia o Stato):</w:t>
            </w:r>
            <w:r w:rsidRPr="00C81ACD">
              <w:rPr>
                <w:rFonts w:asciiTheme="majorHAnsi" w:hAnsiTheme="majorHAnsi" w:cs="Calibri"/>
                <w:sz w:val="18"/>
                <w:szCs w:val="18"/>
              </w:rPr>
              <w:tab/>
            </w:r>
          </w:p>
          <w:p w:rsidR="00334EF3" w:rsidRPr="00C81ACD" w:rsidRDefault="00334EF3" w:rsidP="0042474B">
            <w:pPr>
              <w:tabs>
                <w:tab w:val="left" w:leader="dot" w:pos="11074"/>
              </w:tabs>
              <w:rPr>
                <w:rFonts w:asciiTheme="majorHAnsi" w:hAnsiTheme="majorHAnsi" w:cs="Calibri"/>
                <w:sz w:val="18"/>
                <w:szCs w:val="18"/>
              </w:rPr>
            </w:pPr>
            <w:r w:rsidRPr="00C81ACD">
              <w:rPr>
                <w:rFonts w:asciiTheme="majorHAnsi" w:hAnsiTheme="majorHAnsi" w:cs="Calibri"/>
                <w:sz w:val="18"/>
                <w:szCs w:val="18"/>
              </w:rPr>
              <w:t xml:space="preserve">Indirizzo: </w:t>
            </w:r>
            <w:r w:rsidRPr="00C81ACD">
              <w:rPr>
                <w:rFonts w:asciiTheme="majorHAnsi" w:hAnsiTheme="majorHAnsi" w:cs="Calibri"/>
                <w:sz w:val="18"/>
                <w:szCs w:val="18"/>
              </w:rPr>
              <w:tab/>
            </w:r>
          </w:p>
          <w:p w:rsidR="00334EF3" w:rsidRPr="00C81ACD" w:rsidRDefault="00334EF3" w:rsidP="0042474B">
            <w:pPr>
              <w:tabs>
                <w:tab w:val="left" w:leader="dot" w:pos="3845"/>
                <w:tab w:val="left" w:leader="dot" w:pos="6963"/>
                <w:tab w:val="left" w:leader="dot" w:pos="11074"/>
              </w:tabs>
              <w:rPr>
                <w:rFonts w:asciiTheme="majorHAnsi" w:hAnsiTheme="majorHAnsi" w:cs="Calibri"/>
                <w:sz w:val="18"/>
                <w:szCs w:val="18"/>
              </w:rPr>
            </w:pPr>
            <w:r w:rsidRPr="00C81ACD">
              <w:rPr>
                <w:rFonts w:asciiTheme="majorHAnsi" w:hAnsiTheme="majorHAnsi" w:cs="Calibri"/>
                <w:sz w:val="18"/>
                <w:szCs w:val="18"/>
              </w:rPr>
              <w:t xml:space="preserve">Tel: </w:t>
            </w:r>
            <w:r w:rsidRPr="00C81ACD">
              <w:rPr>
                <w:rFonts w:asciiTheme="majorHAnsi" w:hAnsiTheme="majorHAnsi" w:cs="Calibri"/>
                <w:sz w:val="18"/>
                <w:szCs w:val="18"/>
              </w:rPr>
              <w:tab/>
              <w:t xml:space="preserve"> Fax: </w:t>
            </w:r>
            <w:r w:rsidRPr="00C81ACD">
              <w:rPr>
                <w:rFonts w:asciiTheme="majorHAnsi" w:hAnsiTheme="majorHAnsi" w:cs="Calibri"/>
                <w:sz w:val="18"/>
                <w:szCs w:val="18"/>
              </w:rPr>
              <w:tab/>
              <w:t xml:space="preserve">E-mail </w:t>
            </w:r>
            <w:r w:rsidRPr="00C81ACD">
              <w:rPr>
                <w:rFonts w:asciiTheme="majorHAnsi" w:hAnsiTheme="majorHAnsi" w:cs="Calibri"/>
                <w:sz w:val="18"/>
                <w:szCs w:val="18"/>
              </w:rPr>
              <w:tab/>
            </w:r>
          </w:p>
          <w:p w:rsidR="00334EF3" w:rsidRPr="00C81ACD" w:rsidRDefault="00334EF3" w:rsidP="0042474B">
            <w:pPr>
              <w:jc w:val="center"/>
              <w:rPr>
                <w:rFonts w:asciiTheme="majorHAnsi" w:hAnsiTheme="majorHAnsi" w:cs="Calibri"/>
                <w:b/>
                <w:sz w:val="18"/>
                <w:szCs w:val="18"/>
                <w:u w:val="single"/>
              </w:rPr>
            </w:pPr>
            <w:r w:rsidRPr="00C81ACD">
              <w:rPr>
                <w:rFonts w:asciiTheme="majorHAnsi" w:hAnsiTheme="majorHAnsi" w:cs="Calibri"/>
                <w:b/>
                <w:sz w:val="18"/>
                <w:szCs w:val="18"/>
                <w:u w:val="single"/>
              </w:rPr>
              <w:t>DICHIARA:</w:t>
            </w:r>
          </w:p>
          <w:p w:rsidR="00334EF3" w:rsidRPr="00C81ACD" w:rsidRDefault="00334EF3" w:rsidP="0042474B">
            <w:pPr>
              <w:rPr>
                <w:rFonts w:asciiTheme="majorHAnsi" w:hAnsiTheme="majorHAnsi" w:cs="Calibri"/>
                <w:b/>
                <w:sz w:val="18"/>
                <w:szCs w:val="18"/>
              </w:rPr>
            </w:pPr>
            <w:r w:rsidRPr="00C81ACD">
              <w:rPr>
                <w:rFonts w:asciiTheme="majorHAnsi" w:hAnsiTheme="majorHAnsi" w:cs="Calibri"/>
                <w:b/>
                <w:sz w:val="18"/>
                <w:szCs w:val="18"/>
              </w:rPr>
              <w:t>la conformità alla Direttiva Europea 93/42/CEE per tutti i dispositivi medici offerti e fornisce, per gli stessi, mediante la compilazione della sottostante tabella le seguenti informazioni:</w:t>
            </w:r>
          </w:p>
          <w:p w:rsidR="00334EF3" w:rsidRPr="00C81ACD" w:rsidRDefault="00334EF3" w:rsidP="006D4689">
            <w:pPr>
              <w:widowControl w:val="0"/>
              <w:numPr>
                <w:ilvl w:val="0"/>
                <w:numId w:val="36"/>
              </w:numPr>
              <w:tabs>
                <w:tab w:val="clear" w:pos="2160"/>
              </w:tabs>
              <w:adjustRightInd w:val="0"/>
              <w:ind w:left="180" w:hanging="180"/>
              <w:jc w:val="both"/>
              <w:textAlignment w:val="baseline"/>
              <w:rPr>
                <w:rFonts w:asciiTheme="majorHAnsi" w:hAnsiTheme="majorHAnsi" w:cs="Calibri"/>
                <w:sz w:val="18"/>
                <w:szCs w:val="18"/>
              </w:rPr>
            </w:pPr>
            <w:r w:rsidRPr="00C81ACD">
              <w:rPr>
                <w:rFonts w:asciiTheme="majorHAnsi" w:hAnsiTheme="majorHAnsi" w:cs="Calibri"/>
                <w:sz w:val="18"/>
                <w:szCs w:val="18"/>
              </w:rPr>
              <w:t>la denominazione del Fabbricante;</w:t>
            </w:r>
          </w:p>
          <w:p w:rsidR="00334EF3" w:rsidRPr="00C81ACD" w:rsidRDefault="00334EF3" w:rsidP="006D4689">
            <w:pPr>
              <w:widowControl w:val="0"/>
              <w:numPr>
                <w:ilvl w:val="0"/>
                <w:numId w:val="36"/>
              </w:numPr>
              <w:tabs>
                <w:tab w:val="clear" w:pos="2160"/>
              </w:tabs>
              <w:adjustRightInd w:val="0"/>
              <w:ind w:left="180" w:hanging="180"/>
              <w:jc w:val="both"/>
              <w:textAlignment w:val="baseline"/>
              <w:rPr>
                <w:rFonts w:asciiTheme="majorHAnsi" w:hAnsiTheme="majorHAnsi" w:cs="Calibri"/>
                <w:sz w:val="18"/>
                <w:szCs w:val="18"/>
              </w:rPr>
            </w:pPr>
            <w:r w:rsidRPr="00C81ACD">
              <w:rPr>
                <w:rFonts w:asciiTheme="majorHAnsi" w:hAnsiTheme="majorHAnsi" w:cs="Calibri"/>
                <w:sz w:val="18"/>
                <w:szCs w:val="18"/>
              </w:rPr>
              <w:t>il codice catalogo;</w:t>
            </w:r>
          </w:p>
          <w:p w:rsidR="00334EF3" w:rsidRPr="00C81ACD" w:rsidRDefault="00334EF3" w:rsidP="006D4689">
            <w:pPr>
              <w:widowControl w:val="0"/>
              <w:numPr>
                <w:ilvl w:val="0"/>
                <w:numId w:val="36"/>
              </w:numPr>
              <w:tabs>
                <w:tab w:val="clear" w:pos="2160"/>
              </w:tabs>
              <w:adjustRightInd w:val="0"/>
              <w:ind w:left="180" w:hanging="180"/>
              <w:jc w:val="both"/>
              <w:textAlignment w:val="baseline"/>
              <w:rPr>
                <w:rFonts w:asciiTheme="majorHAnsi" w:hAnsiTheme="majorHAnsi" w:cs="Calibri"/>
                <w:sz w:val="18"/>
                <w:szCs w:val="18"/>
              </w:rPr>
            </w:pPr>
            <w:r w:rsidRPr="00C81ACD">
              <w:rPr>
                <w:rFonts w:asciiTheme="majorHAnsi" w:hAnsiTheme="majorHAnsi" w:cs="Calibri"/>
                <w:sz w:val="18"/>
                <w:szCs w:val="18"/>
              </w:rPr>
              <w:t>la descrizione commerciale</w:t>
            </w:r>
          </w:p>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t xml:space="preserve">e, </w:t>
            </w:r>
            <w:r w:rsidRPr="00C81ACD">
              <w:rPr>
                <w:rFonts w:asciiTheme="majorHAnsi" w:hAnsiTheme="majorHAnsi" w:cs="Calibri"/>
                <w:sz w:val="18"/>
                <w:szCs w:val="18"/>
                <w:u w:val="single"/>
              </w:rPr>
              <w:t>ove disponibili</w:t>
            </w:r>
            <w:r w:rsidRPr="00C81ACD">
              <w:rPr>
                <w:rFonts w:asciiTheme="majorHAnsi" w:hAnsiTheme="majorHAnsi" w:cs="Calibri"/>
                <w:sz w:val="18"/>
                <w:szCs w:val="18"/>
              </w:rPr>
              <w:t>:</w:t>
            </w:r>
          </w:p>
          <w:p w:rsidR="00334EF3" w:rsidRPr="00C81ACD" w:rsidRDefault="00334EF3" w:rsidP="006D4689">
            <w:pPr>
              <w:widowControl w:val="0"/>
              <w:numPr>
                <w:ilvl w:val="0"/>
                <w:numId w:val="36"/>
              </w:numPr>
              <w:tabs>
                <w:tab w:val="clear" w:pos="2160"/>
              </w:tabs>
              <w:adjustRightInd w:val="0"/>
              <w:ind w:left="180" w:hanging="180"/>
              <w:jc w:val="both"/>
              <w:textAlignment w:val="baseline"/>
              <w:rPr>
                <w:rFonts w:asciiTheme="majorHAnsi" w:hAnsiTheme="majorHAnsi" w:cs="Calibri"/>
                <w:sz w:val="18"/>
                <w:szCs w:val="18"/>
              </w:rPr>
            </w:pPr>
            <w:r w:rsidRPr="00C81ACD">
              <w:rPr>
                <w:rFonts w:asciiTheme="majorHAnsi" w:hAnsiTheme="majorHAnsi" w:cs="Calibri"/>
                <w:sz w:val="18"/>
                <w:szCs w:val="18"/>
              </w:rPr>
              <w:t>il numero progressivo attribuito dal sistema di registrazione della Banca Dati / Repertorio dei Dispositivi Medici (BD/RDM)</w:t>
            </w:r>
            <w:r w:rsidRPr="00C81ACD">
              <w:rPr>
                <w:rStyle w:val="Rimandonotaapidipagina"/>
                <w:rFonts w:asciiTheme="majorHAnsi" w:hAnsiTheme="majorHAnsi" w:cs="Calibri"/>
                <w:sz w:val="18"/>
                <w:szCs w:val="18"/>
              </w:rPr>
              <w:footnoteReference w:id="1"/>
            </w:r>
            <w:r w:rsidRPr="00C81ACD">
              <w:rPr>
                <w:rFonts w:asciiTheme="majorHAnsi" w:hAnsiTheme="majorHAnsi" w:cs="Calibri"/>
                <w:sz w:val="18"/>
                <w:szCs w:val="18"/>
              </w:rPr>
              <w:t>;</w:t>
            </w:r>
          </w:p>
          <w:p w:rsidR="00334EF3" w:rsidRPr="00C81ACD" w:rsidRDefault="00334EF3" w:rsidP="006D4689">
            <w:pPr>
              <w:widowControl w:val="0"/>
              <w:numPr>
                <w:ilvl w:val="0"/>
                <w:numId w:val="36"/>
              </w:numPr>
              <w:tabs>
                <w:tab w:val="clear" w:pos="2160"/>
              </w:tabs>
              <w:adjustRightInd w:val="0"/>
              <w:ind w:left="180" w:hanging="180"/>
              <w:jc w:val="both"/>
              <w:textAlignment w:val="baseline"/>
              <w:rPr>
                <w:rFonts w:asciiTheme="majorHAnsi" w:hAnsiTheme="majorHAnsi" w:cs="Calibri"/>
                <w:sz w:val="18"/>
                <w:szCs w:val="18"/>
              </w:rPr>
            </w:pPr>
            <w:r w:rsidRPr="00C81ACD">
              <w:rPr>
                <w:rFonts w:asciiTheme="majorHAnsi" w:hAnsiTheme="majorHAnsi" w:cs="Calibri"/>
                <w:sz w:val="18"/>
                <w:szCs w:val="18"/>
              </w:rPr>
              <w:t xml:space="preserve">l’adempimento di comunicazione  ai sensi dell’art. 13  del D. </w:t>
            </w:r>
            <w:proofErr w:type="spellStart"/>
            <w:r w:rsidRPr="00C81ACD">
              <w:rPr>
                <w:rFonts w:asciiTheme="majorHAnsi" w:hAnsiTheme="majorHAnsi" w:cs="Calibri"/>
                <w:sz w:val="18"/>
                <w:szCs w:val="18"/>
              </w:rPr>
              <w:t>Lgs</w:t>
            </w:r>
            <w:proofErr w:type="spellEnd"/>
            <w:r w:rsidRPr="00C81ACD">
              <w:rPr>
                <w:rFonts w:asciiTheme="majorHAnsi" w:hAnsiTheme="majorHAnsi" w:cs="Calibri"/>
                <w:sz w:val="18"/>
                <w:szCs w:val="18"/>
              </w:rPr>
              <w:t xml:space="preserve">. 46/97, di seguito “notifica” (sì/no); </w:t>
            </w:r>
          </w:p>
          <w:p w:rsidR="00334EF3" w:rsidRPr="00C81ACD" w:rsidRDefault="00334EF3" w:rsidP="006D4689">
            <w:pPr>
              <w:widowControl w:val="0"/>
              <w:numPr>
                <w:ilvl w:val="0"/>
                <w:numId w:val="36"/>
              </w:numPr>
              <w:tabs>
                <w:tab w:val="clear" w:pos="2160"/>
              </w:tabs>
              <w:adjustRightInd w:val="0"/>
              <w:ind w:left="180" w:hanging="180"/>
              <w:jc w:val="both"/>
              <w:textAlignment w:val="baseline"/>
              <w:rPr>
                <w:rFonts w:asciiTheme="majorHAnsi" w:hAnsiTheme="majorHAnsi" w:cs="Calibri"/>
                <w:sz w:val="18"/>
                <w:szCs w:val="18"/>
              </w:rPr>
            </w:pPr>
            <w:r w:rsidRPr="00C81ACD">
              <w:rPr>
                <w:rFonts w:asciiTheme="majorHAnsi" w:hAnsiTheme="majorHAnsi" w:cs="Calibri"/>
                <w:sz w:val="18"/>
                <w:szCs w:val="18"/>
              </w:rPr>
              <w:t>la data di immissione in commercio;</w:t>
            </w:r>
          </w:p>
          <w:p w:rsidR="00334EF3" w:rsidRPr="00C81ACD" w:rsidRDefault="00334EF3" w:rsidP="006D4689">
            <w:pPr>
              <w:widowControl w:val="0"/>
              <w:numPr>
                <w:ilvl w:val="0"/>
                <w:numId w:val="36"/>
              </w:numPr>
              <w:tabs>
                <w:tab w:val="clear" w:pos="2160"/>
              </w:tabs>
              <w:adjustRightInd w:val="0"/>
              <w:ind w:left="180" w:hanging="180"/>
              <w:jc w:val="both"/>
              <w:textAlignment w:val="baseline"/>
              <w:rPr>
                <w:rFonts w:asciiTheme="majorHAnsi" w:hAnsiTheme="majorHAnsi" w:cs="Calibri"/>
                <w:sz w:val="18"/>
                <w:szCs w:val="18"/>
              </w:rPr>
            </w:pPr>
            <w:r w:rsidRPr="00C81ACD">
              <w:rPr>
                <w:rFonts w:asciiTheme="majorHAnsi" w:hAnsiTheme="majorHAnsi" w:cs="Calibri"/>
                <w:sz w:val="18"/>
                <w:szCs w:val="18"/>
              </w:rPr>
              <w:t>il codice della Classificazione Nazionale dei Dispositivi Medici (CND).</w:t>
            </w:r>
          </w:p>
        </w:tc>
      </w:tr>
      <w:tr w:rsidR="00334EF3" w:rsidRPr="00C81ACD" w:rsidTr="0042474B">
        <w:tblPrEx>
          <w:tblCellMar>
            <w:left w:w="108" w:type="dxa"/>
            <w:right w:w="108" w:type="dxa"/>
          </w:tblCellMar>
          <w:tblLook w:val="00A0" w:firstRow="1" w:lastRow="0" w:firstColumn="1" w:lastColumn="0" w:noHBand="0" w:noVBand="0"/>
        </w:tblPrEx>
        <w:trPr>
          <w:jc w:val="center"/>
        </w:trPr>
        <w:tc>
          <w:tcPr>
            <w:tcW w:w="1843"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Fabbricante</w:t>
            </w:r>
          </w:p>
        </w:tc>
        <w:tc>
          <w:tcPr>
            <w:tcW w:w="1553"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Codice catalogo</w:t>
            </w:r>
          </w:p>
        </w:tc>
        <w:tc>
          <w:tcPr>
            <w:tcW w:w="3408"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Descrizione commerciale</w:t>
            </w:r>
          </w:p>
        </w:tc>
        <w:tc>
          <w:tcPr>
            <w:tcW w:w="709"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Classe</w:t>
            </w:r>
          </w:p>
        </w:tc>
        <w:tc>
          <w:tcPr>
            <w:tcW w:w="1838"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Numero progressivo di iscrizione in BD/RDM</w:t>
            </w:r>
          </w:p>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del Ministero della Salute</w:t>
            </w:r>
          </w:p>
        </w:tc>
        <w:tc>
          <w:tcPr>
            <w:tcW w:w="1276"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Data</w:t>
            </w:r>
          </w:p>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di immissione</w:t>
            </w:r>
          </w:p>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in commercio</w:t>
            </w:r>
          </w:p>
        </w:tc>
        <w:tc>
          <w:tcPr>
            <w:tcW w:w="1842"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 xml:space="preserve">Adempimento </w:t>
            </w:r>
            <w:r w:rsidRPr="00C81ACD">
              <w:rPr>
                <w:rFonts w:asciiTheme="majorHAnsi" w:hAnsiTheme="majorHAnsi" w:cs="Calibri"/>
                <w:b/>
                <w:sz w:val="18"/>
                <w:szCs w:val="18"/>
              </w:rPr>
              <w:br/>
              <w:t>di notifica ai sensi</w:t>
            </w:r>
          </w:p>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 xml:space="preserve">dell’art. 13  </w:t>
            </w:r>
            <w:r w:rsidRPr="00C81ACD">
              <w:rPr>
                <w:rFonts w:asciiTheme="majorHAnsi" w:hAnsiTheme="majorHAnsi" w:cs="Calibri"/>
                <w:b/>
                <w:sz w:val="18"/>
                <w:szCs w:val="18"/>
              </w:rPr>
              <w:br/>
              <w:t xml:space="preserve">del </w:t>
            </w:r>
            <w:proofErr w:type="spellStart"/>
            <w:r w:rsidRPr="00C81ACD">
              <w:rPr>
                <w:rFonts w:asciiTheme="majorHAnsi" w:hAnsiTheme="majorHAnsi" w:cs="Calibri"/>
                <w:b/>
                <w:sz w:val="18"/>
                <w:szCs w:val="18"/>
              </w:rPr>
              <w:t>D.Lgs.</w:t>
            </w:r>
            <w:proofErr w:type="spellEnd"/>
            <w:r w:rsidRPr="00C81ACD">
              <w:rPr>
                <w:rFonts w:asciiTheme="majorHAnsi" w:hAnsiTheme="majorHAnsi" w:cs="Calibri"/>
                <w:b/>
                <w:sz w:val="18"/>
                <w:szCs w:val="18"/>
              </w:rPr>
              <w:t xml:space="preserve"> 46/97</w:t>
            </w:r>
          </w:p>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(Si / No)</w:t>
            </w:r>
          </w:p>
        </w:tc>
        <w:tc>
          <w:tcPr>
            <w:tcW w:w="1276" w:type="dxa"/>
            <w:gridSpan w:val="2"/>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Codice CND</w:t>
            </w:r>
          </w:p>
        </w:tc>
      </w:tr>
      <w:tr w:rsidR="00334EF3" w:rsidRPr="00C81ACD" w:rsidTr="0042474B">
        <w:tblPrEx>
          <w:tblCellMar>
            <w:left w:w="108" w:type="dxa"/>
            <w:right w:w="108" w:type="dxa"/>
          </w:tblCellMar>
          <w:tblLook w:val="00A0" w:firstRow="1" w:lastRow="0" w:firstColumn="1" w:lastColumn="0" w:noHBand="0" w:noVBand="0"/>
        </w:tblPrEx>
        <w:trPr>
          <w:jc w:val="center"/>
        </w:trPr>
        <w:tc>
          <w:tcPr>
            <w:tcW w:w="1843"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Obbligatorio</w:t>
            </w:r>
          </w:p>
        </w:tc>
        <w:tc>
          <w:tcPr>
            <w:tcW w:w="1553"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Obbligatorio</w:t>
            </w:r>
          </w:p>
        </w:tc>
        <w:tc>
          <w:tcPr>
            <w:tcW w:w="3408"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Obbligatorio</w:t>
            </w:r>
          </w:p>
        </w:tc>
        <w:tc>
          <w:tcPr>
            <w:tcW w:w="709" w:type="dxa"/>
            <w:shd w:val="clear" w:color="auto" w:fill="92CDDC"/>
          </w:tcPr>
          <w:p w:rsidR="00334EF3" w:rsidRPr="00C81ACD" w:rsidRDefault="00334EF3" w:rsidP="0042474B">
            <w:pPr>
              <w:jc w:val="center"/>
              <w:rPr>
                <w:rFonts w:asciiTheme="majorHAnsi" w:hAnsiTheme="majorHAnsi" w:cs="Calibri"/>
                <w:b/>
                <w:sz w:val="18"/>
                <w:szCs w:val="18"/>
              </w:rPr>
            </w:pPr>
            <w:proofErr w:type="spellStart"/>
            <w:r w:rsidRPr="00C81ACD">
              <w:rPr>
                <w:rFonts w:asciiTheme="majorHAnsi" w:hAnsiTheme="majorHAnsi" w:cs="Calibri"/>
                <w:b/>
                <w:sz w:val="18"/>
                <w:szCs w:val="18"/>
              </w:rPr>
              <w:t>Obblig</w:t>
            </w:r>
            <w:proofErr w:type="spellEnd"/>
            <w:r w:rsidRPr="00C81ACD">
              <w:rPr>
                <w:rFonts w:asciiTheme="majorHAnsi" w:hAnsiTheme="majorHAnsi" w:cs="Calibri"/>
                <w:b/>
                <w:sz w:val="18"/>
                <w:szCs w:val="18"/>
              </w:rPr>
              <w:t>.</w:t>
            </w:r>
          </w:p>
        </w:tc>
        <w:tc>
          <w:tcPr>
            <w:tcW w:w="1838"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Se disponibile</w:t>
            </w:r>
          </w:p>
        </w:tc>
        <w:tc>
          <w:tcPr>
            <w:tcW w:w="1276"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Se disponibile</w:t>
            </w:r>
          </w:p>
        </w:tc>
        <w:tc>
          <w:tcPr>
            <w:tcW w:w="1842" w:type="dxa"/>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Se disponibile</w:t>
            </w:r>
          </w:p>
        </w:tc>
        <w:tc>
          <w:tcPr>
            <w:tcW w:w="1276" w:type="dxa"/>
            <w:gridSpan w:val="2"/>
            <w:shd w:val="clear" w:color="auto" w:fill="92CDDC"/>
            <w:vAlign w:val="center"/>
          </w:tcPr>
          <w:p w:rsidR="00334EF3" w:rsidRPr="00C81ACD" w:rsidRDefault="00334EF3" w:rsidP="0042474B">
            <w:pPr>
              <w:jc w:val="center"/>
              <w:rPr>
                <w:rFonts w:asciiTheme="majorHAnsi" w:hAnsiTheme="majorHAnsi" w:cs="Calibri"/>
                <w:b/>
                <w:sz w:val="18"/>
                <w:szCs w:val="18"/>
              </w:rPr>
            </w:pPr>
            <w:r w:rsidRPr="00C81ACD">
              <w:rPr>
                <w:rFonts w:asciiTheme="majorHAnsi" w:hAnsiTheme="majorHAnsi" w:cs="Calibri"/>
                <w:b/>
                <w:sz w:val="18"/>
                <w:szCs w:val="18"/>
              </w:rPr>
              <w:t>Se disponibile</w:t>
            </w:r>
          </w:p>
        </w:tc>
      </w:tr>
      <w:tr w:rsidR="00334EF3" w:rsidRPr="00C81ACD" w:rsidTr="0042474B">
        <w:tblPrEx>
          <w:tblCellMar>
            <w:left w:w="108" w:type="dxa"/>
            <w:right w:w="108" w:type="dxa"/>
          </w:tblCellMar>
          <w:tblLook w:val="00A0" w:firstRow="1" w:lastRow="0" w:firstColumn="1" w:lastColumn="0" w:noHBand="0" w:noVBand="0"/>
        </w:tblPrEx>
        <w:trPr>
          <w:jc w:val="center"/>
        </w:trPr>
        <w:tc>
          <w:tcPr>
            <w:tcW w:w="1843" w:type="dxa"/>
          </w:tcPr>
          <w:p w:rsidR="00334EF3" w:rsidRPr="00C81ACD" w:rsidRDefault="00334EF3" w:rsidP="0042474B">
            <w:pPr>
              <w:rPr>
                <w:rFonts w:asciiTheme="majorHAnsi" w:hAnsiTheme="majorHAnsi" w:cs="Calibri"/>
                <w:sz w:val="18"/>
                <w:szCs w:val="18"/>
              </w:rPr>
            </w:pPr>
          </w:p>
        </w:tc>
        <w:tc>
          <w:tcPr>
            <w:tcW w:w="1553" w:type="dxa"/>
          </w:tcPr>
          <w:p w:rsidR="00334EF3" w:rsidRPr="00C81ACD" w:rsidRDefault="00334EF3" w:rsidP="0042474B">
            <w:pPr>
              <w:rPr>
                <w:rFonts w:asciiTheme="majorHAnsi" w:hAnsiTheme="majorHAnsi" w:cs="Calibri"/>
                <w:sz w:val="18"/>
                <w:szCs w:val="18"/>
              </w:rPr>
            </w:pPr>
          </w:p>
        </w:tc>
        <w:tc>
          <w:tcPr>
            <w:tcW w:w="3408" w:type="dxa"/>
          </w:tcPr>
          <w:p w:rsidR="00334EF3" w:rsidRPr="00C81ACD" w:rsidRDefault="00334EF3" w:rsidP="0042474B">
            <w:pPr>
              <w:rPr>
                <w:rFonts w:asciiTheme="majorHAnsi" w:hAnsiTheme="majorHAnsi" w:cs="Calibri"/>
                <w:sz w:val="18"/>
                <w:szCs w:val="18"/>
              </w:rPr>
            </w:pPr>
          </w:p>
        </w:tc>
        <w:tc>
          <w:tcPr>
            <w:tcW w:w="709" w:type="dxa"/>
          </w:tcPr>
          <w:p w:rsidR="00334EF3" w:rsidRPr="00C81ACD" w:rsidRDefault="00334EF3" w:rsidP="0042474B">
            <w:pPr>
              <w:rPr>
                <w:rFonts w:asciiTheme="majorHAnsi" w:hAnsiTheme="majorHAnsi" w:cs="Calibri"/>
                <w:sz w:val="18"/>
                <w:szCs w:val="18"/>
              </w:rPr>
            </w:pPr>
          </w:p>
        </w:tc>
        <w:tc>
          <w:tcPr>
            <w:tcW w:w="1838" w:type="dxa"/>
          </w:tcPr>
          <w:p w:rsidR="00334EF3" w:rsidRPr="00C81ACD" w:rsidRDefault="00334EF3" w:rsidP="0042474B">
            <w:pPr>
              <w:rPr>
                <w:rFonts w:asciiTheme="majorHAnsi" w:hAnsiTheme="majorHAnsi" w:cs="Calibri"/>
                <w:sz w:val="18"/>
                <w:szCs w:val="18"/>
              </w:rPr>
            </w:pPr>
          </w:p>
        </w:tc>
        <w:tc>
          <w:tcPr>
            <w:tcW w:w="1276" w:type="dxa"/>
          </w:tcPr>
          <w:p w:rsidR="00334EF3" w:rsidRPr="00C81ACD" w:rsidRDefault="00334EF3" w:rsidP="0042474B">
            <w:pPr>
              <w:rPr>
                <w:rFonts w:asciiTheme="majorHAnsi" w:hAnsiTheme="majorHAnsi" w:cs="Calibri"/>
                <w:sz w:val="18"/>
                <w:szCs w:val="18"/>
              </w:rPr>
            </w:pPr>
          </w:p>
        </w:tc>
        <w:tc>
          <w:tcPr>
            <w:tcW w:w="1842" w:type="dxa"/>
          </w:tcPr>
          <w:p w:rsidR="00334EF3" w:rsidRPr="00C81ACD" w:rsidRDefault="00334EF3" w:rsidP="0042474B">
            <w:pPr>
              <w:rPr>
                <w:rFonts w:asciiTheme="majorHAnsi" w:hAnsiTheme="majorHAnsi" w:cs="Calibri"/>
                <w:sz w:val="18"/>
                <w:szCs w:val="18"/>
              </w:rPr>
            </w:pPr>
          </w:p>
        </w:tc>
        <w:tc>
          <w:tcPr>
            <w:tcW w:w="1276" w:type="dxa"/>
            <w:gridSpan w:val="2"/>
          </w:tcPr>
          <w:p w:rsidR="00334EF3" w:rsidRPr="00C81ACD" w:rsidRDefault="00334EF3" w:rsidP="0042474B">
            <w:pPr>
              <w:rPr>
                <w:rFonts w:asciiTheme="majorHAnsi" w:hAnsiTheme="majorHAnsi" w:cs="Calibri"/>
                <w:sz w:val="18"/>
                <w:szCs w:val="18"/>
              </w:rPr>
            </w:pPr>
          </w:p>
        </w:tc>
      </w:tr>
      <w:tr w:rsidR="00334EF3" w:rsidRPr="00C81ACD" w:rsidTr="0042474B">
        <w:tblPrEx>
          <w:tblCellMar>
            <w:left w:w="108" w:type="dxa"/>
            <w:right w:w="108" w:type="dxa"/>
          </w:tblCellMar>
          <w:tblLook w:val="00A0" w:firstRow="1" w:lastRow="0" w:firstColumn="1" w:lastColumn="0" w:noHBand="0" w:noVBand="0"/>
        </w:tblPrEx>
        <w:trPr>
          <w:jc w:val="center"/>
        </w:trPr>
        <w:tc>
          <w:tcPr>
            <w:tcW w:w="1843" w:type="dxa"/>
          </w:tcPr>
          <w:p w:rsidR="00334EF3" w:rsidRPr="00C81ACD" w:rsidRDefault="00334EF3" w:rsidP="0042474B">
            <w:pPr>
              <w:rPr>
                <w:rFonts w:asciiTheme="majorHAnsi" w:hAnsiTheme="majorHAnsi" w:cs="Calibri"/>
                <w:sz w:val="18"/>
                <w:szCs w:val="18"/>
              </w:rPr>
            </w:pPr>
          </w:p>
        </w:tc>
        <w:tc>
          <w:tcPr>
            <w:tcW w:w="1553" w:type="dxa"/>
          </w:tcPr>
          <w:p w:rsidR="00334EF3" w:rsidRPr="00C81ACD" w:rsidRDefault="00334EF3" w:rsidP="0042474B">
            <w:pPr>
              <w:rPr>
                <w:rFonts w:asciiTheme="majorHAnsi" w:hAnsiTheme="majorHAnsi" w:cs="Calibri"/>
                <w:sz w:val="18"/>
                <w:szCs w:val="18"/>
              </w:rPr>
            </w:pPr>
          </w:p>
        </w:tc>
        <w:tc>
          <w:tcPr>
            <w:tcW w:w="3408" w:type="dxa"/>
          </w:tcPr>
          <w:p w:rsidR="00334EF3" w:rsidRPr="00C81ACD" w:rsidRDefault="00334EF3" w:rsidP="0042474B">
            <w:pPr>
              <w:rPr>
                <w:rFonts w:asciiTheme="majorHAnsi" w:hAnsiTheme="majorHAnsi" w:cs="Calibri"/>
                <w:sz w:val="18"/>
                <w:szCs w:val="18"/>
              </w:rPr>
            </w:pPr>
          </w:p>
        </w:tc>
        <w:tc>
          <w:tcPr>
            <w:tcW w:w="709" w:type="dxa"/>
          </w:tcPr>
          <w:p w:rsidR="00334EF3" w:rsidRPr="00C81ACD" w:rsidRDefault="00334EF3" w:rsidP="0042474B">
            <w:pPr>
              <w:rPr>
                <w:rFonts w:asciiTheme="majorHAnsi" w:hAnsiTheme="majorHAnsi" w:cs="Calibri"/>
                <w:sz w:val="18"/>
                <w:szCs w:val="18"/>
              </w:rPr>
            </w:pPr>
          </w:p>
        </w:tc>
        <w:tc>
          <w:tcPr>
            <w:tcW w:w="1838" w:type="dxa"/>
          </w:tcPr>
          <w:p w:rsidR="00334EF3" w:rsidRPr="00C81ACD" w:rsidRDefault="00334EF3" w:rsidP="0042474B">
            <w:pPr>
              <w:rPr>
                <w:rFonts w:asciiTheme="majorHAnsi" w:hAnsiTheme="majorHAnsi" w:cs="Calibri"/>
                <w:sz w:val="18"/>
                <w:szCs w:val="18"/>
              </w:rPr>
            </w:pPr>
          </w:p>
        </w:tc>
        <w:tc>
          <w:tcPr>
            <w:tcW w:w="1276" w:type="dxa"/>
          </w:tcPr>
          <w:p w:rsidR="00334EF3" w:rsidRPr="00C81ACD" w:rsidRDefault="00334EF3" w:rsidP="0042474B">
            <w:pPr>
              <w:rPr>
                <w:rFonts w:asciiTheme="majorHAnsi" w:hAnsiTheme="majorHAnsi" w:cs="Calibri"/>
                <w:sz w:val="18"/>
                <w:szCs w:val="18"/>
              </w:rPr>
            </w:pPr>
          </w:p>
        </w:tc>
        <w:tc>
          <w:tcPr>
            <w:tcW w:w="1842" w:type="dxa"/>
          </w:tcPr>
          <w:p w:rsidR="00334EF3" w:rsidRPr="00C81ACD" w:rsidRDefault="00334EF3" w:rsidP="0042474B">
            <w:pPr>
              <w:rPr>
                <w:rFonts w:asciiTheme="majorHAnsi" w:hAnsiTheme="majorHAnsi" w:cs="Calibri"/>
                <w:sz w:val="18"/>
                <w:szCs w:val="18"/>
              </w:rPr>
            </w:pPr>
          </w:p>
        </w:tc>
        <w:tc>
          <w:tcPr>
            <w:tcW w:w="1276" w:type="dxa"/>
            <w:gridSpan w:val="2"/>
          </w:tcPr>
          <w:p w:rsidR="00334EF3" w:rsidRPr="00C81ACD" w:rsidRDefault="00334EF3" w:rsidP="0042474B">
            <w:pPr>
              <w:rPr>
                <w:rFonts w:asciiTheme="majorHAnsi" w:hAnsiTheme="majorHAnsi" w:cs="Calibri"/>
                <w:sz w:val="18"/>
                <w:szCs w:val="18"/>
              </w:rPr>
            </w:pPr>
          </w:p>
        </w:tc>
      </w:tr>
      <w:tr w:rsidR="00334EF3" w:rsidRPr="00C81ACD" w:rsidTr="0042474B">
        <w:tblPrEx>
          <w:tblCellMar>
            <w:left w:w="108" w:type="dxa"/>
            <w:right w:w="108" w:type="dxa"/>
          </w:tblCellMar>
          <w:tblLook w:val="00A0" w:firstRow="1" w:lastRow="0" w:firstColumn="1" w:lastColumn="0" w:noHBand="0" w:noVBand="0"/>
        </w:tblPrEx>
        <w:trPr>
          <w:jc w:val="center"/>
        </w:trPr>
        <w:tc>
          <w:tcPr>
            <w:tcW w:w="1843" w:type="dxa"/>
          </w:tcPr>
          <w:p w:rsidR="00334EF3" w:rsidRPr="00C81ACD" w:rsidRDefault="00334EF3" w:rsidP="0042474B">
            <w:pPr>
              <w:rPr>
                <w:rFonts w:asciiTheme="majorHAnsi" w:hAnsiTheme="majorHAnsi" w:cs="Calibri"/>
                <w:sz w:val="18"/>
                <w:szCs w:val="18"/>
              </w:rPr>
            </w:pPr>
          </w:p>
        </w:tc>
        <w:tc>
          <w:tcPr>
            <w:tcW w:w="1553" w:type="dxa"/>
          </w:tcPr>
          <w:p w:rsidR="00334EF3" w:rsidRPr="00C81ACD" w:rsidRDefault="00334EF3" w:rsidP="0042474B">
            <w:pPr>
              <w:rPr>
                <w:rFonts w:asciiTheme="majorHAnsi" w:hAnsiTheme="majorHAnsi" w:cs="Calibri"/>
                <w:sz w:val="18"/>
                <w:szCs w:val="18"/>
              </w:rPr>
            </w:pPr>
          </w:p>
        </w:tc>
        <w:tc>
          <w:tcPr>
            <w:tcW w:w="3408" w:type="dxa"/>
          </w:tcPr>
          <w:p w:rsidR="00334EF3" w:rsidRPr="00C81ACD" w:rsidRDefault="00334EF3" w:rsidP="0042474B">
            <w:pPr>
              <w:rPr>
                <w:rFonts w:asciiTheme="majorHAnsi" w:hAnsiTheme="majorHAnsi" w:cs="Calibri"/>
                <w:sz w:val="18"/>
                <w:szCs w:val="18"/>
              </w:rPr>
            </w:pPr>
          </w:p>
        </w:tc>
        <w:tc>
          <w:tcPr>
            <w:tcW w:w="709" w:type="dxa"/>
          </w:tcPr>
          <w:p w:rsidR="00334EF3" w:rsidRPr="00C81ACD" w:rsidRDefault="00334EF3" w:rsidP="0042474B">
            <w:pPr>
              <w:rPr>
                <w:rFonts w:asciiTheme="majorHAnsi" w:hAnsiTheme="majorHAnsi" w:cs="Calibri"/>
                <w:sz w:val="18"/>
                <w:szCs w:val="18"/>
              </w:rPr>
            </w:pPr>
          </w:p>
        </w:tc>
        <w:tc>
          <w:tcPr>
            <w:tcW w:w="1838" w:type="dxa"/>
          </w:tcPr>
          <w:p w:rsidR="00334EF3" w:rsidRPr="00C81ACD" w:rsidRDefault="00334EF3" w:rsidP="0042474B">
            <w:pPr>
              <w:rPr>
                <w:rFonts w:asciiTheme="majorHAnsi" w:hAnsiTheme="majorHAnsi" w:cs="Calibri"/>
                <w:sz w:val="18"/>
                <w:szCs w:val="18"/>
              </w:rPr>
            </w:pPr>
          </w:p>
        </w:tc>
        <w:tc>
          <w:tcPr>
            <w:tcW w:w="1276" w:type="dxa"/>
          </w:tcPr>
          <w:p w:rsidR="00334EF3" w:rsidRPr="00C81ACD" w:rsidRDefault="00334EF3" w:rsidP="0042474B">
            <w:pPr>
              <w:rPr>
                <w:rFonts w:asciiTheme="majorHAnsi" w:hAnsiTheme="majorHAnsi" w:cs="Calibri"/>
                <w:sz w:val="18"/>
                <w:szCs w:val="18"/>
              </w:rPr>
            </w:pPr>
          </w:p>
        </w:tc>
        <w:tc>
          <w:tcPr>
            <w:tcW w:w="1842" w:type="dxa"/>
          </w:tcPr>
          <w:p w:rsidR="00334EF3" w:rsidRPr="00C81ACD" w:rsidRDefault="00334EF3" w:rsidP="0042474B">
            <w:pPr>
              <w:rPr>
                <w:rFonts w:asciiTheme="majorHAnsi" w:hAnsiTheme="majorHAnsi" w:cs="Calibri"/>
                <w:sz w:val="18"/>
                <w:szCs w:val="18"/>
              </w:rPr>
            </w:pPr>
          </w:p>
        </w:tc>
        <w:tc>
          <w:tcPr>
            <w:tcW w:w="1276" w:type="dxa"/>
            <w:gridSpan w:val="2"/>
          </w:tcPr>
          <w:p w:rsidR="00334EF3" w:rsidRPr="00C81ACD" w:rsidRDefault="00334EF3" w:rsidP="0042474B">
            <w:pPr>
              <w:rPr>
                <w:rFonts w:asciiTheme="majorHAnsi" w:hAnsiTheme="majorHAnsi" w:cs="Calibri"/>
                <w:sz w:val="18"/>
                <w:szCs w:val="18"/>
              </w:rPr>
            </w:pPr>
          </w:p>
        </w:tc>
      </w:tr>
      <w:tr w:rsidR="00334EF3" w:rsidRPr="00C81ACD" w:rsidTr="0042474B">
        <w:tblPrEx>
          <w:tblCellMar>
            <w:left w:w="108" w:type="dxa"/>
            <w:right w:w="108" w:type="dxa"/>
          </w:tblCellMar>
          <w:tblLook w:val="00A0" w:firstRow="1" w:lastRow="0" w:firstColumn="1" w:lastColumn="0" w:noHBand="0" w:noVBand="0"/>
        </w:tblPrEx>
        <w:trPr>
          <w:jc w:val="center"/>
        </w:trPr>
        <w:tc>
          <w:tcPr>
            <w:tcW w:w="1843" w:type="dxa"/>
          </w:tcPr>
          <w:p w:rsidR="00334EF3" w:rsidRPr="00C81ACD" w:rsidRDefault="00334EF3" w:rsidP="0042474B">
            <w:pPr>
              <w:rPr>
                <w:rFonts w:asciiTheme="majorHAnsi" w:hAnsiTheme="majorHAnsi" w:cs="Calibri"/>
                <w:sz w:val="18"/>
                <w:szCs w:val="18"/>
              </w:rPr>
            </w:pPr>
          </w:p>
        </w:tc>
        <w:tc>
          <w:tcPr>
            <w:tcW w:w="1553" w:type="dxa"/>
          </w:tcPr>
          <w:p w:rsidR="00334EF3" w:rsidRPr="00C81ACD" w:rsidRDefault="00334EF3" w:rsidP="0042474B">
            <w:pPr>
              <w:rPr>
                <w:rFonts w:asciiTheme="majorHAnsi" w:hAnsiTheme="majorHAnsi" w:cs="Calibri"/>
                <w:sz w:val="18"/>
                <w:szCs w:val="18"/>
              </w:rPr>
            </w:pPr>
          </w:p>
        </w:tc>
        <w:tc>
          <w:tcPr>
            <w:tcW w:w="3408" w:type="dxa"/>
          </w:tcPr>
          <w:p w:rsidR="00334EF3" w:rsidRPr="00C81ACD" w:rsidRDefault="00334EF3" w:rsidP="0042474B">
            <w:pPr>
              <w:rPr>
                <w:rFonts w:asciiTheme="majorHAnsi" w:hAnsiTheme="majorHAnsi" w:cs="Calibri"/>
                <w:sz w:val="18"/>
                <w:szCs w:val="18"/>
              </w:rPr>
            </w:pPr>
          </w:p>
        </w:tc>
        <w:tc>
          <w:tcPr>
            <w:tcW w:w="709" w:type="dxa"/>
          </w:tcPr>
          <w:p w:rsidR="00334EF3" w:rsidRPr="00C81ACD" w:rsidRDefault="00334EF3" w:rsidP="0042474B">
            <w:pPr>
              <w:rPr>
                <w:rFonts w:asciiTheme="majorHAnsi" w:hAnsiTheme="majorHAnsi" w:cs="Calibri"/>
                <w:sz w:val="18"/>
                <w:szCs w:val="18"/>
              </w:rPr>
            </w:pPr>
          </w:p>
        </w:tc>
        <w:tc>
          <w:tcPr>
            <w:tcW w:w="1838" w:type="dxa"/>
          </w:tcPr>
          <w:p w:rsidR="00334EF3" w:rsidRPr="00C81ACD" w:rsidRDefault="00334EF3" w:rsidP="0042474B">
            <w:pPr>
              <w:rPr>
                <w:rFonts w:asciiTheme="majorHAnsi" w:hAnsiTheme="majorHAnsi" w:cs="Calibri"/>
                <w:sz w:val="18"/>
                <w:szCs w:val="18"/>
              </w:rPr>
            </w:pPr>
          </w:p>
        </w:tc>
        <w:tc>
          <w:tcPr>
            <w:tcW w:w="1276" w:type="dxa"/>
          </w:tcPr>
          <w:p w:rsidR="00334EF3" w:rsidRPr="00C81ACD" w:rsidRDefault="00334EF3" w:rsidP="0042474B">
            <w:pPr>
              <w:rPr>
                <w:rFonts w:asciiTheme="majorHAnsi" w:hAnsiTheme="majorHAnsi" w:cs="Calibri"/>
                <w:sz w:val="18"/>
                <w:szCs w:val="18"/>
              </w:rPr>
            </w:pPr>
          </w:p>
        </w:tc>
        <w:tc>
          <w:tcPr>
            <w:tcW w:w="1842" w:type="dxa"/>
          </w:tcPr>
          <w:p w:rsidR="00334EF3" w:rsidRPr="00C81ACD" w:rsidRDefault="00334EF3" w:rsidP="0042474B">
            <w:pPr>
              <w:rPr>
                <w:rFonts w:asciiTheme="majorHAnsi" w:hAnsiTheme="majorHAnsi" w:cs="Calibri"/>
                <w:sz w:val="18"/>
                <w:szCs w:val="18"/>
              </w:rPr>
            </w:pPr>
          </w:p>
        </w:tc>
        <w:tc>
          <w:tcPr>
            <w:tcW w:w="1276" w:type="dxa"/>
            <w:gridSpan w:val="2"/>
          </w:tcPr>
          <w:p w:rsidR="00334EF3" w:rsidRPr="00C81ACD" w:rsidRDefault="00334EF3" w:rsidP="0042474B">
            <w:pPr>
              <w:rPr>
                <w:rFonts w:asciiTheme="majorHAnsi" w:hAnsiTheme="majorHAnsi" w:cs="Calibri"/>
                <w:sz w:val="18"/>
                <w:szCs w:val="18"/>
              </w:rPr>
            </w:pPr>
          </w:p>
        </w:tc>
      </w:tr>
      <w:tr w:rsidR="00334EF3" w:rsidRPr="00C81ACD" w:rsidTr="0042474B">
        <w:tblPrEx>
          <w:tblCellMar>
            <w:left w:w="108" w:type="dxa"/>
            <w:right w:w="108" w:type="dxa"/>
          </w:tblCellMar>
          <w:tblLook w:val="00A0" w:firstRow="1" w:lastRow="0" w:firstColumn="1" w:lastColumn="0" w:noHBand="0" w:noVBand="0"/>
        </w:tblPrEx>
        <w:trPr>
          <w:jc w:val="center"/>
        </w:trPr>
        <w:tc>
          <w:tcPr>
            <w:tcW w:w="1843" w:type="dxa"/>
          </w:tcPr>
          <w:p w:rsidR="00334EF3" w:rsidRPr="00C81ACD" w:rsidRDefault="00334EF3" w:rsidP="0042474B">
            <w:pPr>
              <w:rPr>
                <w:rFonts w:asciiTheme="majorHAnsi" w:hAnsiTheme="majorHAnsi" w:cs="Calibri"/>
                <w:sz w:val="18"/>
                <w:szCs w:val="18"/>
              </w:rPr>
            </w:pPr>
          </w:p>
        </w:tc>
        <w:tc>
          <w:tcPr>
            <w:tcW w:w="1553" w:type="dxa"/>
          </w:tcPr>
          <w:p w:rsidR="00334EF3" w:rsidRPr="00C81ACD" w:rsidRDefault="00334EF3" w:rsidP="0042474B">
            <w:pPr>
              <w:rPr>
                <w:rFonts w:asciiTheme="majorHAnsi" w:hAnsiTheme="majorHAnsi" w:cs="Calibri"/>
                <w:sz w:val="18"/>
                <w:szCs w:val="18"/>
              </w:rPr>
            </w:pPr>
          </w:p>
        </w:tc>
        <w:tc>
          <w:tcPr>
            <w:tcW w:w="3408" w:type="dxa"/>
          </w:tcPr>
          <w:p w:rsidR="00334EF3" w:rsidRPr="00C81ACD" w:rsidRDefault="00334EF3" w:rsidP="0042474B">
            <w:pPr>
              <w:rPr>
                <w:rFonts w:asciiTheme="majorHAnsi" w:hAnsiTheme="majorHAnsi" w:cs="Calibri"/>
                <w:sz w:val="18"/>
                <w:szCs w:val="18"/>
              </w:rPr>
            </w:pPr>
          </w:p>
        </w:tc>
        <w:tc>
          <w:tcPr>
            <w:tcW w:w="709" w:type="dxa"/>
          </w:tcPr>
          <w:p w:rsidR="00334EF3" w:rsidRPr="00C81ACD" w:rsidRDefault="00334EF3" w:rsidP="0042474B">
            <w:pPr>
              <w:rPr>
                <w:rFonts w:asciiTheme="majorHAnsi" w:hAnsiTheme="majorHAnsi" w:cs="Calibri"/>
                <w:sz w:val="18"/>
                <w:szCs w:val="18"/>
              </w:rPr>
            </w:pPr>
          </w:p>
        </w:tc>
        <w:tc>
          <w:tcPr>
            <w:tcW w:w="1838" w:type="dxa"/>
          </w:tcPr>
          <w:p w:rsidR="00334EF3" w:rsidRPr="00C81ACD" w:rsidRDefault="00334EF3" w:rsidP="0042474B">
            <w:pPr>
              <w:rPr>
                <w:rFonts w:asciiTheme="majorHAnsi" w:hAnsiTheme="majorHAnsi" w:cs="Calibri"/>
                <w:sz w:val="18"/>
                <w:szCs w:val="18"/>
              </w:rPr>
            </w:pPr>
          </w:p>
        </w:tc>
        <w:tc>
          <w:tcPr>
            <w:tcW w:w="1276" w:type="dxa"/>
          </w:tcPr>
          <w:p w:rsidR="00334EF3" w:rsidRPr="00C81ACD" w:rsidRDefault="00334EF3" w:rsidP="0042474B">
            <w:pPr>
              <w:rPr>
                <w:rFonts w:asciiTheme="majorHAnsi" w:hAnsiTheme="majorHAnsi" w:cs="Calibri"/>
                <w:sz w:val="18"/>
                <w:szCs w:val="18"/>
              </w:rPr>
            </w:pPr>
          </w:p>
        </w:tc>
        <w:tc>
          <w:tcPr>
            <w:tcW w:w="1842" w:type="dxa"/>
          </w:tcPr>
          <w:p w:rsidR="00334EF3" w:rsidRPr="00C81ACD" w:rsidRDefault="00334EF3" w:rsidP="0042474B">
            <w:pPr>
              <w:rPr>
                <w:rFonts w:asciiTheme="majorHAnsi" w:hAnsiTheme="majorHAnsi" w:cs="Calibri"/>
                <w:sz w:val="18"/>
                <w:szCs w:val="18"/>
              </w:rPr>
            </w:pPr>
          </w:p>
        </w:tc>
        <w:tc>
          <w:tcPr>
            <w:tcW w:w="1276" w:type="dxa"/>
            <w:gridSpan w:val="2"/>
          </w:tcPr>
          <w:p w:rsidR="00334EF3" w:rsidRPr="00C81ACD" w:rsidRDefault="00334EF3" w:rsidP="0042474B">
            <w:pPr>
              <w:rPr>
                <w:rFonts w:asciiTheme="majorHAnsi" w:hAnsiTheme="majorHAnsi" w:cs="Calibri"/>
                <w:sz w:val="18"/>
                <w:szCs w:val="18"/>
              </w:rPr>
            </w:pPr>
          </w:p>
        </w:tc>
      </w:tr>
      <w:tr w:rsidR="00334EF3" w:rsidRPr="00C81ACD" w:rsidTr="0042474B">
        <w:tblPrEx>
          <w:tblCellMar>
            <w:left w:w="108" w:type="dxa"/>
            <w:right w:w="108" w:type="dxa"/>
          </w:tblCellMar>
          <w:tblLook w:val="00A0" w:firstRow="1" w:lastRow="0" w:firstColumn="1" w:lastColumn="0" w:noHBand="0" w:noVBand="0"/>
        </w:tblPrEx>
        <w:trPr>
          <w:jc w:val="center"/>
        </w:trPr>
        <w:tc>
          <w:tcPr>
            <w:tcW w:w="1843" w:type="dxa"/>
          </w:tcPr>
          <w:p w:rsidR="00334EF3" w:rsidRPr="00C81ACD" w:rsidRDefault="00334EF3" w:rsidP="0042474B">
            <w:pPr>
              <w:rPr>
                <w:rFonts w:asciiTheme="majorHAnsi" w:hAnsiTheme="majorHAnsi" w:cs="Calibri"/>
                <w:sz w:val="18"/>
                <w:szCs w:val="18"/>
              </w:rPr>
            </w:pPr>
          </w:p>
        </w:tc>
        <w:tc>
          <w:tcPr>
            <w:tcW w:w="1553" w:type="dxa"/>
          </w:tcPr>
          <w:p w:rsidR="00334EF3" w:rsidRPr="00C81ACD" w:rsidRDefault="00334EF3" w:rsidP="0042474B">
            <w:pPr>
              <w:rPr>
                <w:rFonts w:asciiTheme="majorHAnsi" w:hAnsiTheme="majorHAnsi" w:cs="Calibri"/>
                <w:sz w:val="18"/>
                <w:szCs w:val="18"/>
              </w:rPr>
            </w:pPr>
          </w:p>
        </w:tc>
        <w:tc>
          <w:tcPr>
            <w:tcW w:w="3408" w:type="dxa"/>
          </w:tcPr>
          <w:p w:rsidR="00334EF3" w:rsidRPr="00C81ACD" w:rsidRDefault="00334EF3" w:rsidP="0042474B">
            <w:pPr>
              <w:rPr>
                <w:rFonts w:asciiTheme="majorHAnsi" w:hAnsiTheme="majorHAnsi" w:cs="Calibri"/>
                <w:sz w:val="18"/>
                <w:szCs w:val="18"/>
              </w:rPr>
            </w:pPr>
          </w:p>
        </w:tc>
        <w:tc>
          <w:tcPr>
            <w:tcW w:w="709" w:type="dxa"/>
          </w:tcPr>
          <w:p w:rsidR="00334EF3" w:rsidRPr="00C81ACD" w:rsidRDefault="00334EF3" w:rsidP="0042474B">
            <w:pPr>
              <w:rPr>
                <w:rFonts w:asciiTheme="majorHAnsi" w:hAnsiTheme="majorHAnsi" w:cs="Calibri"/>
                <w:sz w:val="18"/>
                <w:szCs w:val="18"/>
              </w:rPr>
            </w:pPr>
          </w:p>
        </w:tc>
        <w:tc>
          <w:tcPr>
            <w:tcW w:w="1838" w:type="dxa"/>
          </w:tcPr>
          <w:p w:rsidR="00334EF3" w:rsidRPr="00C81ACD" w:rsidRDefault="00334EF3" w:rsidP="0042474B">
            <w:pPr>
              <w:rPr>
                <w:rFonts w:asciiTheme="majorHAnsi" w:hAnsiTheme="majorHAnsi" w:cs="Calibri"/>
                <w:sz w:val="18"/>
                <w:szCs w:val="18"/>
              </w:rPr>
            </w:pPr>
          </w:p>
        </w:tc>
        <w:tc>
          <w:tcPr>
            <w:tcW w:w="1276" w:type="dxa"/>
          </w:tcPr>
          <w:p w:rsidR="00334EF3" w:rsidRPr="00C81ACD" w:rsidRDefault="00334EF3" w:rsidP="0042474B">
            <w:pPr>
              <w:rPr>
                <w:rFonts w:asciiTheme="majorHAnsi" w:hAnsiTheme="majorHAnsi" w:cs="Calibri"/>
                <w:sz w:val="18"/>
                <w:szCs w:val="18"/>
              </w:rPr>
            </w:pPr>
          </w:p>
        </w:tc>
        <w:tc>
          <w:tcPr>
            <w:tcW w:w="1842" w:type="dxa"/>
          </w:tcPr>
          <w:p w:rsidR="00334EF3" w:rsidRPr="00C81ACD" w:rsidRDefault="00334EF3" w:rsidP="0042474B">
            <w:pPr>
              <w:rPr>
                <w:rFonts w:asciiTheme="majorHAnsi" w:hAnsiTheme="majorHAnsi" w:cs="Calibri"/>
                <w:sz w:val="18"/>
                <w:szCs w:val="18"/>
              </w:rPr>
            </w:pPr>
          </w:p>
        </w:tc>
        <w:tc>
          <w:tcPr>
            <w:tcW w:w="1276" w:type="dxa"/>
            <w:gridSpan w:val="2"/>
          </w:tcPr>
          <w:p w:rsidR="00334EF3" w:rsidRPr="00C81ACD" w:rsidRDefault="00334EF3" w:rsidP="0042474B">
            <w:pPr>
              <w:rPr>
                <w:rFonts w:asciiTheme="majorHAnsi" w:hAnsiTheme="majorHAnsi" w:cs="Calibri"/>
                <w:sz w:val="18"/>
                <w:szCs w:val="18"/>
              </w:rPr>
            </w:pPr>
          </w:p>
        </w:tc>
      </w:tr>
      <w:tr w:rsidR="00334EF3" w:rsidRPr="00C81ACD" w:rsidTr="0042474B">
        <w:tblPrEx>
          <w:tblCellMar>
            <w:left w:w="108" w:type="dxa"/>
            <w:right w:w="108" w:type="dxa"/>
          </w:tblCellMar>
          <w:tblLook w:val="00A0" w:firstRow="1" w:lastRow="0" w:firstColumn="1" w:lastColumn="0" w:noHBand="0" w:noVBand="0"/>
        </w:tblPrEx>
        <w:trPr>
          <w:jc w:val="center"/>
        </w:trPr>
        <w:tc>
          <w:tcPr>
            <w:tcW w:w="1843" w:type="dxa"/>
          </w:tcPr>
          <w:p w:rsidR="00334EF3" w:rsidRPr="00C81ACD" w:rsidRDefault="00334EF3" w:rsidP="0042474B">
            <w:pPr>
              <w:rPr>
                <w:rFonts w:asciiTheme="majorHAnsi" w:hAnsiTheme="majorHAnsi" w:cs="Calibri"/>
                <w:sz w:val="18"/>
                <w:szCs w:val="18"/>
              </w:rPr>
            </w:pPr>
          </w:p>
        </w:tc>
        <w:tc>
          <w:tcPr>
            <w:tcW w:w="1553" w:type="dxa"/>
          </w:tcPr>
          <w:p w:rsidR="00334EF3" w:rsidRPr="00C81ACD" w:rsidRDefault="00334EF3" w:rsidP="0042474B">
            <w:pPr>
              <w:rPr>
                <w:rFonts w:asciiTheme="majorHAnsi" w:hAnsiTheme="majorHAnsi" w:cs="Calibri"/>
                <w:sz w:val="18"/>
                <w:szCs w:val="18"/>
              </w:rPr>
            </w:pPr>
          </w:p>
        </w:tc>
        <w:tc>
          <w:tcPr>
            <w:tcW w:w="3408" w:type="dxa"/>
          </w:tcPr>
          <w:p w:rsidR="00334EF3" w:rsidRPr="00C81ACD" w:rsidRDefault="00334EF3" w:rsidP="0042474B">
            <w:pPr>
              <w:rPr>
                <w:rFonts w:asciiTheme="majorHAnsi" w:hAnsiTheme="majorHAnsi" w:cs="Calibri"/>
                <w:sz w:val="18"/>
                <w:szCs w:val="18"/>
              </w:rPr>
            </w:pPr>
          </w:p>
        </w:tc>
        <w:tc>
          <w:tcPr>
            <w:tcW w:w="709" w:type="dxa"/>
          </w:tcPr>
          <w:p w:rsidR="00334EF3" w:rsidRPr="00C81ACD" w:rsidRDefault="00334EF3" w:rsidP="0042474B">
            <w:pPr>
              <w:rPr>
                <w:rFonts w:asciiTheme="majorHAnsi" w:hAnsiTheme="majorHAnsi" w:cs="Calibri"/>
                <w:sz w:val="18"/>
                <w:szCs w:val="18"/>
              </w:rPr>
            </w:pPr>
          </w:p>
        </w:tc>
        <w:tc>
          <w:tcPr>
            <w:tcW w:w="1838" w:type="dxa"/>
          </w:tcPr>
          <w:p w:rsidR="00334EF3" w:rsidRPr="00C81ACD" w:rsidRDefault="00334EF3" w:rsidP="0042474B">
            <w:pPr>
              <w:rPr>
                <w:rFonts w:asciiTheme="majorHAnsi" w:hAnsiTheme="majorHAnsi" w:cs="Calibri"/>
                <w:sz w:val="18"/>
                <w:szCs w:val="18"/>
              </w:rPr>
            </w:pPr>
          </w:p>
        </w:tc>
        <w:tc>
          <w:tcPr>
            <w:tcW w:w="1276" w:type="dxa"/>
          </w:tcPr>
          <w:p w:rsidR="00334EF3" w:rsidRPr="00C81ACD" w:rsidRDefault="00334EF3" w:rsidP="0042474B">
            <w:pPr>
              <w:rPr>
                <w:rFonts w:asciiTheme="majorHAnsi" w:hAnsiTheme="majorHAnsi" w:cs="Calibri"/>
                <w:sz w:val="18"/>
                <w:szCs w:val="18"/>
              </w:rPr>
            </w:pPr>
          </w:p>
        </w:tc>
        <w:tc>
          <w:tcPr>
            <w:tcW w:w="1842" w:type="dxa"/>
          </w:tcPr>
          <w:p w:rsidR="00334EF3" w:rsidRPr="00C81ACD" w:rsidRDefault="00334EF3" w:rsidP="0042474B">
            <w:pPr>
              <w:rPr>
                <w:rFonts w:asciiTheme="majorHAnsi" w:hAnsiTheme="majorHAnsi" w:cs="Calibri"/>
                <w:sz w:val="18"/>
                <w:szCs w:val="18"/>
              </w:rPr>
            </w:pPr>
          </w:p>
        </w:tc>
        <w:tc>
          <w:tcPr>
            <w:tcW w:w="1276" w:type="dxa"/>
            <w:gridSpan w:val="2"/>
          </w:tcPr>
          <w:p w:rsidR="00334EF3" w:rsidRPr="00C81ACD" w:rsidRDefault="00334EF3" w:rsidP="0042474B">
            <w:pPr>
              <w:rPr>
                <w:rFonts w:asciiTheme="majorHAnsi" w:hAnsiTheme="majorHAnsi" w:cs="Calibri"/>
                <w:sz w:val="18"/>
                <w:szCs w:val="18"/>
              </w:rPr>
            </w:pPr>
          </w:p>
        </w:tc>
      </w:tr>
      <w:tr w:rsidR="00334EF3" w:rsidRPr="00C81ACD" w:rsidTr="0042474B">
        <w:tblPrEx>
          <w:tblCellMar>
            <w:left w:w="108" w:type="dxa"/>
            <w:right w:w="108" w:type="dxa"/>
          </w:tblCellMar>
          <w:tblLook w:val="00A0" w:firstRow="1" w:lastRow="0" w:firstColumn="1" w:lastColumn="0" w:noHBand="0" w:noVBand="0"/>
        </w:tblPrEx>
        <w:trPr>
          <w:jc w:val="center"/>
        </w:trPr>
        <w:tc>
          <w:tcPr>
            <w:tcW w:w="1843" w:type="dxa"/>
          </w:tcPr>
          <w:p w:rsidR="00334EF3" w:rsidRPr="00C81ACD" w:rsidRDefault="00334EF3" w:rsidP="0042474B">
            <w:pPr>
              <w:rPr>
                <w:rFonts w:asciiTheme="majorHAnsi" w:hAnsiTheme="majorHAnsi" w:cs="Calibri"/>
                <w:sz w:val="18"/>
                <w:szCs w:val="18"/>
              </w:rPr>
            </w:pPr>
          </w:p>
        </w:tc>
        <w:tc>
          <w:tcPr>
            <w:tcW w:w="1553" w:type="dxa"/>
          </w:tcPr>
          <w:p w:rsidR="00334EF3" w:rsidRPr="00C81ACD" w:rsidRDefault="00334EF3" w:rsidP="0042474B">
            <w:pPr>
              <w:rPr>
                <w:rFonts w:asciiTheme="majorHAnsi" w:hAnsiTheme="majorHAnsi" w:cs="Calibri"/>
                <w:sz w:val="18"/>
                <w:szCs w:val="18"/>
              </w:rPr>
            </w:pPr>
          </w:p>
        </w:tc>
        <w:tc>
          <w:tcPr>
            <w:tcW w:w="3408" w:type="dxa"/>
          </w:tcPr>
          <w:p w:rsidR="00334EF3" w:rsidRPr="00C81ACD" w:rsidRDefault="00334EF3" w:rsidP="0042474B">
            <w:pPr>
              <w:rPr>
                <w:rFonts w:asciiTheme="majorHAnsi" w:hAnsiTheme="majorHAnsi" w:cs="Calibri"/>
                <w:sz w:val="18"/>
                <w:szCs w:val="18"/>
              </w:rPr>
            </w:pPr>
          </w:p>
        </w:tc>
        <w:tc>
          <w:tcPr>
            <w:tcW w:w="709" w:type="dxa"/>
          </w:tcPr>
          <w:p w:rsidR="00334EF3" w:rsidRPr="00C81ACD" w:rsidRDefault="00334EF3" w:rsidP="0042474B">
            <w:pPr>
              <w:rPr>
                <w:rFonts w:asciiTheme="majorHAnsi" w:hAnsiTheme="majorHAnsi" w:cs="Calibri"/>
                <w:sz w:val="18"/>
                <w:szCs w:val="18"/>
              </w:rPr>
            </w:pPr>
          </w:p>
        </w:tc>
        <w:tc>
          <w:tcPr>
            <w:tcW w:w="1838" w:type="dxa"/>
          </w:tcPr>
          <w:p w:rsidR="00334EF3" w:rsidRPr="00C81ACD" w:rsidRDefault="00334EF3" w:rsidP="0042474B">
            <w:pPr>
              <w:rPr>
                <w:rFonts w:asciiTheme="majorHAnsi" w:hAnsiTheme="majorHAnsi" w:cs="Calibri"/>
                <w:sz w:val="18"/>
                <w:szCs w:val="18"/>
              </w:rPr>
            </w:pPr>
          </w:p>
        </w:tc>
        <w:tc>
          <w:tcPr>
            <w:tcW w:w="1276" w:type="dxa"/>
          </w:tcPr>
          <w:p w:rsidR="00334EF3" w:rsidRPr="00C81ACD" w:rsidRDefault="00334EF3" w:rsidP="0042474B">
            <w:pPr>
              <w:rPr>
                <w:rFonts w:asciiTheme="majorHAnsi" w:hAnsiTheme="majorHAnsi" w:cs="Calibri"/>
                <w:sz w:val="18"/>
                <w:szCs w:val="18"/>
              </w:rPr>
            </w:pPr>
          </w:p>
        </w:tc>
        <w:tc>
          <w:tcPr>
            <w:tcW w:w="1842" w:type="dxa"/>
          </w:tcPr>
          <w:p w:rsidR="00334EF3" w:rsidRPr="00C81ACD" w:rsidRDefault="00334EF3" w:rsidP="0042474B">
            <w:pPr>
              <w:rPr>
                <w:rFonts w:asciiTheme="majorHAnsi" w:hAnsiTheme="majorHAnsi" w:cs="Calibri"/>
                <w:sz w:val="18"/>
                <w:szCs w:val="18"/>
              </w:rPr>
            </w:pPr>
          </w:p>
        </w:tc>
        <w:tc>
          <w:tcPr>
            <w:tcW w:w="1276" w:type="dxa"/>
            <w:gridSpan w:val="2"/>
          </w:tcPr>
          <w:p w:rsidR="00334EF3" w:rsidRPr="00C81ACD" w:rsidRDefault="00334EF3" w:rsidP="0042474B">
            <w:pPr>
              <w:rPr>
                <w:rFonts w:asciiTheme="majorHAnsi" w:hAnsiTheme="majorHAnsi" w:cs="Calibri"/>
                <w:sz w:val="18"/>
                <w:szCs w:val="18"/>
              </w:rPr>
            </w:pPr>
          </w:p>
        </w:tc>
      </w:tr>
    </w:tbl>
    <w:p w:rsidR="00334EF3" w:rsidRPr="00C81ACD" w:rsidRDefault="00334EF3" w:rsidP="00334EF3">
      <w:pPr>
        <w:spacing w:before="240" w:after="240" w:line="240" w:lineRule="atLeast"/>
        <w:ind w:firstLine="708"/>
        <w:rPr>
          <w:rFonts w:asciiTheme="majorHAnsi" w:hAnsiTheme="majorHAnsi" w:cs="Calibri"/>
          <w:sz w:val="18"/>
          <w:szCs w:val="18"/>
        </w:rPr>
      </w:pPr>
      <w:r w:rsidRPr="00C81ACD">
        <w:rPr>
          <w:rFonts w:asciiTheme="majorHAnsi" w:hAnsiTheme="majorHAnsi" w:cs="Calibri"/>
          <w:sz w:val="18"/>
          <w:szCs w:val="18"/>
        </w:rPr>
        <w:t>( Timbro e firma del legale rappresentante della ditta concorrente)</w:t>
      </w:r>
    </w:p>
    <w:p w:rsidR="00334EF3" w:rsidRPr="00C81ACD" w:rsidRDefault="00334EF3" w:rsidP="00334EF3">
      <w:pPr>
        <w:jc w:val="center"/>
        <w:rPr>
          <w:rFonts w:asciiTheme="majorHAnsi" w:hAnsiTheme="majorHAnsi" w:cs="Calibri"/>
          <w:sz w:val="18"/>
          <w:szCs w:val="18"/>
        </w:rPr>
        <w:sectPr w:rsidR="00334EF3" w:rsidRPr="00C81ACD">
          <w:pgSz w:w="16838" w:h="11906" w:orient="landscape"/>
          <w:pgMar w:top="1134" w:right="1418" w:bottom="1134" w:left="1134" w:header="709" w:footer="709" w:gutter="0"/>
          <w:cols w:space="708"/>
          <w:docGrid w:linePitch="360"/>
        </w:sectPr>
      </w:pPr>
    </w:p>
    <w:p w:rsidR="00334EF3" w:rsidRPr="00D71920" w:rsidRDefault="00334EF3" w:rsidP="00334EF3">
      <w:pPr>
        <w:jc w:val="center"/>
        <w:rPr>
          <w:rFonts w:asciiTheme="majorHAnsi" w:hAnsiTheme="majorHAnsi" w:cs="Calibri"/>
          <w:b/>
          <w:caps/>
          <w:sz w:val="18"/>
          <w:szCs w:val="18"/>
          <w:u w:val="single"/>
        </w:rPr>
      </w:pPr>
      <w:r w:rsidRPr="00D71920">
        <w:rPr>
          <w:rFonts w:asciiTheme="majorHAnsi" w:hAnsiTheme="majorHAnsi" w:cs="Calibri"/>
          <w:b/>
          <w:caps/>
          <w:sz w:val="18"/>
          <w:szCs w:val="18"/>
          <w:u w:val="single"/>
        </w:rPr>
        <w:lastRenderedPageBreak/>
        <w:t>Questionario Tecnico</w:t>
      </w:r>
    </w:p>
    <w:p w:rsidR="00334EF3" w:rsidRPr="00D71920" w:rsidRDefault="00334EF3" w:rsidP="00334EF3">
      <w:pPr>
        <w:rPr>
          <w:rFonts w:asciiTheme="majorHAnsi" w:hAnsiTheme="majorHAnsi" w:cs="Calibri"/>
          <w:sz w:val="18"/>
          <w:szCs w:val="18"/>
        </w:rPr>
      </w:pPr>
    </w:p>
    <w:p w:rsidR="00334EF3" w:rsidRPr="00D71920" w:rsidRDefault="00334EF3" w:rsidP="00334EF3">
      <w:pPr>
        <w:rPr>
          <w:rFonts w:asciiTheme="majorHAnsi" w:hAnsiTheme="majorHAnsi" w:cs="Calibri"/>
          <w:sz w:val="18"/>
          <w:szCs w:val="18"/>
        </w:rPr>
      </w:pPr>
    </w:p>
    <w:p w:rsidR="00334EF3" w:rsidRPr="00D71920" w:rsidRDefault="00334EF3" w:rsidP="00334EF3">
      <w:pPr>
        <w:spacing w:after="240"/>
        <w:rPr>
          <w:rFonts w:asciiTheme="majorHAnsi" w:hAnsiTheme="majorHAnsi" w:cs="Calibri"/>
          <w:sz w:val="18"/>
          <w:szCs w:val="18"/>
        </w:rPr>
      </w:pPr>
      <w:r w:rsidRPr="00D71920">
        <w:rPr>
          <w:rFonts w:asciiTheme="majorHAnsi" w:hAnsiTheme="majorHAnsi" w:cs="Calibri"/>
          <w:sz w:val="18"/>
          <w:szCs w:val="18"/>
        </w:rPr>
        <w:t>Il relativo file in formato *.</w:t>
      </w:r>
      <w:proofErr w:type="spellStart"/>
      <w:r w:rsidRPr="00D71920">
        <w:rPr>
          <w:rFonts w:asciiTheme="majorHAnsi" w:hAnsiTheme="majorHAnsi" w:cs="Calibri"/>
          <w:sz w:val="18"/>
          <w:szCs w:val="18"/>
        </w:rPr>
        <w:t>xls</w:t>
      </w:r>
      <w:proofErr w:type="spellEnd"/>
      <w:r w:rsidRPr="00D71920">
        <w:rPr>
          <w:rFonts w:asciiTheme="majorHAnsi" w:hAnsiTheme="majorHAnsi" w:cs="Calibri"/>
          <w:sz w:val="18"/>
          <w:szCs w:val="18"/>
        </w:rPr>
        <w:t xml:space="preserve"> (Excel), da compilare è scaricabile dal sito dell’Ente Appaltante:</w:t>
      </w:r>
    </w:p>
    <w:p w:rsidR="00334EF3" w:rsidRPr="00C81ACD" w:rsidRDefault="00EE400F" w:rsidP="00334EF3">
      <w:pPr>
        <w:jc w:val="center"/>
        <w:rPr>
          <w:rFonts w:asciiTheme="majorHAnsi" w:hAnsiTheme="majorHAnsi" w:cs="Calibri"/>
          <w:sz w:val="18"/>
          <w:szCs w:val="18"/>
        </w:rPr>
      </w:pPr>
      <w:hyperlink r:id="rId22" w:history="1">
        <w:r w:rsidR="00334EF3" w:rsidRPr="00D71920">
          <w:rPr>
            <w:rStyle w:val="Collegamentoipertestuale"/>
            <w:rFonts w:asciiTheme="majorHAnsi" w:hAnsiTheme="majorHAnsi" w:cs="Calibri"/>
            <w:bCs/>
            <w:sz w:val="18"/>
            <w:szCs w:val="18"/>
          </w:rPr>
          <w:t>www.egas.sanita.fvg.it</w:t>
        </w:r>
      </w:hyperlink>
    </w:p>
    <w:p w:rsidR="00334EF3" w:rsidRPr="00C81ACD" w:rsidRDefault="00334EF3" w:rsidP="00334EF3">
      <w:pPr>
        <w:widowControl w:val="0"/>
        <w:autoSpaceDE w:val="0"/>
        <w:autoSpaceDN w:val="0"/>
        <w:adjustRightInd w:val="0"/>
        <w:spacing w:line="320" w:lineRule="exact"/>
        <w:jc w:val="both"/>
        <w:rPr>
          <w:rFonts w:asciiTheme="majorHAnsi" w:hAnsiTheme="majorHAnsi" w:cs="Calibri"/>
          <w:sz w:val="18"/>
          <w:szCs w:val="18"/>
        </w:rPr>
      </w:pPr>
      <w:r w:rsidRPr="00C81ACD">
        <w:rPr>
          <w:rFonts w:asciiTheme="majorHAnsi" w:hAnsiTheme="majorHAnsi" w:cs="Calibri"/>
          <w:sz w:val="18"/>
          <w:szCs w:val="18"/>
        </w:rPr>
        <w:br w:type="page"/>
      </w:r>
    </w:p>
    <w:p w:rsidR="00334EF3" w:rsidRPr="00C81ACD" w:rsidRDefault="00334EF3" w:rsidP="00334EF3">
      <w:pPr>
        <w:spacing w:after="240"/>
        <w:jc w:val="center"/>
        <w:rPr>
          <w:rFonts w:asciiTheme="majorHAnsi" w:hAnsiTheme="majorHAnsi" w:cs="Calibri"/>
          <w:b/>
          <w:bCs/>
          <w:sz w:val="18"/>
          <w:szCs w:val="1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9778"/>
        <w:gridCol w:w="23"/>
      </w:tblGrid>
      <w:tr w:rsidR="00334EF3" w:rsidRPr="00C81ACD" w:rsidTr="0042474B">
        <w:tc>
          <w:tcPr>
            <w:tcW w:w="9778" w:type="dxa"/>
            <w:gridSpan w:val="2"/>
            <w:shd w:val="clear" w:color="auto" w:fill="92CDDC"/>
          </w:tcPr>
          <w:p w:rsidR="00334EF3" w:rsidRPr="00C81ACD" w:rsidRDefault="00334EF3" w:rsidP="0042474B">
            <w:pPr>
              <w:pStyle w:val="Titolo1"/>
              <w:spacing w:before="120" w:after="120"/>
              <w:ind w:left="482" w:hanging="482"/>
              <w:jc w:val="center"/>
              <w:rPr>
                <w:rFonts w:asciiTheme="majorHAnsi" w:hAnsiTheme="majorHAnsi" w:cs="Calibri"/>
                <w:sz w:val="18"/>
                <w:szCs w:val="18"/>
              </w:rPr>
            </w:pPr>
            <w:r w:rsidRPr="00C81ACD">
              <w:rPr>
                <w:rFonts w:asciiTheme="majorHAnsi" w:hAnsiTheme="majorHAnsi" w:cs="Calibri"/>
                <w:sz w:val="18"/>
                <w:szCs w:val="18"/>
              </w:rPr>
              <w:t>SOFTWARE E SICUREZZA INFORMATICA</w:t>
            </w:r>
          </w:p>
        </w:tc>
      </w:tr>
      <w:tr w:rsidR="00334EF3" w:rsidRPr="00C81ACD" w:rsidTr="0042474B">
        <w:tc>
          <w:tcPr>
            <w:tcW w:w="9778" w:type="dxa"/>
            <w:gridSpan w:val="2"/>
          </w:tcPr>
          <w:p w:rsidR="00334EF3" w:rsidRPr="00C81ACD" w:rsidRDefault="00334EF3" w:rsidP="0042474B">
            <w:pPr>
              <w:rPr>
                <w:rFonts w:asciiTheme="majorHAnsi" w:hAnsiTheme="majorHAnsi" w:cs="Calibri"/>
                <w:b/>
                <w:bCs/>
                <w:sz w:val="18"/>
                <w:szCs w:val="18"/>
              </w:rPr>
            </w:pPr>
            <w:r w:rsidRPr="00C81ACD">
              <w:rPr>
                <w:rFonts w:asciiTheme="majorHAnsi" w:hAnsiTheme="majorHAnsi" w:cs="Calibri"/>
                <w:b/>
                <w:bCs/>
                <w:sz w:val="18"/>
                <w:szCs w:val="18"/>
              </w:rPr>
              <w:t>La ditta fornitrice:</w:t>
            </w:r>
          </w:p>
          <w:p w:rsidR="00334EF3" w:rsidRPr="00C81ACD" w:rsidRDefault="00334EF3" w:rsidP="0042474B">
            <w:pPr>
              <w:tabs>
                <w:tab w:val="left" w:leader="dot" w:pos="8640"/>
              </w:tabs>
              <w:rPr>
                <w:rFonts w:asciiTheme="majorHAnsi" w:hAnsiTheme="majorHAnsi" w:cs="Calibri"/>
                <w:sz w:val="18"/>
                <w:szCs w:val="18"/>
              </w:rPr>
            </w:pPr>
            <w:r w:rsidRPr="00C81ACD">
              <w:rPr>
                <w:rFonts w:asciiTheme="majorHAnsi" w:hAnsiTheme="majorHAnsi" w:cs="Calibri"/>
                <w:sz w:val="18"/>
                <w:szCs w:val="18"/>
              </w:rPr>
              <w:t>Ragione Sociale</w:t>
            </w:r>
            <w:r w:rsidRPr="00C81ACD">
              <w:rPr>
                <w:rFonts w:asciiTheme="majorHAnsi" w:hAnsiTheme="majorHAnsi" w:cs="Calibri"/>
                <w:sz w:val="18"/>
                <w:szCs w:val="18"/>
              </w:rPr>
              <w:tab/>
            </w:r>
          </w:p>
          <w:p w:rsidR="00334EF3" w:rsidRPr="00C81ACD" w:rsidRDefault="00334EF3" w:rsidP="0042474B">
            <w:pPr>
              <w:tabs>
                <w:tab w:val="left" w:leader="dot" w:pos="4805"/>
                <w:tab w:val="left" w:leader="dot" w:pos="8647"/>
              </w:tabs>
              <w:rPr>
                <w:rFonts w:asciiTheme="majorHAnsi" w:hAnsiTheme="majorHAnsi" w:cs="Calibri"/>
                <w:sz w:val="18"/>
                <w:szCs w:val="18"/>
              </w:rPr>
            </w:pPr>
            <w:r w:rsidRPr="00C81ACD">
              <w:rPr>
                <w:rFonts w:asciiTheme="majorHAnsi" w:hAnsiTheme="majorHAnsi" w:cs="Calibri"/>
                <w:sz w:val="18"/>
                <w:szCs w:val="18"/>
              </w:rPr>
              <w:t xml:space="preserve">Città </w:t>
            </w:r>
            <w:r w:rsidRPr="00C81ACD">
              <w:rPr>
                <w:rFonts w:asciiTheme="majorHAnsi" w:hAnsiTheme="majorHAnsi" w:cs="Calibri"/>
                <w:sz w:val="18"/>
                <w:szCs w:val="18"/>
              </w:rPr>
              <w:tab/>
              <w:t>(Provincia)</w:t>
            </w:r>
            <w:r w:rsidRPr="00C81ACD">
              <w:rPr>
                <w:rFonts w:asciiTheme="majorHAnsi" w:hAnsiTheme="majorHAnsi" w:cs="Calibri"/>
                <w:sz w:val="18"/>
                <w:szCs w:val="18"/>
              </w:rPr>
              <w:tab/>
            </w:r>
          </w:p>
          <w:p w:rsidR="00334EF3" w:rsidRPr="00C81ACD" w:rsidRDefault="00334EF3" w:rsidP="0042474B">
            <w:pPr>
              <w:tabs>
                <w:tab w:val="left" w:leader="dot" w:pos="8647"/>
              </w:tabs>
              <w:rPr>
                <w:rFonts w:asciiTheme="majorHAnsi" w:hAnsiTheme="majorHAnsi" w:cs="Calibri"/>
                <w:sz w:val="18"/>
                <w:szCs w:val="18"/>
              </w:rPr>
            </w:pPr>
            <w:r w:rsidRPr="00C81ACD">
              <w:rPr>
                <w:rFonts w:asciiTheme="majorHAnsi" w:hAnsiTheme="majorHAnsi" w:cs="Calibri"/>
                <w:sz w:val="18"/>
                <w:szCs w:val="18"/>
              </w:rPr>
              <w:t xml:space="preserve">Indirizzo </w:t>
            </w:r>
            <w:r w:rsidRPr="00C81ACD">
              <w:rPr>
                <w:rFonts w:asciiTheme="majorHAnsi" w:hAnsiTheme="majorHAnsi" w:cs="Calibri"/>
                <w:sz w:val="18"/>
                <w:szCs w:val="18"/>
              </w:rPr>
              <w:tab/>
            </w:r>
          </w:p>
          <w:p w:rsidR="00334EF3" w:rsidRPr="00C81ACD" w:rsidRDefault="00334EF3" w:rsidP="0042474B">
            <w:pPr>
              <w:tabs>
                <w:tab w:val="left" w:leader="dot" w:pos="4805"/>
                <w:tab w:val="left" w:leader="dot" w:pos="8647"/>
              </w:tabs>
              <w:rPr>
                <w:rFonts w:asciiTheme="majorHAnsi" w:hAnsiTheme="majorHAnsi" w:cs="Calibri"/>
                <w:sz w:val="18"/>
                <w:szCs w:val="18"/>
              </w:rPr>
            </w:pPr>
            <w:r w:rsidRPr="00C81ACD">
              <w:rPr>
                <w:rFonts w:asciiTheme="majorHAnsi" w:hAnsiTheme="majorHAnsi" w:cs="Calibri"/>
                <w:sz w:val="18"/>
                <w:szCs w:val="18"/>
              </w:rPr>
              <w:t xml:space="preserve">Tel. </w:t>
            </w:r>
            <w:r w:rsidRPr="00C81ACD">
              <w:rPr>
                <w:rFonts w:asciiTheme="majorHAnsi" w:hAnsiTheme="majorHAnsi" w:cs="Calibri"/>
                <w:sz w:val="18"/>
                <w:szCs w:val="18"/>
              </w:rPr>
              <w:tab/>
              <w:t xml:space="preserve">Fax </w:t>
            </w:r>
            <w:r w:rsidRPr="00C81ACD">
              <w:rPr>
                <w:rFonts w:asciiTheme="majorHAnsi" w:hAnsiTheme="majorHAnsi" w:cs="Calibri"/>
                <w:sz w:val="18"/>
                <w:szCs w:val="18"/>
              </w:rPr>
              <w:tab/>
            </w:r>
          </w:p>
          <w:p w:rsidR="00334EF3" w:rsidRPr="00C81ACD" w:rsidRDefault="00334EF3" w:rsidP="0042474B">
            <w:pPr>
              <w:tabs>
                <w:tab w:val="left" w:leader="dot" w:pos="8647"/>
              </w:tabs>
              <w:rPr>
                <w:rFonts w:asciiTheme="majorHAnsi" w:hAnsiTheme="majorHAnsi" w:cs="Calibri"/>
                <w:smallCaps/>
                <w:sz w:val="18"/>
                <w:szCs w:val="18"/>
              </w:rPr>
            </w:pPr>
            <w:r w:rsidRPr="00C81ACD">
              <w:rPr>
                <w:rFonts w:asciiTheme="majorHAnsi" w:hAnsiTheme="majorHAnsi" w:cs="Calibri"/>
                <w:sz w:val="18"/>
                <w:szCs w:val="18"/>
              </w:rPr>
              <w:t>Email</w:t>
            </w:r>
            <w:r w:rsidRPr="00C81ACD">
              <w:rPr>
                <w:rFonts w:asciiTheme="majorHAnsi" w:hAnsiTheme="majorHAnsi" w:cs="Calibri"/>
                <w:smallCaps/>
                <w:sz w:val="18"/>
                <w:szCs w:val="18"/>
              </w:rPr>
              <w:t xml:space="preserve"> </w:t>
            </w:r>
            <w:r w:rsidRPr="00C81ACD">
              <w:rPr>
                <w:rFonts w:asciiTheme="majorHAnsi" w:hAnsiTheme="majorHAnsi" w:cs="Calibri"/>
                <w:smallCaps/>
                <w:sz w:val="18"/>
                <w:szCs w:val="18"/>
              </w:rPr>
              <w:tab/>
            </w:r>
          </w:p>
        </w:tc>
      </w:tr>
      <w:tr w:rsidR="00334EF3" w:rsidRPr="00C81ACD" w:rsidTr="0042474B">
        <w:tc>
          <w:tcPr>
            <w:tcW w:w="9778" w:type="dxa"/>
            <w:gridSpan w:val="2"/>
            <w:vAlign w:val="center"/>
          </w:tcPr>
          <w:p w:rsidR="00334EF3" w:rsidRPr="00C81ACD" w:rsidRDefault="00334EF3" w:rsidP="0042474B">
            <w:pPr>
              <w:pStyle w:val="Titolo1"/>
              <w:spacing w:before="120" w:after="120"/>
              <w:ind w:left="482" w:hanging="482"/>
              <w:jc w:val="center"/>
              <w:rPr>
                <w:rFonts w:asciiTheme="majorHAnsi" w:hAnsiTheme="majorHAnsi" w:cs="Calibri"/>
                <w:sz w:val="18"/>
                <w:szCs w:val="18"/>
              </w:rPr>
            </w:pPr>
            <w:r w:rsidRPr="00C81ACD">
              <w:rPr>
                <w:rFonts w:asciiTheme="majorHAnsi" w:hAnsiTheme="majorHAnsi" w:cs="Calibri"/>
                <w:sz w:val="18"/>
                <w:szCs w:val="18"/>
              </w:rPr>
              <w:t>D I C H I A R A</w:t>
            </w:r>
          </w:p>
        </w:tc>
      </w:tr>
      <w:tr w:rsidR="00334EF3" w:rsidRPr="00C81ACD" w:rsidTr="0042474B">
        <w:tc>
          <w:tcPr>
            <w:tcW w:w="9778" w:type="dxa"/>
            <w:gridSpan w:val="2"/>
          </w:tcPr>
          <w:p w:rsidR="00334EF3" w:rsidRPr="00C81ACD" w:rsidRDefault="00334EF3" w:rsidP="0042474B">
            <w:pPr>
              <w:rPr>
                <w:rFonts w:asciiTheme="majorHAnsi" w:hAnsiTheme="majorHAnsi" w:cs="Calibri"/>
                <w:sz w:val="18"/>
                <w:szCs w:val="18"/>
              </w:rPr>
            </w:pPr>
          </w:p>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sym w:font="Wingdings" w:char="F0A8"/>
            </w:r>
            <w:r w:rsidRPr="00C81ACD">
              <w:rPr>
                <w:rFonts w:asciiTheme="majorHAnsi" w:hAnsiTheme="majorHAnsi" w:cs="Calibri"/>
                <w:sz w:val="18"/>
                <w:szCs w:val="18"/>
              </w:rPr>
              <w:t xml:space="preserve">  Non è prevista la fornitura di software</w:t>
            </w:r>
          </w:p>
          <w:p w:rsidR="00334EF3" w:rsidRPr="00C81ACD" w:rsidRDefault="00334EF3" w:rsidP="0042474B">
            <w:pPr>
              <w:rPr>
                <w:rFonts w:asciiTheme="majorHAnsi" w:hAnsiTheme="majorHAnsi" w:cs="Calibri"/>
                <w:sz w:val="18"/>
                <w:szCs w:val="18"/>
              </w:rPr>
            </w:pPr>
          </w:p>
        </w:tc>
      </w:tr>
      <w:tr w:rsidR="00334EF3" w:rsidRPr="00C81ACD" w:rsidTr="0042474B">
        <w:tc>
          <w:tcPr>
            <w:tcW w:w="9778" w:type="dxa"/>
            <w:gridSpan w:val="2"/>
          </w:tcPr>
          <w:p w:rsidR="00334EF3" w:rsidRPr="00C81ACD" w:rsidRDefault="00334EF3" w:rsidP="0042474B">
            <w:pPr>
              <w:autoSpaceDE w:val="0"/>
              <w:autoSpaceDN w:val="0"/>
              <w:spacing w:before="120"/>
              <w:rPr>
                <w:rFonts w:asciiTheme="majorHAnsi" w:hAnsiTheme="majorHAnsi" w:cs="Calibri"/>
                <w:b/>
                <w:bCs/>
                <w:sz w:val="18"/>
                <w:szCs w:val="18"/>
              </w:rPr>
            </w:pPr>
            <w:r w:rsidRPr="00C81ACD">
              <w:rPr>
                <w:rFonts w:asciiTheme="majorHAnsi" w:hAnsiTheme="majorHAnsi" w:cs="Calibri"/>
                <w:b/>
                <w:bCs/>
                <w:sz w:val="18"/>
                <w:szCs w:val="18"/>
              </w:rPr>
              <w:t>- Trattamento dati personali –</w:t>
            </w:r>
          </w:p>
          <w:p w:rsidR="00334EF3" w:rsidRPr="00C81ACD" w:rsidRDefault="00334EF3" w:rsidP="0042474B">
            <w:pPr>
              <w:autoSpaceDE w:val="0"/>
              <w:autoSpaceDN w:val="0"/>
              <w:rPr>
                <w:rFonts w:asciiTheme="majorHAnsi" w:hAnsiTheme="majorHAnsi" w:cs="Calibri"/>
                <w:sz w:val="18"/>
                <w:szCs w:val="18"/>
              </w:rPr>
            </w:pPr>
            <w:r w:rsidRPr="00C81ACD">
              <w:rPr>
                <w:rFonts w:asciiTheme="majorHAnsi" w:hAnsiTheme="majorHAnsi" w:cs="Calibri"/>
                <w:sz w:val="18"/>
                <w:szCs w:val="18"/>
              </w:rPr>
              <w:t xml:space="preserve">Che in relazione a quanto previsto dal </w:t>
            </w:r>
            <w:proofErr w:type="spellStart"/>
            <w:r w:rsidRPr="00C81ACD">
              <w:rPr>
                <w:rFonts w:asciiTheme="majorHAnsi" w:hAnsiTheme="majorHAnsi" w:cs="Calibri"/>
                <w:sz w:val="18"/>
                <w:szCs w:val="18"/>
              </w:rPr>
              <w:t>D.Lgs.</w:t>
            </w:r>
            <w:proofErr w:type="spellEnd"/>
            <w:r w:rsidRPr="00C81ACD">
              <w:rPr>
                <w:rFonts w:asciiTheme="majorHAnsi" w:hAnsiTheme="majorHAnsi" w:cs="Calibri"/>
                <w:sz w:val="18"/>
                <w:szCs w:val="18"/>
              </w:rPr>
              <w:t xml:space="preserve"> n. 196/2003, il software fornito:</w:t>
            </w:r>
          </w:p>
          <w:p w:rsidR="00334EF3" w:rsidRPr="00C81ACD" w:rsidRDefault="00334EF3" w:rsidP="0042474B">
            <w:pPr>
              <w:tabs>
                <w:tab w:val="left" w:leader="dot" w:pos="4820"/>
              </w:tabs>
              <w:autoSpaceDE w:val="0"/>
              <w:autoSpaceDN w:val="0"/>
              <w:rPr>
                <w:rFonts w:asciiTheme="majorHAnsi" w:hAnsiTheme="majorHAnsi" w:cs="Calibri"/>
                <w:sz w:val="18"/>
                <w:szCs w:val="18"/>
              </w:rPr>
            </w:pPr>
            <w:r w:rsidRPr="00C81ACD">
              <w:rPr>
                <w:rFonts w:asciiTheme="majorHAnsi" w:hAnsiTheme="majorHAnsi" w:cs="Calibri"/>
                <w:sz w:val="18"/>
                <w:szCs w:val="18"/>
              </w:rPr>
              <w:t xml:space="preserve">[provvede/non provvede] </w:t>
            </w:r>
            <w:r w:rsidRPr="00C81ACD">
              <w:rPr>
                <w:rFonts w:asciiTheme="majorHAnsi" w:hAnsiTheme="majorHAnsi" w:cs="Calibri"/>
                <w:sz w:val="18"/>
                <w:szCs w:val="18"/>
              </w:rPr>
              <w:tab/>
              <w:t xml:space="preserve"> al trattamento di dati personali</w:t>
            </w:r>
          </w:p>
          <w:p w:rsidR="00334EF3" w:rsidRPr="00C81ACD" w:rsidRDefault="00334EF3" w:rsidP="0042474B">
            <w:pPr>
              <w:tabs>
                <w:tab w:val="left" w:leader="dot" w:pos="4822"/>
              </w:tabs>
              <w:autoSpaceDE w:val="0"/>
              <w:autoSpaceDN w:val="0"/>
              <w:rPr>
                <w:rFonts w:asciiTheme="majorHAnsi" w:hAnsiTheme="majorHAnsi" w:cs="Calibri"/>
                <w:sz w:val="18"/>
                <w:szCs w:val="18"/>
              </w:rPr>
            </w:pPr>
            <w:r w:rsidRPr="00C81ACD">
              <w:rPr>
                <w:rFonts w:asciiTheme="majorHAnsi" w:hAnsiTheme="majorHAnsi" w:cs="Calibri"/>
                <w:sz w:val="18"/>
                <w:szCs w:val="18"/>
              </w:rPr>
              <w:t xml:space="preserve">[provvede/non provvede] </w:t>
            </w:r>
            <w:r w:rsidRPr="00C81ACD">
              <w:rPr>
                <w:rFonts w:asciiTheme="majorHAnsi" w:hAnsiTheme="majorHAnsi" w:cs="Calibri"/>
                <w:sz w:val="18"/>
                <w:szCs w:val="18"/>
              </w:rPr>
              <w:tab/>
              <w:t xml:space="preserve"> al trattamento di dati sensibili</w:t>
            </w:r>
          </w:p>
          <w:p w:rsidR="00334EF3" w:rsidRPr="00C81ACD" w:rsidRDefault="00334EF3" w:rsidP="0042474B">
            <w:pPr>
              <w:autoSpaceDE w:val="0"/>
              <w:autoSpaceDN w:val="0"/>
              <w:rPr>
                <w:rFonts w:asciiTheme="majorHAnsi" w:hAnsiTheme="majorHAnsi" w:cs="Calibri"/>
                <w:sz w:val="18"/>
                <w:szCs w:val="18"/>
              </w:rPr>
            </w:pPr>
            <w:r w:rsidRPr="00C81ACD">
              <w:rPr>
                <w:rFonts w:asciiTheme="majorHAnsi" w:hAnsiTheme="majorHAnsi" w:cs="Calibri"/>
                <w:sz w:val="18"/>
                <w:szCs w:val="18"/>
              </w:rPr>
              <w:t xml:space="preserve">Che pertanto, al fine del rispetto delle disposizioni di cui agli artt. 33-36 del </w:t>
            </w:r>
            <w:proofErr w:type="spellStart"/>
            <w:r w:rsidRPr="00C81ACD">
              <w:rPr>
                <w:rFonts w:asciiTheme="majorHAnsi" w:hAnsiTheme="majorHAnsi" w:cs="Calibri"/>
                <w:sz w:val="18"/>
                <w:szCs w:val="18"/>
              </w:rPr>
              <w:t>D.Lgs.</w:t>
            </w:r>
            <w:proofErr w:type="spellEnd"/>
            <w:r w:rsidRPr="00C81ACD">
              <w:rPr>
                <w:rFonts w:asciiTheme="majorHAnsi" w:hAnsiTheme="majorHAnsi" w:cs="Calibri"/>
                <w:sz w:val="18"/>
                <w:szCs w:val="18"/>
              </w:rPr>
              <w:t xml:space="preserve"> n. 196/2003, aventi per oggetto le misure minime di sicurezza per il trattamento di dati personali effettuato con strumenti elettronici, il sistema, in merito ai vari aspetti previsti dal suddetto decreto, in particolare:</w:t>
            </w:r>
          </w:p>
          <w:p w:rsidR="00334EF3" w:rsidRPr="00C81ACD" w:rsidRDefault="00334EF3" w:rsidP="006D4689">
            <w:pPr>
              <w:numPr>
                <w:ilvl w:val="0"/>
                <w:numId w:val="37"/>
              </w:numPr>
              <w:autoSpaceDE w:val="0"/>
              <w:autoSpaceDN w:val="0"/>
              <w:adjustRightInd w:val="0"/>
              <w:jc w:val="both"/>
              <w:rPr>
                <w:rFonts w:asciiTheme="majorHAnsi" w:hAnsiTheme="majorHAnsi" w:cs="Calibri"/>
                <w:sz w:val="18"/>
                <w:szCs w:val="18"/>
              </w:rPr>
            </w:pPr>
            <w:r w:rsidRPr="00C81ACD">
              <w:rPr>
                <w:rFonts w:asciiTheme="majorHAnsi" w:hAnsiTheme="majorHAnsi" w:cs="Calibri"/>
                <w:sz w:val="18"/>
                <w:szCs w:val="18"/>
              </w:rPr>
              <w:t>autenticazione informatica</w:t>
            </w:r>
          </w:p>
          <w:p w:rsidR="00334EF3" w:rsidRPr="00C81ACD" w:rsidRDefault="00334EF3" w:rsidP="006D4689">
            <w:pPr>
              <w:numPr>
                <w:ilvl w:val="0"/>
                <w:numId w:val="37"/>
              </w:numPr>
              <w:autoSpaceDE w:val="0"/>
              <w:autoSpaceDN w:val="0"/>
              <w:adjustRightInd w:val="0"/>
              <w:jc w:val="both"/>
              <w:rPr>
                <w:rFonts w:asciiTheme="majorHAnsi" w:hAnsiTheme="majorHAnsi" w:cs="Calibri"/>
                <w:sz w:val="18"/>
                <w:szCs w:val="18"/>
              </w:rPr>
            </w:pPr>
            <w:r w:rsidRPr="00C81ACD">
              <w:rPr>
                <w:rFonts w:asciiTheme="majorHAnsi" w:hAnsiTheme="majorHAnsi" w:cs="Calibri"/>
                <w:sz w:val="18"/>
                <w:szCs w:val="18"/>
              </w:rPr>
              <w:t>sistema di autorizzazione</w:t>
            </w:r>
          </w:p>
          <w:p w:rsidR="00334EF3" w:rsidRPr="00C81ACD" w:rsidRDefault="00334EF3" w:rsidP="006D4689">
            <w:pPr>
              <w:numPr>
                <w:ilvl w:val="0"/>
                <w:numId w:val="37"/>
              </w:numPr>
              <w:autoSpaceDE w:val="0"/>
              <w:autoSpaceDN w:val="0"/>
              <w:adjustRightInd w:val="0"/>
              <w:jc w:val="both"/>
              <w:rPr>
                <w:rFonts w:asciiTheme="majorHAnsi" w:hAnsiTheme="majorHAnsi" w:cs="Calibri"/>
                <w:sz w:val="18"/>
                <w:szCs w:val="18"/>
              </w:rPr>
            </w:pPr>
            <w:r w:rsidRPr="00C81ACD">
              <w:rPr>
                <w:rFonts w:asciiTheme="majorHAnsi" w:hAnsiTheme="majorHAnsi" w:cs="Calibri"/>
                <w:sz w:val="18"/>
                <w:szCs w:val="18"/>
              </w:rPr>
              <w:t>protezione dati e sistemi</w:t>
            </w:r>
          </w:p>
          <w:p w:rsidR="00334EF3" w:rsidRPr="00C81ACD" w:rsidRDefault="00334EF3" w:rsidP="006D4689">
            <w:pPr>
              <w:numPr>
                <w:ilvl w:val="0"/>
                <w:numId w:val="37"/>
              </w:numPr>
              <w:autoSpaceDE w:val="0"/>
              <w:autoSpaceDN w:val="0"/>
              <w:adjustRightInd w:val="0"/>
              <w:jc w:val="both"/>
              <w:rPr>
                <w:rFonts w:asciiTheme="majorHAnsi" w:hAnsiTheme="majorHAnsi" w:cs="Calibri"/>
                <w:sz w:val="18"/>
                <w:szCs w:val="18"/>
              </w:rPr>
            </w:pPr>
            <w:r w:rsidRPr="00C81ACD">
              <w:rPr>
                <w:rFonts w:asciiTheme="majorHAnsi" w:hAnsiTheme="majorHAnsi" w:cs="Calibri"/>
                <w:sz w:val="18"/>
                <w:szCs w:val="18"/>
              </w:rPr>
              <w:t>misure per garantire il ripristino dell’accesso ai dati in caso di danneggiamento degli stessi o degli strumenti elettronici</w:t>
            </w:r>
          </w:p>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t xml:space="preserve">adotta le seguenti precauzioni ed accorgimenti tecnici </w:t>
            </w:r>
            <w:r w:rsidRPr="00C81ACD">
              <w:rPr>
                <w:rFonts w:asciiTheme="majorHAnsi" w:hAnsiTheme="majorHAnsi" w:cs="Calibri"/>
                <w:i/>
                <w:iCs/>
                <w:sz w:val="18"/>
                <w:szCs w:val="18"/>
                <w:u w:val="dotted"/>
              </w:rPr>
              <w:t>(allegare documento separato qualora non documentabile tutto di seguito)</w:t>
            </w:r>
            <w:r w:rsidRPr="00C81ACD">
              <w:rPr>
                <w:rFonts w:asciiTheme="majorHAnsi" w:hAnsiTheme="majorHAnsi" w:cs="Calibri"/>
                <w:sz w:val="18"/>
                <w:szCs w:val="18"/>
              </w:rPr>
              <w:t>:</w:t>
            </w:r>
          </w:p>
          <w:p w:rsidR="00334EF3" w:rsidRPr="00C81ACD" w:rsidRDefault="00334EF3" w:rsidP="0042474B">
            <w:pPr>
              <w:tabs>
                <w:tab w:val="left" w:leader="dot" w:pos="9356"/>
              </w:tabs>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9356"/>
              </w:tabs>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9356"/>
              </w:tabs>
              <w:rPr>
                <w:rFonts w:asciiTheme="majorHAnsi" w:hAnsiTheme="majorHAnsi" w:cs="Calibri"/>
                <w:sz w:val="18"/>
                <w:szCs w:val="18"/>
              </w:rPr>
            </w:pPr>
            <w:r w:rsidRPr="00C81ACD">
              <w:rPr>
                <w:rFonts w:asciiTheme="majorHAnsi" w:hAnsiTheme="majorHAnsi" w:cs="Calibri"/>
                <w:sz w:val="18"/>
                <w:szCs w:val="18"/>
              </w:rPr>
              <w:tab/>
            </w:r>
          </w:p>
        </w:tc>
      </w:tr>
      <w:tr w:rsidR="00334EF3" w:rsidRPr="00C81ACD" w:rsidTr="0042474B">
        <w:tc>
          <w:tcPr>
            <w:tcW w:w="9778" w:type="dxa"/>
            <w:gridSpan w:val="2"/>
            <w:vAlign w:val="center"/>
          </w:tcPr>
          <w:p w:rsidR="00334EF3" w:rsidRPr="00C81ACD" w:rsidRDefault="00334EF3" w:rsidP="0042474B">
            <w:pPr>
              <w:autoSpaceDE w:val="0"/>
              <w:autoSpaceDN w:val="0"/>
              <w:spacing w:before="120"/>
              <w:rPr>
                <w:rFonts w:asciiTheme="majorHAnsi" w:hAnsiTheme="majorHAnsi" w:cs="Calibri"/>
                <w:b/>
                <w:bCs/>
                <w:sz w:val="18"/>
                <w:szCs w:val="18"/>
              </w:rPr>
            </w:pPr>
            <w:r w:rsidRPr="00C81ACD">
              <w:rPr>
                <w:rFonts w:asciiTheme="majorHAnsi" w:hAnsiTheme="majorHAnsi" w:cs="Calibri"/>
                <w:b/>
                <w:bCs/>
                <w:sz w:val="18"/>
                <w:szCs w:val="18"/>
              </w:rPr>
              <w:t>- Protezione del software –</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al fine di impedire illeciti impieghi del software oppure il mancato rispetto delle vigenti disposizioni in materia di protezione dei diritti di autore dei programmi per elaboratore, il sistema/software fornito [é/non è] ………….  dotato di chiavi hardware/software di protezione.</w:t>
            </w:r>
          </w:p>
          <w:p w:rsidR="00334EF3" w:rsidRPr="00C81ACD" w:rsidRDefault="00334EF3" w:rsidP="0042474B">
            <w:pPr>
              <w:tabs>
                <w:tab w:val="left" w:leader="dot" w:pos="9356"/>
              </w:tabs>
              <w:jc w:val="both"/>
              <w:rPr>
                <w:rFonts w:asciiTheme="majorHAnsi" w:hAnsiTheme="majorHAnsi" w:cs="Calibri"/>
                <w:sz w:val="18"/>
                <w:szCs w:val="18"/>
              </w:rPr>
            </w:pPr>
            <w:r w:rsidRPr="00C81ACD">
              <w:rPr>
                <w:rFonts w:asciiTheme="majorHAnsi" w:hAnsiTheme="majorHAnsi" w:cs="Calibri"/>
                <w:sz w:val="18"/>
                <w:szCs w:val="18"/>
              </w:rPr>
              <w:t xml:space="preserve">Nel caso di protezione il sistema impiegato è il seguente </w:t>
            </w:r>
            <w:r w:rsidRPr="00C81ACD">
              <w:rPr>
                <w:rFonts w:asciiTheme="majorHAnsi" w:hAnsiTheme="majorHAnsi" w:cs="Calibri"/>
                <w:sz w:val="18"/>
                <w:szCs w:val="18"/>
              </w:rPr>
              <w:tab/>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 xml:space="preserve"> (non protetto, floppy disk, chiave su porta parallela, USB, numero di licenza ecc).</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Si prende atto che la Azienda destinataria della fornitura si impegna a custodire la chiave ed a proteggerla da qualsivoglia comportamento illecito o deterioramento, incluso denunciare il fatto alla autorità giudiziaria competente nel caso di sottrazione.</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nel caso di perdita, sottrazione o mancato funzionamento della chiave, la stessa, al pari di qualsiasi altro ricambio, verrà riparata o sostituita, anche oltre il termine di garanzia dei beni venduti ed anche in assenza di specifico contratto di manutenzione.</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la mancata disponibilità da parte della Azienda destinataria della fornitura della chiave hardware per i motivi sopra indicati, come pure dei dischi contenenti i vari software forniti per le medesime motivazioni, non determineranno in alcun caso la decadenza del contratto di licenza e la necessità di un suo riacquisto.</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la ditta fornitrice si impegna nei casi di cui sopra alla fornitura/riparazione delle chiavi od alla riconsegna dei dischetti contenenti i software ai soli costi relativi all’hardware, ai media necessari ed alla eventuale manodopera occorrente per l’installazione.</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il sistema/software proposto adotta soluzioni di protezione per il rapido recupero delle configurazioni in caso di crash.</w:t>
            </w:r>
          </w:p>
          <w:p w:rsidR="00334EF3" w:rsidRPr="00C81ACD" w:rsidRDefault="00334EF3" w:rsidP="0042474B">
            <w:pPr>
              <w:spacing w:after="120"/>
              <w:jc w:val="both"/>
              <w:rPr>
                <w:rFonts w:asciiTheme="majorHAnsi" w:hAnsiTheme="majorHAnsi" w:cs="Calibri"/>
                <w:sz w:val="18"/>
                <w:szCs w:val="18"/>
              </w:rPr>
            </w:pPr>
            <w:r w:rsidRPr="00C81ACD">
              <w:rPr>
                <w:rFonts w:asciiTheme="majorHAnsi" w:hAnsiTheme="majorHAnsi" w:cs="Calibri"/>
                <w:sz w:val="18"/>
                <w:szCs w:val="18"/>
              </w:rPr>
              <w:t>Che nel caso di impiego dei sistemi di protezione di cui sopra, l’operazione di ripristino della chiave risulterà totalmente gratuita anche oltre il termine di garanzia oppure eseguibile dal personale tecnico della Azienda destinataria della fornitura senza oneri aggiuntivi.</w:t>
            </w:r>
          </w:p>
        </w:tc>
      </w:tr>
      <w:tr w:rsidR="00334EF3" w:rsidRPr="00C81ACD" w:rsidTr="0042474B">
        <w:trPr>
          <w:cantSplit/>
        </w:trPr>
        <w:tc>
          <w:tcPr>
            <w:tcW w:w="9778" w:type="dxa"/>
            <w:gridSpan w:val="2"/>
            <w:vAlign w:val="center"/>
          </w:tcPr>
          <w:p w:rsidR="00334EF3" w:rsidRPr="00C81ACD" w:rsidRDefault="00334EF3" w:rsidP="0042474B">
            <w:pPr>
              <w:autoSpaceDE w:val="0"/>
              <w:autoSpaceDN w:val="0"/>
              <w:spacing w:before="120"/>
              <w:rPr>
                <w:rFonts w:asciiTheme="majorHAnsi" w:hAnsiTheme="majorHAnsi" w:cs="Calibri"/>
                <w:b/>
                <w:bCs/>
                <w:sz w:val="18"/>
                <w:szCs w:val="18"/>
              </w:rPr>
            </w:pPr>
            <w:r w:rsidRPr="00C81ACD">
              <w:rPr>
                <w:rFonts w:asciiTheme="majorHAnsi" w:hAnsiTheme="majorHAnsi" w:cs="Calibri"/>
                <w:b/>
                <w:bCs/>
                <w:sz w:val="18"/>
                <w:szCs w:val="18"/>
              </w:rPr>
              <w:lastRenderedPageBreak/>
              <w:t>- Documentazione –</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 xml:space="preserve">Che in caso di aggiudicazione si provvederà alla fornitura della documentazione tecnica relativa al software proprietario fornito, nonché alla consegna di eventuali </w:t>
            </w:r>
            <w:proofErr w:type="spellStart"/>
            <w:r w:rsidRPr="00C81ACD">
              <w:rPr>
                <w:rFonts w:asciiTheme="majorHAnsi" w:hAnsiTheme="majorHAnsi" w:cs="Calibri"/>
                <w:sz w:val="18"/>
                <w:szCs w:val="18"/>
              </w:rPr>
              <w:t>tools</w:t>
            </w:r>
            <w:proofErr w:type="spellEnd"/>
            <w:r w:rsidRPr="00C81ACD">
              <w:rPr>
                <w:rFonts w:asciiTheme="majorHAnsi" w:hAnsiTheme="majorHAnsi" w:cs="Calibri"/>
                <w:sz w:val="18"/>
                <w:szCs w:val="18"/>
              </w:rPr>
              <w:t xml:space="preserve"> software, al fine di consentire al personale della Azienda destinataria della fornitura di eseguire le operazioni eventualmente necessarie per la  manutenzione dei prodotti, il recupero dei dati archiviati o l’interfacciamento verso altri sistemi.</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la documentazione includerà anche le credenziali a livello di amministratore per l’accesso al sistema.</w:t>
            </w:r>
          </w:p>
          <w:p w:rsidR="00334EF3" w:rsidRPr="00C81ACD" w:rsidRDefault="00334EF3" w:rsidP="0042474B">
            <w:pPr>
              <w:autoSpaceDE w:val="0"/>
              <w:autoSpaceDN w:val="0"/>
              <w:jc w:val="both"/>
              <w:rPr>
                <w:rFonts w:asciiTheme="majorHAnsi" w:hAnsiTheme="majorHAnsi" w:cs="Calibri"/>
                <w:sz w:val="18"/>
                <w:szCs w:val="18"/>
              </w:rPr>
            </w:pPr>
            <w:r w:rsidRPr="00C81ACD">
              <w:rPr>
                <w:rFonts w:asciiTheme="majorHAnsi" w:hAnsiTheme="majorHAnsi" w:cs="Calibri"/>
                <w:sz w:val="18"/>
                <w:szCs w:val="18"/>
              </w:rPr>
              <w:t>Quando il computer viene inserito nel domino aziendale, la password di amministratore locale di default (</w:t>
            </w:r>
            <w:proofErr w:type="spellStart"/>
            <w:r w:rsidRPr="00C81ACD">
              <w:rPr>
                <w:rFonts w:asciiTheme="majorHAnsi" w:hAnsiTheme="majorHAnsi" w:cs="Calibri"/>
                <w:sz w:val="18"/>
                <w:szCs w:val="18"/>
              </w:rPr>
              <w:t>administrator</w:t>
            </w:r>
            <w:proofErr w:type="spellEnd"/>
            <w:r w:rsidRPr="00C81ACD">
              <w:rPr>
                <w:rFonts w:asciiTheme="majorHAnsi" w:hAnsiTheme="majorHAnsi" w:cs="Calibri"/>
                <w:sz w:val="18"/>
                <w:szCs w:val="18"/>
              </w:rPr>
              <w:t>) sarà reimpostata dal personale IT.</w:t>
            </w:r>
          </w:p>
          <w:p w:rsidR="00334EF3" w:rsidRPr="00C81ACD" w:rsidRDefault="00334EF3" w:rsidP="0042474B">
            <w:pPr>
              <w:autoSpaceDE w:val="0"/>
              <w:autoSpaceDN w:val="0"/>
              <w:spacing w:before="120" w:after="120"/>
              <w:jc w:val="both"/>
              <w:rPr>
                <w:rFonts w:asciiTheme="majorHAnsi" w:hAnsiTheme="majorHAnsi" w:cs="Calibri"/>
                <w:sz w:val="18"/>
                <w:szCs w:val="18"/>
              </w:rPr>
            </w:pPr>
            <w:r w:rsidRPr="00C81ACD">
              <w:rPr>
                <w:rFonts w:asciiTheme="majorHAnsi" w:hAnsiTheme="majorHAnsi" w:cs="Calibri"/>
                <w:sz w:val="18"/>
                <w:szCs w:val="18"/>
              </w:rPr>
              <w:t>Ogni altro account locale con privilegi superiori verrà eliminato se non indispensabile per il funzionamento del sistema.</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Il responsabile per la privacy della Ditta potrà richiedere degli account di dominio nominativi per amministrare remotamente l'apparecchiatura.</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la documentazione tecnica conterrà (per i casi applicabili), la descrizione tecnica dei moduli funzionali, la descrizione della interazione con il sistema operativo e con la rete, i formati di archiviazione impiegati, i protocolli implementati per l’integrazione verso altri sistemi, le procedure di ripristino della base dati, le password e quanto altro necessario.</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la documentazione sarà sufficientemente esaustiva e tale da permettere anche il recupero sia dei dati scalari in formato intelligibile, sia delle immagini, tracciati, diagrammi od altri oggetti non scalari, nonché delle unioni (link, riferimenti ecc) tra gli oggetti al fine di ricostruire nell’intero i singoli casi.</w:t>
            </w:r>
          </w:p>
          <w:p w:rsidR="00334EF3" w:rsidRPr="00C81ACD" w:rsidRDefault="00334EF3" w:rsidP="0042474B">
            <w:pPr>
              <w:tabs>
                <w:tab w:val="left" w:leader="dot" w:pos="9356"/>
              </w:tabs>
              <w:jc w:val="both"/>
              <w:rPr>
                <w:rFonts w:asciiTheme="majorHAnsi" w:hAnsiTheme="majorHAnsi" w:cs="Calibri"/>
                <w:sz w:val="18"/>
                <w:szCs w:val="18"/>
              </w:rPr>
            </w:pPr>
            <w:r w:rsidRPr="00C81ACD">
              <w:rPr>
                <w:rFonts w:asciiTheme="majorHAnsi" w:hAnsiTheme="majorHAnsi" w:cs="Calibri"/>
                <w:sz w:val="18"/>
                <w:szCs w:val="18"/>
              </w:rPr>
              <w:t xml:space="preserve">Che la documentazione [comprenderà / non comprenderà] ……….……… </w:t>
            </w:r>
            <w:proofErr w:type="spellStart"/>
            <w:r w:rsidRPr="00C81ACD">
              <w:rPr>
                <w:rFonts w:asciiTheme="majorHAnsi" w:hAnsiTheme="majorHAnsi" w:cs="Calibri"/>
                <w:sz w:val="18"/>
                <w:szCs w:val="18"/>
              </w:rPr>
              <w:t>tools</w:t>
            </w:r>
            <w:proofErr w:type="spellEnd"/>
            <w:r w:rsidRPr="00C81ACD">
              <w:rPr>
                <w:rFonts w:asciiTheme="majorHAnsi" w:hAnsiTheme="majorHAnsi" w:cs="Calibri"/>
                <w:sz w:val="18"/>
                <w:szCs w:val="18"/>
              </w:rPr>
              <w:t xml:space="preserve"> software necessari per conseguire gli obiettivi di cui sopra e che in  tale caso i </w:t>
            </w:r>
            <w:proofErr w:type="spellStart"/>
            <w:r w:rsidRPr="00C81ACD">
              <w:rPr>
                <w:rFonts w:asciiTheme="majorHAnsi" w:hAnsiTheme="majorHAnsi" w:cs="Calibri"/>
                <w:sz w:val="18"/>
                <w:szCs w:val="18"/>
              </w:rPr>
              <w:t>tools</w:t>
            </w:r>
            <w:proofErr w:type="spellEnd"/>
            <w:r w:rsidRPr="00C81ACD">
              <w:rPr>
                <w:rFonts w:asciiTheme="majorHAnsi" w:hAnsiTheme="majorHAnsi" w:cs="Calibri"/>
                <w:sz w:val="18"/>
                <w:szCs w:val="18"/>
              </w:rPr>
              <w:t xml:space="preserve"> forniti sono i seguenti: (descrivere la funzionalità oppure indicare non pertinente) </w:t>
            </w:r>
            <w:r w:rsidRPr="00C81ACD">
              <w:rPr>
                <w:rFonts w:asciiTheme="majorHAnsi" w:hAnsiTheme="majorHAnsi" w:cs="Calibri"/>
                <w:sz w:val="18"/>
                <w:szCs w:val="18"/>
              </w:rPr>
              <w:tab/>
            </w:r>
          </w:p>
          <w:p w:rsidR="00334EF3" w:rsidRPr="00C81ACD" w:rsidRDefault="00334EF3" w:rsidP="0042474B">
            <w:pPr>
              <w:tabs>
                <w:tab w:val="left" w:leader="dot" w:pos="9356"/>
              </w:tabs>
              <w:jc w:val="both"/>
              <w:rPr>
                <w:rFonts w:asciiTheme="majorHAnsi" w:hAnsiTheme="majorHAnsi" w:cs="Calibri"/>
                <w:sz w:val="18"/>
                <w:szCs w:val="18"/>
              </w:rPr>
            </w:pPr>
            <w:r w:rsidRPr="00C81ACD">
              <w:rPr>
                <w:rFonts w:asciiTheme="majorHAnsi" w:hAnsiTheme="majorHAnsi" w:cs="Calibri"/>
                <w:sz w:val="18"/>
                <w:szCs w:val="18"/>
              </w:rPr>
              <w:tab/>
              <w:t>;</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 xml:space="preserve">in materia, si dichiara che avendo previsto la fornitura di tutti i </w:t>
            </w:r>
            <w:proofErr w:type="spellStart"/>
            <w:r w:rsidRPr="00C81ACD">
              <w:rPr>
                <w:rFonts w:asciiTheme="majorHAnsi" w:hAnsiTheme="majorHAnsi" w:cs="Calibri"/>
                <w:sz w:val="18"/>
                <w:szCs w:val="18"/>
              </w:rPr>
              <w:t>tools</w:t>
            </w:r>
            <w:proofErr w:type="spellEnd"/>
            <w:r w:rsidRPr="00C81ACD">
              <w:rPr>
                <w:rFonts w:asciiTheme="majorHAnsi" w:hAnsiTheme="majorHAnsi" w:cs="Calibri"/>
                <w:sz w:val="18"/>
                <w:szCs w:val="18"/>
              </w:rPr>
              <w:t xml:space="preserve"> software necessari, questa Ditta [intende/non intende] ….…… avvalersi della facoltà concessa di non provvedere alla consegna della documentazione tecnica, esercitando l’opzione di protezione delle componenti software più sensibili oggetto di privativa industriale ed unicamente per questi ultime, nel rispetto comunque dei diritti riconosciuti all’acquirente di cui al </w:t>
            </w:r>
            <w:proofErr w:type="spellStart"/>
            <w:r w:rsidRPr="00C81ACD">
              <w:rPr>
                <w:rFonts w:asciiTheme="majorHAnsi" w:hAnsiTheme="majorHAnsi" w:cs="Calibri"/>
                <w:sz w:val="18"/>
                <w:szCs w:val="18"/>
              </w:rPr>
              <w:t>D.Lgs</w:t>
            </w:r>
            <w:proofErr w:type="spellEnd"/>
            <w:r w:rsidRPr="00C81ACD">
              <w:rPr>
                <w:rFonts w:asciiTheme="majorHAnsi" w:hAnsiTheme="majorHAnsi" w:cs="Calibri"/>
                <w:sz w:val="18"/>
                <w:szCs w:val="18"/>
              </w:rPr>
              <w:t xml:space="preserve"> 518/2002.</w:t>
            </w:r>
          </w:p>
          <w:p w:rsidR="00334EF3" w:rsidRPr="00C81ACD" w:rsidRDefault="00334EF3" w:rsidP="0042474B">
            <w:pPr>
              <w:spacing w:after="120"/>
              <w:jc w:val="both"/>
              <w:rPr>
                <w:rFonts w:asciiTheme="majorHAnsi" w:hAnsiTheme="majorHAnsi" w:cs="Calibri"/>
                <w:sz w:val="18"/>
                <w:szCs w:val="18"/>
              </w:rPr>
            </w:pPr>
            <w:r w:rsidRPr="00C81ACD">
              <w:rPr>
                <w:rFonts w:asciiTheme="majorHAnsi" w:hAnsiTheme="majorHAnsi" w:cs="Calibri"/>
                <w:sz w:val="18"/>
                <w:szCs w:val="18"/>
              </w:rPr>
              <w:t xml:space="preserve">Di prendere atto che ai sensi di quanto previsto dalla disposizioni legislative in materia di protezione dei diritti d’autore e per la tutela giuridica dei programmi per elaboratore, la Azienda destinataria della fornitura si impegna a non divulgare la documentazione fornita da codesta Ditta, ancorché a non porre a disposizione di altrui soggetto sia la documentazione che le conoscenze eventualmente acquisite tramite la stessa od i </w:t>
            </w:r>
            <w:proofErr w:type="spellStart"/>
            <w:r w:rsidRPr="00C81ACD">
              <w:rPr>
                <w:rFonts w:asciiTheme="majorHAnsi" w:hAnsiTheme="majorHAnsi" w:cs="Calibri"/>
                <w:sz w:val="18"/>
                <w:szCs w:val="18"/>
              </w:rPr>
              <w:t>tools</w:t>
            </w:r>
            <w:proofErr w:type="spellEnd"/>
            <w:r w:rsidRPr="00C81ACD">
              <w:rPr>
                <w:rFonts w:asciiTheme="majorHAnsi" w:hAnsiTheme="majorHAnsi" w:cs="Calibri"/>
                <w:sz w:val="18"/>
                <w:szCs w:val="18"/>
              </w:rPr>
              <w:t xml:space="preserve"> forniti, salvo preventiva autorizzazione scritta da parte del possessore dei diritti. Esplicita dichiarazione in tale senso potrà su richiesta essere prodotta dall’Azienda destinataria della fornitura</w:t>
            </w:r>
          </w:p>
        </w:tc>
      </w:tr>
      <w:tr w:rsidR="00334EF3" w:rsidRPr="00C81ACD" w:rsidTr="0042474B">
        <w:tc>
          <w:tcPr>
            <w:tcW w:w="9778" w:type="dxa"/>
            <w:gridSpan w:val="2"/>
            <w:vAlign w:val="center"/>
          </w:tcPr>
          <w:p w:rsidR="00334EF3" w:rsidRPr="00C81ACD" w:rsidRDefault="00334EF3" w:rsidP="0042474B">
            <w:pPr>
              <w:autoSpaceDE w:val="0"/>
              <w:autoSpaceDN w:val="0"/>
              <w:spacing w:before="120"/>
              <w:rPr>
                <w:rFonts w:asciiTheme="majorHAnsi" w:hAnsiTheme="majorHAnsi" w:cs="Calibri"/>
                <w:b/>
                <w:bCs/>
                <w:sz w:val="18"/>
                <w:szCs w:val="18"/>
              </w:rPr>
            </w:pPr>
            <w:r w:rsidRPr="00C81ACD">
              <w:rPr>
                <w:rFonts w:asciiTheme="majorHAnsi" w:hAnsiTheme="majorHAnsi" w:cs="Calibri"/>
                <w:b/>
                <w:bCs/>
                <w:sz w:val="18"/>
                <w:szCs w:val="18"/>
              </w:rPr>
              <w:t>- Software installati e sicurezza informatica –</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il sistema operativo ……………………. fornito con l’apparecchiatura verrà mantenuto costantemente aggiornato tramite le patch rilasciate dal produttore e che in alternativa in caso di sistemi operativi Microsoft l’Azienda destinataria della fornitura è autorizzata ad installare le patch necessarie in autonomia.</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L’azienda deve fornire alla Azienda destinataria della fornitura un report con cadenza semestrale indicando lo stato di aggiornamento dei sistemi informatici.</w:t>
            </w:r>
          </w:p>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rPr>
              <w:t>Che il/i software forniti a corredo sono i seguenti:</w:t>
            </w:r>
          </w:p>
          <w:p w:rsidR="00334EF3" w:rsidRPr="00C81ACD" w:rsidRDefault="00334EF3" w:rsidP="006D4689">
            <w:pPr>
              <w:numPr>
                <w:ilvl w:val="0"/>
                <w:numId w:val="38"/>
              </w:numPr>
              <w:tabs>
                <w:tab w:val="left" w:leader="dot" w:pos="7655"/>
              </w:tabs>
              <w:ind w:left="714" w:hanging="357"/>
              <w:rPr>
                <w:rFonts w:asciiTheme="majorHAnsi" w:hAnsiTheme="majorHAnsi" w:cs="Calibri"/>
                <w:sz w:val="18"/>
                <w:szCs w:val="18"/>
              </w:rPr>
            </w:pPr>
            <w:r w:rsidRPr="00C81ACD">
              <w:rPr>
                <w:rFonts w:asciiTheme="majorHAnsi" w:hAnsiTheme="majorHAnsi" w:cs="Calibri"/>
                <w:sz w:val="18"/>
                <w:szCs w:val="18"/>
              </w:rPr>
              <w:tab/>
            </w:r>
            <w:r w:rsidRPr="00C81ACD">
              <w:rPr>
                <w:rFonts w:asciiTheme="majorHAnsi" w:hAnsiTheme="majorHAnsi" w:cs="Calibri"/>
                <w:sz w:val="18"/>
                <w:szCs w:val="18"/>
              </w:rPr>
              <w:tab/>
            </w:r>
          </w:p>
          <w:p w:rsidR="00334EF3" w:rsidRPr="00C81ACD" w:rsidRDefault="00334EF3" w:rsidP="006D4689">
            <w:pPr>
              <w:numPr>
                <w:ilvl w:val="0"/>
                <w:numId w:val="38"/>
              </w:numPr>
              <w:tabs>
                <w:tab w:val="left" w:leader="dot" w:pos="7655"/>
              </w:tabs>
              <w:ind w:left="714" w:hanging="357"/>
              <w:rPr>
                <w:rFonts w:asciiTheme="majorHAnsi" w:hAnsiTheme="majorHAnsi" w:cs="Calibri"/>
                <w:sz w:val="18"/>
                <w:szCs w:val="18"/>
              </w:rPr>
            </w:pPr>
            <w:r w:rsidRPr="00C81ACD">
              <w:rPr>
                <w:rFonts w:asciiTheme="majorHAnsi" w:hAnsiTheme="majorHAnsi" w:cs="Calibri"/>
                <w:sz w:val="18"/>
                <w:szCs w:val="18"/>
              </w:rPr>
              <w:tab/>
            </w:r>
            <w:r w:rsidRPr="00C81ACD">
              <w:rPr>
                <w:rFonts w:asciiTheme="majorHAnsi" w:hAnsiTheme="majorHAnsi" w:cs="Calibri"/>
                <w:sz w:val="18"/>
                <w:szCs w:val="18"/>
              </w:rPr>
              <w:tab/>
            </w:r>
          </w:p>
          <w:p w:rsidR="00334EF3" w:rsidRPr="00C81ACD" w:rsidRDefault="00334EF3" w:rsidP="006D4689">
            <w:pPr>
              <w:numPr>
                <w:ilvl w:val="0"/>
                <w:numId w:val="38"/>
              </w:numPr>
              <w:tabs>
                <w:tab w:val="left" w:leader="dot" w:pos="7655"/>
              </w:tabs>
              <w:ind w:left="714" w:hanging="357"/>
              <w:rPr>
                <w:rFonts w:asciiTheme="majorHAnsi" w:hAnsiTheme="majorHAnsi" w:cs="Calibri"/>
                <w:sz w:val="18"/>
                <w:szCs w:val="18"/>
              </w:rPr>
            </w:pPr>
            <w:r w:rsidRPr="00C81ACD">
              <w:rPr>
                <w:rFonts w:asciiTheme="majorHAnsi" w:hAnsiTheme="majorHAnsi" w:cs="Calibri"/>
                <w:sz w:val="18"/>
                <w:szCs w:val="18"/>
              </w:rPr>
              <w:tab/>
            </w:r>
            <w:r w:rsidRPr="00C81ACD">
              <w:rPr>
                <w:rFonts w:asciiTheme="majorHAnsi" w:hAnsiTheme="majorHAnsi" w:cs="Calibri"/>
                <w:sz w:val="18"/>
                <w:szCs w:val="18"/>
              </w:rPr>
              <w:tab/>
            </w:r>
          </w:p>
          <w:p w:rsidR="00334EF3" w:rsidRPr="00C81ACD" w:rsidRDefault="00334EF3" w:rsidP="0042474B">
            <w:pPr>
              <w:ind w:left="357" w:firstLine="363"/>
              <w:rPr>
                <w:rFonts w:asciiTheme="majorHAnsi" w:hAnsiTheme="majorHAnsi" w:cs="Calibri"/>
                <w:sz w:val="18"/>
                <w:szCs w:val="18"/>
              </w:rPr>
            </w:pPr>
            <w:r w:rsidRPr="00C81ACD">
              <w:rPr>
                <w:rFonts w:asciiTheme="majorHAnsi" w:hAnsiTheme="majorHAnsi" w:cs="Calibri"/>
                <w:sz w:val="18"/>
                <w:szCs w:val="18"/>
              </w:rPr>
              <w:t>( nome, versione, scopo )</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nel sistema fornito non saranno attivi servizi o programmi non strettamente necessari per l’applicazione come giochi, salva schermi, programmi di navigazione, posta elettronica ecc.</w:t>
            </w:r>
          </w:p>
          <w:p w:rsidR="00334EF3" w:rsidRPr="00C81ACD" w:rsidRDefault="00334EF3" w:rsidP="0042474B">
            <w:pPr>
              <w:tabs>
                <w:tab w:val="left" w:leader="dot" w:pos="6096"/>
              </w:tabs>
              <w:jc w:val="both"/>
              <w:rPr>
                <w:rFonts w:asciiTheme="majorHAnsi" w:hAnsiTheme="majorHAnsi" w:cs="Calibri"/>
                <w:sz w:val="18"/>
                <w:szCs w:val="18"/>
              </w:rPr>
            </w:pPr>
            <w:r w:rsidRPr="00C81ACD">
              <w:rPr>
                <w:rFonts w:asciiTheme="majorHAnsi" w:hAnsiTheme="majorHAnsi" w:cs="Calibri"/>
                <w:sz w:val="18"/>
                <w:szCs w:val="18"/>
              </w:rPr>
              <w:t xml:space="preserve">Che il sistema proposto [verrà / non verrà] </w:t>
            </w:r>
            <w:r w:rsidRPr="00C81ACD">
              <w:rPr>
                <w:rFonts w:asciiTheme="majorHAnsi" w:hAnsiTheme="majorHAnsi" w:cs="Calibri"/>
                <w:sz w:val="18"/>
                <w:szCs w:val="18"/>
              </w:rPr>
              <w:tab/>
            </w:r>
            <w:r w:rsidRPr="00C81ACD">
              <w:rPr>
                <w:rFonts w:asciiTheme="majorHAnsi" w:hAnsiTheme="majorHAnsi" w:cs="Calibri"/>
                <w:sz w:val="18"/>
                <w:szCs w:val="18"/>
              </w:rPr>
              <w:tab/>
              <w:t xml:space="preserve"> dotato di software di sicurezza informatica (antivirus, firewall, antintrusione) versione</w:t>
            </w:r>
            <w:r w:rsidRPr="00C81ACD">
              <w:rPr>
                <w:rFonts w:asciiTheme="majorHAnsi" w:hAnsiTheme="majorHAnsi" w:cs="Calibri"/>
                <w:sz w:val="18"/>
                <w:szCs w:val="18"/>
              </w:rPr>
              <w:tab/>
            </w:r>
            <w:r w:rsidRPr="00C81ACD">
              <w:rPr>
                <w:rFonts w:asciiTheme="majorHAnsi" w:hAnsiTheme="majorHAnsi" w:cs="Calibri"/>
                <w:sz w:val="18"/>
                <w:szCs w:val="18"/>
              </w:rPr>
              <w:tab/>
              <w:t xml:space="preserve"> prodotto dalla ditta:</w:t>
            </w:r>
          </w:p>
          <w:p w:rsidR="00334EF3" w:rsidRPr="00C81ACD" w:rsidRDefault="00334EF3" w:rsidP="0042474B">
            <w:pPr>
              <w:tabs>
                <w:tab w:val="left" w:leader="dot" w:pos="7938"/>
              </w:tabs>
              <w:jc w:val="both"/>
              <w:rPr>
                <w:rFonts w:asciiTheme="majorHAnsi" w:hAnsiTheme="majorHAnsi" w:cs="Calibri"/>
                <w:sz w:val="18"/>
                <w:szCs w:val="18"/>
              </w:rPr>
            </w:pPr>
            <w:r w:rsidRPr="00C81ACD">
              <w:rPr>
                <w:rFonts w:asciiTheme="majorHAnsi" w:hAnsiTheme="majorHAnsi" w:cs="Calibri"/>
                <w:sz w:val="18"/>
                <w:szCs w:val="18"/>
              </w:rPr>
              <w:t xml:space="preserve">  </w:t>
            </w:r>
            <w:r w:rsidRPr="00C81ACD">
              <w:rPr>
                <w:rFonts w:asciiTheme="majorHAnsi" w:hAnsiTheme="majorHAnsi" w:cs="Calibri"/>
                <w:sz w:val="18"/>
                <w:szCs w:val="18"/>
              </w:rPr>
              <w:tab/>
            </w:r>
          </w:p>
          <w:p w:rsidR="00334EF3" w:rsidRPr="00C81ACD" w:rsidRDefault="00334EF3" w:rsidP="0042474B">
            <w:pPr>
              <w:tabs>
                <w:tab w:val="left" w:leader="dot" w:pos="9356"/>
              </w:tabs>
              <w:jc w:val="both"/>
              <w:rPr>
                <w:rFonts w:asciiTheme="majorHAnsi" w:hAnsiTheme="majorHAnsi" w:cs="Calibri"/>
                <w:sz w:val="18"/>
                <w:szCs w:val="18"/>
              </w:rPr>
            </w:pPr>
            <w:r w:rsidRPr="00C81ACD">
              <w:rPr>
                <w:rFonts w:asciiTheme="majorHAnsi" w:hAnsiTheme="majorHAnsi" w:cs="Calibri"/>
                <w:sz w:val="18"/>
                <w:szCs w:val="18"/>
              </w:rPr>
              <w:t>Che nel caso di fornitura con il sistema di un software di protezione, lo stesso verrà costantemente aggiornato e per conseguire lo scopo saranno adottati i seguenti accorgimenti tecnici</w:t>
            </w:r>
            <w:r w:rsidRPr="00C81ACD">
              <w:rPr>
                <w:rFonts w:asciiTheme="majorHAnsi" w:hAnsiTheme="majorHAnsi" w:cs="Calibri"/>
                <w:sz w:val="18"/>
                <w:szCs w:val="18"/>
              </w:rPr>
              <w:tab/>
            </w:r>
          </w:p>
          <w:p w:rsidR="00334EF3" w:rsidRPr="00C81ACD" w:rsidRDefault="00334EF3" w:rsidP="0042474B">
            <w:pPr>
              <w:tabs>
                <w:tab w:val="left" w:leader="dot" w:pos="9356"/>
              </w:tabs>
              <w:jc w:val="both"/>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pos="5812"/>
                <w:tab w:val="left" w:leader="dot" w:pos="7655"/>
              </w:tabs>
              <w:jc w:val="both"/>
              <w:rPr>
                <w:rFonts w:asciiTheme="majorHAnsi" w:hAnsiTheme="majorHAnsi" w:cs="Calibri"/>
                <w:sz w:val="18"/>
                <w:szCs w:val="18"/>
              </w:rPr>
            </w:pPr>
            <w:r w:rsidRPr="00C81ACD">
              <w:rPr>
                <w:rFonts w:asciiTheme="majorHAnsi" w:hAnsiTheme="majorHAnsi" w:cs="Calibri"/>
                <w:sz w:val="18"/>
                <w:szCs w:val="18"/>
              </w:rPr>
              <w:t>per l’implementazione dei quali [si richiede / non si richiede]</w:t>
            </w:r>
            <w:r w:rsidRPr="00C81ACD">
              <w:rPr>
                <w:rFonts w:asciiTheme="majorHAnsi" w:hAnsiTheme="majorHAnsi" w:cs="Calibri"/>
                <w:sz w:val="18"/>
                <w:szCs w:val="18"/>
              </w:rPr>
              <w:tab/>
            </w:r>
            <w:r w:rsidRPr="00C81ACD">
              <w:rPr>
                <w:rFonts w:asciiTheme="majorHAnsi" w:hAnsiTheme="majorHAnsi" w:cs="Calibri"/>
                <w:sz w:val="18"/>
                <w:szCs w:val="18"/>
              </w:rPr>
              <w:tab/>
              <w:t xml:space="preserve"> la collaborazione da parte del personale tecnico di questa Azienda destinataria della fornitura</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nel caso la fornitura non preveda l’installazione di un sistema antivirus, l’Azienda destinataria della fornitura è autorizzata ad installare il software antivirus utilizzato attualmente in azienda (attualmente l’ESET NOD32 v4.x), mentre sarà compito dell’azienda fornitrice collaborare e sovrintendere, a titolo totalmente gratuito,  affinché il personale tecnico della Azienda destinataria della fornitura provveda in sicurezza all’installazione sul sistema dei moduli integrativi di protezione informatica ritenuti necessari. L’intervento eseguito non potrà costituire in alcun caso motivo di decadimento delle condizioni di garanzia od invalidare le certificazioni conseguite dal sistema.</w:t>
            </w:r>
          </w:p>
          <w:p w:rsidR="00334EF3" w:rsidRPr="00C81ACD" w:rsidRDefault="00334EF3" w:rsidP="0042474B">
            <w:pPr>
              <w:tabs>
                <w:tab w:val="left" w:leader="dot" w:pos="9376"/>
              </w:tabs>
              <w:rPr>
                <w:rFonts w:asciiTheme="majorHAnsi" w:hAnsiTheme="majorHAnsi" w:cs="Calibri"/>
                <w:sz w:val="18"/>
                <w:szCs w:val="18"/>
              </w:rPr>
            </w:pPr>
            <w:r w:rsidRPr="00C81ACD">
              <w:rPr>
                <w:rFonts w:asciiTheme="majorHAnsi" w:hAnsiTheme="majorHAnsi" w:cs="Calibri"/>
                <w:sz w:val="18"/>
                <w:szCs w:val="18"/>
              </w:rPr>
              <w:t xml:space="preserve">A tale scopo sono risultati compatibili con il sistema i seguenti prodotti </w:t>
            </w:r>
            <w:r w:rsidRPr="00C81ACD">
              <w:rPr>
                <w:rFonts w:asciiTheme="majorHAnsi" w:hAnsiTheme="majorHAnsi" w:cs="Calibri"/>
                <w:sz w:val="18"/>
                <w:szCs w:val="18"/>
              </w:rPr>
              <w:tab/>
            </w:r>
          </w:p>
          <w:p w:rsidR="00334EF3" w:rsidRPr="00C81ACD" w:rsidRDefault="00334EF3" w:rsidP="0042474B">
            <w:pPr>
              <w:tabs>
                <w:tab w:val="left" w:leader="dot" w:pos="9376"/>
              </w:tabs>
              <w:rPr>
                <w:rFonts w:asciiTheme="majorHAnsi" w:hAnsiTheme="majorHAnsi" w:cs="Calibri"/>
                <w:sz w:val="18"/>
                <w:szCs w:val="18"/>
              </w:rPr>
            </w:pPr>
            <w:r w:rsidRPr="00C81ACD">
              <w:rPr>
                <w:rFonts w:asciiTheme="majorHAnsi" w:hAnsiTheme="majorHAnsi" w:cs="Calibri"/>
                <w:sz w:val="18"/>
                <w:szCs w:val="18"/>
              </w:rPr>
              <w:tab/>
            </w:r>
            <w:r w:rsidRPr="00C81ACD">
              <w:rPr>
                <w:rFonts w:asciiTheme="majorHAnsi" w:hAnsiTheme="majorHAnsi" w:cs="Calibri"/>
                <w:sz w:val="18"/>
                <w:szCs w:val="18"/>
              </w:rPr>
              <w:tab/>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l’Azienda destinataria della fornitura è inoltre autorizzata ad installare prodotti per “</w:t>
            </w:r>
            <w:proofErr w:type="spellStart"/>
            <w:r w:rsidRPr="00C81ACD">
              <w:rPr>
                <w:rFonts w:asciiTheme="majorHAnsi" w:hAnsiTheme="majorHAnsi" w:cs="Calibri"/>
                <w:sz w:val="18"/>
                <w:szCs w:val="18"/>
              </w:rPr>
              <w:t>asset</w:t>
            </w:r>
            <w:proofErr w:type="spellEnd"/>
            <w:r w:rsidRPr="00C81ACD">
              <w:rPr>
                <w:rFonts w:asciiTheme="majorHAnsi" w:hAnsiTheme="majorHAnsi" w:cs="Calibri"/>
                <w:sz w:val="18"/>
                <w:szCs w:val="18"/>
              </w:rPr>
              <w:t xml:space="preserve"> management” e “software delivery” di propria scelta (suite CA </w:t>
            </w:r>
            <w:proofErr w:type="spellStart"/>
            <w:r w:rsidRPr="00C81ACD">
              <w:rPr>
                <w:rFonts w:asciiTheme="majorHAnsi" w:hAnsiTheme="majorHAnsi" w:cs="Calibri"/>
                <w:sz w:val="18"/>
                <w:szCs w:val="18"/>
              </w:rPr>
              <w:t>Unicenter</w:t>
            </w:r>
            <w:proofErr w:type="spellEnd"/>
            <w:r w:rsidRPr="00C81ACD">
              <w:rPr>
                <w:rFonts w:asciiTheme="majorHAnsi" w:hAnsiTheme="majorHAnsi" w:cs="Calibri"/>
                <w:sz w:val="18"/>
                <w:szCs w:val="18"/>
              </w:rPr>
              <w:t>).</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 xml:space="preserve">Che le operazioni di installazione dei prodotti sopra indicati, di antivirus o quanto altro l’Azienda destinataria della fornitura dovesse installare di comune accordo, non inficiano in alcun modo i requisiti essenziali di sicurezza e la normale funzionalità </w:t>
            </w:r>
            <w:r w:rsidRPr="00C81ACD">
              <w:rPr>
                <w:rFonts w:asciiTheme="majorHAnsi" w:hAnsiTheme="majorHAnsi" w:cs="Calibri"/>
                <w:sz w:val="18"/>
                <w:szCs w:val="18"/>
              </w:rPr>
              <w:lastRenderedPageBreak/>
              <w:t>del sistema e conseguentemente la marcatura CE.</w:t>
            </w:r>
          </w:p>
        </w:tc>
      </w:tr>
      <w:tr w:rsidR="00334EF3" w:rsidRPr="00C81ACD" w:rsidTr="0042474B">
        <w:tblPrEx>
          <w:tblCellMar>
            <w:left w:w="108" w:type="dxa"/>
            <w:right w:w="108" w:type="dxa"/>
          </w:tblCellMar>
          <w:tblLook w:val="01E0" w:firstRow="1" w:lastRow="1" w:firstColumn="1" w:lastColumn="1" w:noHBand="0" w:noVBand="0"/>
        </w:tblPrEx>
        <w:trPr>
          <w:gridAfter w:val="1"/>
          <w:wAfter w:w="23" w:type="dxa"/>
        </w:trPr>
        <w:tc>
          <w:tcPr>
            <w:tcW w:w="9778" w:type="dxa"/>
            <w:vAlign w:val="center"/>
          </w:tcPr>
          <w:p w:rsidR="00334EF3" w:rsidRPr="00C81ACD" w:rsidRDefault="00334EF3" w:rsidP="0042474B">
            <w:pPr>
              <w:autoSpaceDE w:val="0"/>
              <w:autoSpaceDN w:val="0"/>
              <w:spacing w:before="120"/>
              <w:rPr>
                <w:rFonts w:asciiTheme="majorHAnsi" w:hAnsiTheme="majorHAnsi" w:cs="Calibri"/>
                <w:b/>
                <w:bCs/>
                <w:sz w:val="18"/>
                <w:szCs w:val="18"/>
              </w:rPr>
            </w:pPr>
            <w:r w:rsidRPr="00C81ACD">
              <w:rPr>
                <w:rFonts w:asciiTheme="majorHAnsi" w:hAnsiTheme="majorHAnsi" w:cs="Calibri"/>
                <w:b/>
                <w:bCs/>
                <w:sz w:val="18"/>
                <w:szCs w:val="18"/>
              </w:rPr>
              <w:lastRenderedPageBreak/>
              <w:t>- Collegamento in rete –</w:t>
            </w:r>
          </w:p>
          <w:p w:rsidR="00334EF3" w:rsidRPr="00C81ACD" w:rsidRDefault="00334EF3" w:rsidP="0042474B">
            <w:pPr>
              <w:tabs>
                <w:tab w:val="left" w:pos="3805"/>
                <w:tab w:val="left" w:leader="dot" w:pos="5506"/>
              </w:tabs>
              <w:rPr>
                <w:rFonts w:asciiTheme="majorHAnsi" w:hAnsiTheme="majorHAnsi" w:cs="Calibri"/>
                <w:sz w:val="18"/>
                <w:szCs w:val="18"/>
              </w:rPr>
            </w:pPr>
            <w:r w:rsidRPr="00C81ACD">
              <w:rPr>
                <w:rFonts w:asciiTheme="majorHAnsi" w:hAnsiTheme="majorHAnsi" w:cs="Calibri"/>
                <w:sz w:val="18"/>
                <w:szCs w:val="18"/>
              </w:rPr>
              <w:t xml:space="preserve">Che il sistema [necessita / non necessita] </w:t>
            </w:r>
            <w:r w:rsidRPr="00C81ACD">
              <w:rPr>
                <w:rFonts w:asciiTheme="majorHAnsi" w:hAnsiTheme="majorHAnsi" w:cs="Calibri"/>
                <w:sz w:val="18"/>
                <w:szCs w:val="18"/>
              </w:rPr>
              <w:tab/>
            </w:r>
            <w:r w:rsidRPr="00C81ACD">
              <w:rPr>
                <w:rFonts w:asciiTheme="majorHAnsi" w:hAnsiTheme="majorHAnsi" w:cs="Calibri"/>
                <w:sz w:val="18"/>
                <w:szCs w:val="18"/>
              </w:rPr>
              <w:tab/>
              <w:t xml:space="preserve"> del collegamento alla rete dati.</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in tale caso, la configurazione del sistema di elaborazione fornito si uniformerà alle policy tecniche e di sicurezza adottate dall’Azienda destinataria della fornitura per la connessione in rete dei dispositivi e che nessuna apparecchiatura verrà connessa alla rete aziendale senza preventiva autorizzazione.</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il sistema impiegherà unicamente il protocollo IP per il suo interfacciamento alla rete dati e che altri protocolli risulteranno disabilitati. Verranno pure disabilitati servizi non strettamente necessari o che possano creare disguidi funzionali alla rete dati od essere sia soggetto che mezzo per attacchi di natura informatica.</w:t>
            </w:r>
          </w:p>
          <w:p w:rsidR="00334EF3" w:rsidRPr="00C81ACD" w:rsidRDefault="00334EF3" w:rsidP="0042474B">
            <w:pPr>
              <w:tabs>
                <w:tab w:val="left" w:pos="6073"/>
                <w:tab w:val="left" w:leader="dot" w:pos="8199"/>
              </w:tabs>
              <w:autoSpaceDE w:val="0"/>
              <w:autoSpaceDN w:val="0"/>
              <w:jc w:val="both"/>
              <w:rPr>
                <w:rFonts w:asciiTheme="majorHAnsi" w:hAnsiTheme="majorHAnsi" w:cs="Calibri"/>
                <w:b/>
                <w:bCs/>
                <w:sz w:val="18"/>
                <w:szCs w:val="18"/>
              </w:rPr>
            </w:pPr>
            <w:r w:rsidRPr="00C81ACD">
              <w:rPr>
                <w:rFonts w:asciiTheme="majorHAnsi" w:hAnsiTheme="majorHAnsi" w:cs="Calibri"/>
                <w:sz w:val="18"/>
                <w:szCs w:val="18"/>
              </w:rPr>
              <w:t xml:space="preserve">Che il sistema per il suo corretto funzionamento [deve/non deve] </w:t>
            </w:r>
            <w:r w:rsidRPr="00C81ACD">
              <w:rPr>
                <w:rFonts w:asciiTheme="majorHAnsi" w:hAnsiTheme="majorHAnsi" w:cs="Calibri"/>
                <w:sz w:val="18"/>
                <w:szCs w:val="18"/>
              </w:rPr>
              <w:tab/>
            </w:r>
            <w:r w:rsidRPr="00C81ACD">
              <w:rPr>
                <w:rFonts w:asciiTheme="majorHAnsi" w:hAnsiTheme="majorHAnsi" w:cs="Calibri"/>
                <w:sz w:val="18"/>
                <w:szCs w:val="18"/>
              </w:rPr>
              <w:tab/>
              <w:t xml:space="preserve"> ricorrere a condivisioni di </w:t>
            </w:r>
            <w:proofErr w:type="spellStart"/>
            <w:r w:rsidRPr="00C81ACD">
              <w:rPr>
                <w:rFonts w:asciiTheme="majorHAnsi" w:hAnsiTheme="majorHAnsi" w:cs="Calibri"/>
                <w:sz w:val="18"/>
                <w:szCs w:val="18"/>
              </w:rPr>
              <w:t>files</w:t>
            </w:r>
            <w:proofErr w:type="spellEnd"/>
            <w:r w:rsidRPr="00C81ACD">
              <w:rPr>
                <w:rFonts w:asciiTheme="majorHAnsi" w:hAnsiTheme="majorHAnsi" w:cs="Calibri"/>
                <w:sz w:val="18"/>
                <w:szCs w:val="18"/>
              </w:rPr>
              <w:t>/cartelle tramite la rete. In caso affermativo si provvederà a limitare le condivisioni a quelle strettamente necessarie, utilizzando per il salvataggio i file server della Azienda destinataria della fornitura stessa.</w:t>
            </w:r>
          </w:p>
        </w:tc>
      </w:tr>
      <w:tr w:rsidR="00334EF3" w:rsidRPr="00C81ACD" w:rsidTr="0042474B">
        <w:tblPrEx>
          <w:tblCellMar>
            <w:left w:w="108" w:type="dxa"/>
            <w:right w:w="108" w:type="dxa"/>
          </w:tblCellMar>
          <w:tblLook w:val="01E0" w:firstRow="1" w:lastRow="1" w:firstColumn="1" w:lastColumn="1" w:noHBand="0" w:noVBand="0"/>
        </w:tblPrEx>
        <w:trPr>
          <w:gridAfter w:val="1"/>
          <w:wAfter w:w="23" w:type="dxa"/>
        </w:trPr>
        <w:tc>
          <w:tcPr>
            <w:tcW w:w="9778" w:type="dxa"/>
            <w:vAlign w:val="center"/>
          </w:tcPr>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Si precisa che le disposizioni tecniche di cui sopra saranno rispettate anche nella eventualità di fornitura di sistemi impieganti reti Lan per comunicazioni interne tra i vari dispositivi componenti il sistema stesso e separate dalla rete aziendale, nella considerazione di una probabile futura interconnessione ed al fine di non creare sovrapposizione di indirizzari.</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al fine di incrementare la sicurezza informatica del prodotto o dell’insieme di prodotti potranno essere all’uopo attivate segmentazioni di rete (VLAN), atte a separare logicamente i sistemi dalla restante parte della rete Aziendale.</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nel caso l’Azienda destinataria della fornitura ritenga necessario operare in tale verso, verrà data massima collaborazione per conseguire lo scopo prefisso.</w:t>
            </w:r>
          </w:p>
          <w:p w:rsidR="00334EF3" w:rsidRPr="00C81ACD" w:rsidRDefault="00334EF3" w:rsidP="0042474B">
            <w:pPr>
              <w:tabs>
                <w:tab w:val="left" w:leader="dot" w:pos="9333"/>
              </w:tabs>
              <w:jc w:val="both"/>
              <w:rPr>
                <w:rFonts w:asciiTheme="majorHAnsi" w:hAnsiTheme="majorHAnsi" w:cs="Calibri"/>
                <w:sz w:val="18"/>
                <w:szCs w:val="18"/>
              </w:rPr>
            </w:pPr>
            <w:r w:rsidRPr="00C81ACD">
              <w:rPr>
                <w:rFonts w:asciiTheme="majorHAnsi" w:hAnsiTheme="majorHAnsi" w:cs="Calibri"/>
                <w:sz w:val="18"/>
                <w:szCs w:val="18"/>
              </w:rPr>
              <w:t>Che, in merito alla sicurezza elettrica dei dispositivi elettromedicali e a seguito del collegamento dell’apparecchiatura alla rete dati aziendale, configurandosi l’insieme come sistema medicale ai sensi della normativa CEI 62.51, vengono adottate in materia le seguenti precauzioni: .</w:t>
            </w:r>
            <w:r w:rsidRPr="00C81ACD">
              <w:rPr>
                <w:rFonts w:asciiTheme="majorHAnsi" w:hAnsiTheme="majorHAnsi" w:cs="Calibri"/>
                <w:sz w:val="18"/>
                <w:szCs w:val="18"/>
              </w:rPr>
              <w:tab/>
            </w:r>
          </w:p>
          <w:p w:rsidR="00334EF3" w:rsidRPr="00C81ACD" w:rsidRDefault="00334EF3" w:rsidP="0042474B">
            <w:pPr>
              <w:tabs>
                <w:tab w:val="left" w:leader="dot" w:pos="9333"/>
              </w:tabs>
              <w:jc w:val="both"/>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9333"/>
              </w:tabs>
              <w:jc w:val="both"/>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9333"/>
              </w:tabs>
              <w:jc w:val="both"/>
              <w:rPr>
                <w:rFonts w:asciiTheme="majorHAnsi" w:hAnsiTheme="majorHAnsi" w:cs="Calibri"/>
                <w:sz w:val="18"/>
                <w:szCs w:val="18"/>
              </w:rPr>
            </w:pPr>
            <w:r w:rsidRPr="00C81ACD">
              <w:rPr>
                <w:rFonts w:asciiTheme="majorHAnsi" w:hAnsiTheme="majorHAnsi" w:cs="Calibri"/>
                <w:sz w:val="18"/>
                <w:szCs w:val="18"/>
              </w:rPr>
              <w:t xml:space="preserve">(indicare non pertinente se del caso) </w:t>
            </w:r>
          </w:p>
        </w:tc>
      </w:tr>
      <w:tr w:rsidR="00334EF3" w:rsidRPr="00C81ACD" w:rsidTr="0042474B">
        <w:tblPrEx>
          <w:tblCellMar>
            <w:left w:w="108" w:type="dxa"/>
            <w:right w:w="108" w:type="dxa"/>
          </w:tblCellMar>
          <w:tblLook w:val="01E0" w:firstRow="1" w:lastRow="1" w:firstColumn="1" w:lastColumn="1" w:noHBand="0" w:noVBand="0"/>
        </w:tblPrEx>
        <w:trPr>
          <w:gridAfter w:val="1"/>
          <w:wAfter w:w="23" w:type="dxa"/>
        </w:trPr>
        <w:tc>
          <w:tcPr>
            <w:tcW w:w="9778" w:type="dxa"/>
            <w:vAlign w:val="center"/>
          </w:tcPr>
          <w:p w:rsidR="00334EF3" w:rsidRPr="00C81ACD" w:rsidRDefault="00334EF3" w:rsidP="0042474B">
            <w:pPr>
              <w:autoSpaceDE w:val="0"/>
              <w:autoSpaceDN w:val="0"/>
              <w:spacing w:before="120"/>
              <w:rPr>
                <w:rFonts w:asciiTheme="majorHAnsi" w:hAnsiTheme="majorHAnsi" w:cs="Calibri"/>
                <w:b/>
                <w:bCs/>
                <w:sz w:val="18"/>
                <w:szCs w:val="18"/>
              </w:rPr>
            </w:pPr>
            <w:r w:rsidRPr="00C81ACD">
              <w:rPr>
                <w:rFonts w:asciiTheme="majorHAnsi" w:hAnsiTheme="majorHAnsi" w:cs="Calibri"/>
                <w:b/>
                <w:bCs/>
                <w:sz w:val="18"/>
                <w:szCs w:val="18"/>
              </w:rPr>
              <w:t>- Collegamento remoto –</w:t>
            </w:r>
          </w:p>
          <w:p w:rsidR="00334EF3" w:rsidRPr="00C81ACD" w:rsidRDefault="00334EF3" w:rsidP="0042474B">
            <w:pPr>
              <w:tabs>
                <w:tab w:val="left" w:pos="2812"/>
                <w:tab w:val="left" w:leader="dot" w:pos="3805"/>
              </w:tabs>
              <w:jc w:val="both"/>
              <w:rPr>
                <w:rFonts w:asciiTheme="majorHAnsi" w:hAnsiTheme="majorHAnsi" w:cs="Calibri"/>
                <w:sz w:val="18"/>
                <w:szCs w:val="18"/>
                <w:u w:val="single"/>
              </w:rPr>
            </w:pPr>
            <w:r w:rsidRPr="00C81ACD">
              <w:rPr>
                <w:rFonts w:asciiTheme="majorHAnsi" w:hAnsiTheme="majorHAnsi" w:cs="Calibri"/>
                <w:sz w:val="18"/>
                <w:szCs w:val="18"/>
              </w:rPr>
              <w:t xml:space="preserve">Che la ditta offerente [è / non è] </w:t>
            </w:r>
            <w:r w:rsidRPr="00C81ACD">
              <w:rPr>
                <w:rFonts w:asciiTheme="majorHAnsi" w:hAnsiTheme="majorHAnsi" w:cs="Calibri"/>
                <w:sz w:val="18"/>
                <w:szCs w:val="18"/>
              </w:rPr>
              <w:tab/>
              <w:t xml:space="preserve"> interessata ad accedere in maniera remota alle apparecchiature fornite per scopi di teleassistenza e di supporto agli utenti.</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in tale caso si impiegheranno unicamente le tecnologie di interconnessione previste dalla Azienda destinataria della fornitura ed in specifico a mezzo di VPN od SSL.</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Di prendere atto che viene fatto divieto di adottare in maniera autonoma qualsiasi altra tecnologia, in particolare modem connessi direttamente alle apparecchiature.</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Che l’attivazione di un collegamento di teleassistenza sarà subordinato alla sottoscrizione da parte del fruitore delle policy di impiego del medesimo.</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 xml:space="preserve">Che l’unico programma per il controllo remoto acconsentito sui sistemi Microsoft è quello integrato nel sistema operativo (RDP) o in caso di necessita quello attualmente utilizzato dalla Azienda destinataria della fornitura per la teleassistenza dei PC (CA </w:t>
            </w:r>
            <w:proofErr w:type="spellStart"/>
            <w:r w:rsidRPr="00C81ACD">
              <w:rPr>
                <w:rFonts w:asciiTheme="majorHAnsi" w:hAnsiTheme="majorHAnsi" w:cs="Calibri"/>
                <w:sz w:val="18"/>
                <w:szCs w:val="18"/>
              </w:rPr>
              <w:t>Unicenter</w:t>
            </w:r>
            <w:proofErr w:type="spellEnd"/>
            <w:r w:rsidRPr="00C81ACD">
              <w:rPr>
                <w:rFonts w:asciiTheme="majorHAnsi" w:hAnsiTheme="majorHAnsi" w:cs="Calibri"/>
                <w:sz w:val="18"/>
                <w:szCs w:val="18"/>
              </w:rPr>
              <w:t>).</w:t>
            </w:r>
          </w:p>
        </w:tc>
      </w:tr>
    </w:tbl>
    <w:p w:rsidR="00334EF3" w:rsidRPr="00C81ACD" w:rsidRDefault="00334EF3" w:rsidP="00334EF3">
      <w:pPr>
        <w:spacing w:line="240" w:lineRule="atLeast"/>
        <w:rPr>
          <w:rFonts w:asciiTheme="majorHAnsi" w:hAnsiTheme="majorHAnsi" w:cs="Calibri"/>
          <w:sz w:val="18"/>
          <w:szCs w:val="18"/>
        </w:rPr>
      </w:pPr>
    </w:p>
    <w:p w:rsidR="00334EF3" w:rsidRPr="00C81ACD" w:rsidRDefault="00334EF3" w:rsidP="00334EF3">
      <w:pPr>
        <w:spacing w:line="240" w:lineRule="atLeast"/>
        <w:rPr>
          <w:rFonts w:asciiTheme="majorHAnsi" w:hAnsiTheme="majorHAnsi" w:cs="Calibri"/>
          <w:b/>
          <w:bCs/>
          <w:sz w:val="18"/>
          <w:szCs w:val="18"/>
        </w:rPr>
      </w:pPr>
      <w:r w:rsidRPr="00C81ACD">
        <w:rPr>
          <w:rFonts w:asciiTheme="majorHAnsi" w:hAnsiTheme="majorHAnsi" w:cs="Calibri"/>
          <w:sz w:val="18"/>
          <w:szCs w:val="18"/>
        </w:rPr>
        <w:t>( Timbro e firma del legale rappresentante della ditta)</w:t>
      </w:r>
    </w:p>
    <w:p w:rsidR="00334EF3" w:rsidRPr="00C81ACD" w:rsidRDefault="00334EF3" w:rsidP="00334EF3">
      <w:pPr>
        <w:widowControl w:val="0"/>
        <w:adjustRightInd w:val="0"/>
        <w:spacing w:after="240"/>
        <w:textAlignment w:val="baseline"/>
        <w:rPr>
          <w:rFonts w:asciiTheme="majorHAnsi" w:hAnsiTheme="majorHAnsi" w:cs="Calibri"/>
          <w:b/>
          <w:sz w:val="18"/>
          <w:szCs w:val="18"/>
          <w:u w:val="single"/>
        </w:rPr>
      </w:pPr>
      <w:r w:rsidRPr="00C81ACD">
        <w:rPr>
          <w:rFonts w:asciiTheme="majorHAnsi" w:hAnsiTheme="majorHAnsi" w:cs="Calibri"/>
          <w:b/>
          <w:sz w:val="18"/>
          <w:szCs w:val="18"/>
          <w:u w:val="single"/>
        </w:rPr>
        <w:t xml:space="preserve"> </w:t>
      </w:r>
    </w:p>
    <w:p w:rsidR="00334EF3" w:rsidRPr="00C81ACD" w:rsidRDefault="00334EF3" w:rsidP="00334EF3">
      <w:pPr>
        <w:rPr>
          <w:rFonts w:asciiTheme="majorHAnsi" w:hAnsiTheme="majorHAnsi" w:cs="Calibri"/>
          <w:b/>
          <w:sz w:val="18"/>
          <w:szCs w:val="18"/>
          <w:u w:val="single"/>
        </w:rPr>
      </w:pPr>
      <w:r w:rsidRPr="00C81ACD">
        <w:rPr>
          <w:rFonts w:asciiTheme="majorHAnsi" w:hAnsiTheme="majorHAnsi" w:cs="Calibri"/>
          <w:b/>
          <w:sz w:val="18"/>
          <w:szCs w:val="18"/>
          <w:u w:val="single"/>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334EF3" w:rsidRPr="00C81ACD" w:rsidTr="0042474B">
        <w:tc>
          <w:tcPr>
            <w:tcW w:w="9464" w:type="dxa"/>
            <w:vAlign w:val="center"/>
          </w:tcPr>
          <w:p w:rsidR="00334EF3" w:rsidRPr="00C81ACD" w:rsidRDefault="00334EF3" w:rsidP="0042474B">
            <w:pPr>
              <w:autoSpaceDE w:val="0"/>
              <w:autoSpaceDN w:val="0"/>
              <w:jc w:val="center"/>
              <w:rPr>
                <w:rFonts w:asciiTheme="majorHAnsi" w:hAnsiTheme="majorHAnsi" w:cs="Tahoma"/>
                <w:b/>
                <w:caps/>
                <w:sz w:val="18"/>
                <w:szCs w:val="18"/>
              </w:rPr>
            </w:pPr>
            <w:r w:rsidRPr="00C81ACD">
              <w:rPr>
                <w:rFonts w:asciiTheme="majorHAnsi" w:hAnsiTheme="majorHAnsi" w:cs="Tahoma"/>
                <w:b/>
                <w:caps/>
                <w:sz w:val="18"/>
                <w:szCs w:val="18"/>
              </w:rPr>
              <w:lastRenderedPageBreak/>
              <w:t>RISCHI INTERFERENZIALI E STESURA DEL DOCUMENTO UNICO DI VALUTAZIONE (DUVRI)</w:t>
            </w:r>
          </w:p>
          <w:p w:rsidR="00334EF3" w:rsidRPr="00C81ACD" w:rsidRDefault="00334EF3" w:rsidP="0042474B">
            <w:pPr>
              <w:autoSpaceDE w:val="0"/>
              <w:autoSpaceDN w:val="0"/>
              <w:jc w:val="center"/>
              <w:rPr>
                <w:rFonts w:asciiTheme="majorHAnsi" w:hAnsiTheme="majorHAnsi" w:cs="Tahoma"/>
                <w:b/>
                <w:caps/>
                <w:sz w:val="18"/>
                <w:szCs w:val="18"/>
              </w:rPr>
            </w:pPr>
          </w:p>
        </w:tc>
      </w:tr>
      <w:tr w:rsidR="00334EF3" w:rsidRPr="00C81ACD" w:rsidTr="0042474B">
        <w:tc>
          <w:tcPr>
            <w:tcW w:w="9464" w:type="dxa"/>
          </w:tcPr>
          <w:p w:rsidR="00334EF3" w:rsidRPr="00C81ACD" w:rsidRDefault="00334EF3" w:rsidP="0042474B">
            <w:pPr>
              <w:autoSpaceDE w:val="0"/>
              <w:autoSpaceDN w:val="0"/>
              <w:spacing w:after="120"/>
              <w:ind w:left="483"/>
              <w:rPr>
                <w:rFonts w:asciiTheme="majorHAnsi" w:hAnsiTheme="majorHAnsi" w:cs="Tahoma"/>
                <w:sz w:val="18"/>
                <w:szCs w:val="18"/>
              </w:rPr>
            </w:pPr>
            <w:r w:rsidRPr="00C81ACD">
              <w:rPr>
                <w:rFonts w:asciiTheme="majorHAnsi" w:hAnsiTheme="majorHAnsi" w:cs="Tahoma"/>
                <w:sz w:val="18"/>
                <w:szCs w:val="18"/>
              </w:rPr>
              <w:t xml:space="preserve">In ottemperanza a quanto previsto 26 del </w:t>
            </w:r>
            <w:proofErr w:type="spellStart"/>
            <w:r w:rsidRPr="00C81ACD">
              <w:rPr>
                <w:rFonts w:asciiTheme="majorHAnsi" w:hAnsiTheme="majorHAnsi" w:cs="Tahoma"/>
                <w:sz w:val="18"/>
                <w:szCs w:val="18"/>
              </w:rPr>
              <w:t>D.Lgs.</w:t>
            </w:r>
            <w:proofErr w:type="spellEnd"/>
            <w:r w:rsidRPr="00C81ACD">
              <w:rPr>
                <w:rFonts w:asciiTheme="majorHAnsi" w:hAnsiTheme="majorHAnsi" w:cs="Tahoma"/>
                <w:sz w:val="18"/>
                <w:szCs w:val="18"/>
              </w:rPr>
              <w:t xml:space="preserve"> 81/08 e ss.mm, si valuta l’eventuale presenza di rischi interferenziali nei luoghi e nelle attività oggetto dell’appalto, e si stabiliscono gli oneri “ricognitivi” necessari per l’attuazione e l’approntamento di misure per il loro contenimento-abbattimento. </w:t>
            </w:r>
          </w:p>
          <w:p w:rsidR="00334EF3" w:rsidRPr="00C81ACD" w:rsidRDefault="00334EF3" w:rsidP="0042474B">
            <w:pPr>
              <w:autoSpaceDE w:val="0"/>
              <w:autoSpaceDN w:val="0"/>
              <w:spacing w:after="120"/>
              <w:ind w:left="483"/>
              <w:rPr>
                <w:rFonts w:asciiTheme="majorHAnsi" w:hAnsiTheme="majorHAnsi" w:cs="Tahoma"/>
                <w:sz w:val="18"/>
                <w:szCs w:val="18"/>
              </w:rPr>
            </w:pPr>
            <w:r w:rsidRPr="00C81ACD">
              <w:rPr>
                <w:rFonts w:asciiTheme="majorHAnsi" w:hAnsiTheme="majorHAnsi" w:cs="Tahoma"/>
                <w:sz w:val="18"/>
                <w:szCs w:val="18"/>
              </w:rPr>
              <w:t>Si considera interferenza ogni sovrapposizione di attività lavorativa tra diversi lavoratori che rispondono a datori di lavoro diversi e la sovrapposizione riguarda sia una contiguità fisica e di spazio che una contiguità operativa.  Non rientrano tra i rischi interferenziali e relativi oneri le misure adottate per eliminare i rischi derivanti dall’attività propria della ditta aggiudicataria, ma solo i rischi derivanti dalle interferenze presenti nell’effettuazione della prestazione, ovvero le misure aggiuntive che per la peculiarità dell’ambiente e la singolarità delle attività svolte si rendono necessarie.</w:t>
            </w:r>
          </w:p>
          <w:p w:rsidR="00334EF3" w:rsidRPr="00C81ACD" w:rsidRDefault="00334EF3" w:rsidP="0042474B">
            <w:pPr>
              <w:autoSpaceDE w:val="0"/>
              <w:autoSpaceDN w:val="0"/>
              <w:spacing w:after="120"/>
              <w:ind w:left="483"/>
              <w:rPr>
                <w:rFonts w:asciiTheme="majorHAnsi" w:hAnsiTheme="majorHAnsi" w:cs="Tahoma"/>
                <w:sz w:val="18"/>
                <w:szCs w:val="18"/>
              </w:rPr>
            </w:pPr>
            <w:r w:rsidRPr="00C81ACD">
              <w:rPr>
                <w:rFonts w:asciiTheme="majorHAnsi" w:hAnsiTheme="majorHAnsi" w:cs="Tahoma"/>
                <w:sz w:val="18"/>
                <w:szCs w:val="18"/>
              </w:rPr>
              <w:t xml:space="preserve">Considerata la tipologia della fornitura oggetto della presente procedura concorsuale, in base al DLgs.81/08 e sue successive modifiche ed integrazioni, non si ritiene necessaria la redazione del DUVRI. </w:t>
            </w:r>
          </w:p>
          <w:p w:rsidR="00334EF3" w:rsidRPr="00C81ACD" w:rsidRDefault="00334EF3" w:rsidP="0042474B">
            <w:pPr>
              <w:autoSpaceDE w:val="0"/>
              <w:autoSpaceDN w:val="0"/>
              <w:spacing w:after="120"/>
              <w:ind w:left="483"/>
              <w:rPr>
                <w:rFonts w:asciiTheme="majorHAnsi" w:hAnsiTheme="majorHAnsi" w:cs="Tahoma"/>
                <w:sz w:val="18"/>
                <w:szCs w:val="18"/>
                <w:highlight w:val="yellow"/>
              </w:rPr>
            </w:pPr>
            <w:r w:rsidRPr="00C81ACD">
              <w:rPr>
                <w:rFonts w:asciiTheme="majorHAnsi" w:hAnsiTheme="majorHAnsi" w:cs="Tahoma"/>
                <w:sz w:val="18"/>
                <w:szCs w:val="18"/>
              </w:rPr>
              <w:t>Tuttavia, in sede di Richiesta di fornitura o di successiva installazione, in relazione a condizioni particolari od a specifiche operazioni di installazione ed alle eventuali opere edili-impiantistiche aggiuntive richieste, oppure nel caso che le operazioni di installazione si prolunghino oltre le 48 ore, le singole Aziende avranno l’onere di ottemperare alla normativa succitata.</w:t>
            </w:r>
          </w:p>
          <w:p w:rsidR="00334EF3" w:rsidRPr="00C81ACD" w:rsidRDefault="00334EF3" w:rsidP="0042474B">
            <w:pPr>
              <w:autoSpaceDE w:val="0"/>
              <w:autoSpaceDN w:val="0"/>
              <w:spacing w:after="120"/>
              <w:ind w:left="483"/>
              <w:rPr>
                <w:rFonts w:asciiTheme="majorHAnsi" w:hAnsiTheme="majorHAnsi" w:cs="Tahoma"/>
                <w:sz w:val="18"/>
                <w:szCs w:val="18"/>
              </w:rPr>
            </w:pPr>
            <w:r w:rsidRPr="00C81ACD">
              <w:rPr>
                <w:rFonts w:asciiTheme="majorHAnsi" w:hAnsiTheme="majorHAnsi" w:cs="Tahoma"/>
                <w:sz w:val="18"/>
                <w:szCs w:val="18"/>
              </w:rPr>
              <w:t>Permane comunque l’obbligo da parte della Ditta appaltatrice di non intralciare in alcun modo l’attività degli operatori dell’ UO e coordinarsi con il preposto per ogni eventualità di tipo organizzativo. Il Documento di Valutazione dei rischi Aziendali è Consultabile presso il Servizio di Prevenzione e Protezione Aziendale</w:t>
            </w:r>
          </w:p>
          <w:p w:rsidR="00334EF3" w:rsidRPr="00C81ACD" w:rsidRDefault="00334EF3" w:rsidP="0042474B">
            <w:pPr>
              <w:autoSpaceDE w:val="0"/>
              <w:autoSpaceDN w:val="0"/>
              <w:spacing w:after="120"/>
              <w:ind w:left="483"/>
              <w:rPr>
                <w:rFonts w:asciiTheme="majorHAnsi" w:hAnsiTheme="majorHAnsi" w:cs="Tahoma"/>
                <w:sz w:val="18"/>
                <w:szCs w:val="18"/>
              </w:rPr>
            </w:pPr>
          </w:p>
        </w:tc>
      </w:tr>
    </w:tbl>
    <w:p w:rsidR="00334EF3" w:rsidRPr="00C81ACD" w:rsidRDefault="00334EF3" w:rsidP="00334EF3">
      <w:pPr>
        <w:rPr>
          <w:rFonts w:asciiTheme="majorHAnsi" w:hAnsiTheme="majorHAnsi" w:cs="Calibri"/>
          <w:caps/>
          <w:sz w:val="18"/>
          <w:szCs w:val="18"/>
          <w:u w:val="single"/>
        </w:rPr>
      </w:pPr>
    </w:p>
    <w:p w:rsidR="00334EF3" w:rsidRPr="00C81ACD" w:rsidRDefault="00334EF3" w:rsidP="00334EF3">
      <w:pPr>
        <w:jc w:val="right"/>
        <w:rPr>
          <w:rFonts w:asciiTheme="majorHAnsi" w:hAnsiTheme="majorHAnsi" w:cs="Arial"/>
          <w:sz w:val="18"/>
          <w:szCs w:val="18"/>
        </w:rPr>
      </w:pPr>
    </w:p>
    <w:p w:rsidR="00334EF3" w:rsidRPr="00C81ACD" w:rsidRDefault="00334EF3" w:rsidP="00334EF3">
      <w:pPr>
        <w:spacing w:line="240" w:lineRule="atLeast"/>
        <w:rPr>
          <w:rFonts w:asciiTheme="majorHAnsi" w:hAnsiTheme="majorHAnsi" w:cs="Tahoma"/>
          <w:sz w:val="18"/>
          <w:szCs w:val="18"/>
        </w:rPr>
      </w:pPr>
      <w:r w:rsidRPr="00C81ACD">
        <w:rPr>
          <w:rFonts w:asciiTheme="majorHAnsi" w:hAnsiTheme="majorHAnsi" w:cs="Tahoma"/>
          <w:sz w:val="18"/>
          <w:szCs w:val="18"/>
        </w:rPr>
        <w:t>( Timbro e firma del legale rappresentante della ditta)</w:t>
      </w:r>
    </w:p>
    <w:p w:rsidR="00334EF3" w:rsidRPr="00C81ACD" w:rsidRDefault="00334EF3" w:rsidP="00334EF3">
      <w:pPr>
        <w:rPr>
          <w:rFonts w:asciiTheme="majorHAnsi" w:hAnsiTheme="majorHAnsi"/>
          <w:sz w:val="18"/>
          <w:szCs w:val="18"/>
        </w:rPr>
      </w:pPr>
      <w:r w:rsidRPr="00C81ACD">
        <w:rPr>
          <w:rFonts w:asciiTheme="majorHAnsi" w:hAnsiTheme="majorHAnsi"/>
          <w:sz w:val="18"/>
          <w:szCs w:val="18"/>
        </w:rPr>
        <w:t>__________________________________________________</w:t>
      </w:r>
    </w:p>
    <w:p w:rsidR="00334EF3" w:rsidRPr="00C81ACD" w:rsidRDefault="00334EF3" w:rsidP="00334EF3">
      <w:pPr>
        <w:rPr>
          <w:rFonts w:asciiTheme="majorHAnsi" w:hAnsiTheme="majorHAnsi" w:cs="Calibri"/>
          <w:b/>
          <w:sz w:val="18"/>
          <w:szCs w:val="18"/>
          <w:u w:val="single"/>
        </w:rPr>
      </w:pPr>
    </w:p>
    <w:p w:rsidR="00334EF3" w:rsidRPr="00C81ACD" w:rsidRDefault="00334EF3" w:rsidP="00334EF3">
      <w:pPr>
        <w:rPr>
          <w:rFonts w:asciiTheme="majorHAnsi" w:hAnsiTheme="majorHAnsi" w:cs="Calibri"/>
          <w:b/>
          <w:sz w:val="18"/>
          <w:szCs w:val="18"/>
          <w:u w:val="single"/>
        </w:rPr>
      </w:pPr>
      <w:r w:rsidRPr="00C81ACD">
        <w:rPr>
          <w:rFonts w:asciiTheme="majorHAnsi" w:hAnsiTheme="majorHAnsi" w:cs="Calibri"/>
          <w:b/>
          <w:sz w:val="18"/>
          <w:szCs w:val="18"/>
          <w:u w:val="single"/>
        </w:rPr>
        <w:br w:type="page"/>
      </w: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53"/>
        <w:gridCol w:w="5245"/>
      </w:tblGrid>
      <w:tr w:rsidR="00334EF3" w:rsidRPr="00C81ACD" w:rsidTr="0042474B">
        <w:trPr>
          <w:trHeight w:val="361"/>
        </w:trPr>
        <w:tc>
          <w:tcPr>
            <w:tcW w:w="9798" w:type="dxa"/>
            <w:gridSpan w:val="2"/>
            <w:shd w:val="clear" w:color="auto" w:fill="92CDDC"/>
            <w:vAlign w:val="center"/>
          </w:tcPr>
          <w:p w:rsidR="00334EF3" w:rsidRPr="00C81ACD" w:rsidRDefault="00334EF3" w:rsidP="0042474B">
            <w:pPr>
              <w:jc w:val="center"/>
              <w:rPr>
                <w:rFonts w:asciiTheme="majorHAnsi" w:hAnsiTheme="majorHAnsi" w:cs="Calibri"/>
                <w:b/>
                <w:bCs/>
                <w:sz w:val="18"/>
                <w:szCs w:val="18"/>
              </w:rPr>
            </w:pPr>
            <w:r w:rsidRPr="00C81ACD">
              <w:rPr>
                <w:rFonts w:asciiTheme="majorHAnsi" w:hAnsiTheme="majorHAnsi" w:cs="Calibri"/>
                <w:sz w:val="18"/>
                <w:szCs w:val="18"/>
              </w:rPr>
              <w:lastRenderedPageBreak/>
              <w:br w:type="page"/>
            </w:r>
            <w:r w:rsidRPr="00C81ACD">
              <w:rPr>
                <w:rFonts w:asciiTheme="majorHAnsi" w:hAnsiTheme="majorHAnsi" w:cs="Calibri"/>
                <w:b/>
                <w:bCs/>
                <w:sz w:val="18"/>
                <w:szCs w:val="18"/>
              </w:rPr>
              <w:t>CONTRATTO DI MANUTENZIONE FULL-RISK</w:t>
            </w:r>
          </w:p>
          <w:p w:rsidR="00334EF3" w:rsidRPr="00C81ACD" w:rsidRDefault="00334EF3" w:rsidP="0042474B">
            <w:pPr>
              <w:jc w:val="center"/>
              <w:rPr>
                <w:rFonts w:asciiTheme="majorHAnsi" w:hAnsiTheme="majorHAnsi" w:cs="Calibri"/>
                <w:b/>
                <w:bCs/>
                <w:sz w:val="18"/>
                <w:szCs w:val="18"/>
              </w:rPr>
            </w:pPr>
            <w:r w:rsidRPr="00C81ACD">
              <w:rPr>
                <w:rFonts w:asciiTheme="majorHAnsi" w:hAnsiTheme="majorHAnsi" w:cs="Calibri"/>
                <w:b/>
                <w:bCs/>
                <w:smallCaps/>
                <w:sz w:val="18"/>
                <w:szCs w:val="18"/>
              </w:rPr>
              <w:t>(periodo di garanzia e post garanzia)</w:t>
            </w:r>
          </w:p>
        </w:tc>
      </w:tr>
      <w:tr w:rsidR="00334EF3" w:rsidRPr="00C81ACD" w:rsidTr="0042474B">
        <w:trPr>
          <w:trHeight w:val="361"/>
        </w:trPr>
        <w:tc>
          <w:tcPr>
            <w:tcW w:w="9798" w:type="dxa"/>
            <w:gridSpan w:val="2"/>
            <w:vAlign w:val="center"/>
          </w:tcPr>
          <w:p w:rsidR="00334EF3" w:rsidRPr="00C81ACD" w:rsidRDefault="00334EF3" w:rsidP="0042474B">
            <w:pPr>
              <w:tabs>
                <w:tab w:val="left" w:leader="dot" w:pos="7035"/>
              </w:tabs>
              <w:spacing w:before="120"/>
              <w:rPr>
                <w:rFonts w:asciiTheme="majorHAnsi" w:hAnsiTheme="majorHAnsi" w:cs="Calibri"/>
                <w:b/>
                <w:bCs/>
                <w:sz w:val="18"/>
                <w:szCs w:val="18"/>
              </w:rPr>
            </w:pPr>
            <w:r w:rsidRPr="00C81ACD">
              <w:rPr>
                <w:rFonts w:asciiTheme="majorHAnsi" w:hAnsiTheme="majorHAnsi" w:cs="Calibri"/>
                <w:b/>
                <w:bCs/>
                <w:sz w:val="18"/>
                <w:szCs w:val="18"/>
              </w:rPr>
              <w:t xml:space="preserve">Il sottoscritto </w:t>
            </w:r>
            <w:r w:rsidRPr="00C81ACD">
              <w:rPr>
                <w:rFonts w:asciiTheme="majorHAnsi" w:hAnsiTheme="majorHAnsi" w:cs="Calibri"/>
                <w:b/>
                <w:bCs/>
                <w:sz w:val="18"/>
                <w:szCs w:val="18"/>
              </w:rPr>
              <w:tab/>
              <w:t xml:space="preserve"> in qualità di legale rappresentante della Società:</w:t>
            </w:r>
          </w:p>
          <w:p w:rsidR="00334EF3" w:rsidRPr="00C81ACD" w:rsidRDefault="00334EF3" w:rsidP="0042474B">
            <w:pPr>
              <w:tabs>
                <w:tab w:val="left" w:leader="dot" w:pos="9586"/>
              </w:tabs>
              <w:rPr>
                <w:rFonts w:asciiTheme="majorHAnsi" w:hAnsiTheme="majorHAnsi" w:cs="Calibri"/>
                <w:sz w:val="18"/>
                <w:szCs w:val="18"/>
              </w:rPr>
            </w:pPr>
            <w:r w:rsidRPr="00C81ACD">
              <w:rPr>
                <w:rFonts w:asciiTheme="majorHAnsi" w:hAnsiTheme="majorHAnsi" w:cs="Calibri"/>
                <w:sz w:val="18"/>
                <w:szCs w:val="18"/>
              </w:rPr>
              <w:t xml:space="preserve">Ragione Sociale: </w:t>
            </w:r>
            <w:r w:rsidRPr="00C81ACD">
              <w:rPr>
                <w:rFonts w:asciiTheme="majorHAnsi" w:hAnsiTheme="majorHAnsi" w:cs="Calibri"/>
                <w:sz w:val="18"/>
                <w:szCs w:val="18"/>
              </w:rPr>
              <w:tab/>
            </w:r>
          </w:p>
          <w:p w:rsidR="00334EF3" w:rsidRPr="00C81ACD" w:rsidRDefault="00334EF3" w:rsidP="0042474B">
            <w:pPr>
              <w:tabs>
                <w:tab w:val="left" w:leader="dot" w:pos="5901"/>
                <w:tab w:val="left" w:leader="dot" w:pos="9586"/>
              </w:tabs>
              <w:rPr>
                <w:rFonts w:asciiTheme="majorHAnsi" w:hAnsiTheme="majorHAnsi" w:cs="Calibri"/>
                <w:sz w:val="18"/>
                <w:szCs w:val="18"/>
              </w:rPr>
            </w:pPr>
            <w:r w:rsidRPr="00C81ACD">
              <w:rPr>
                <w:rFonts w:asciiTheme="majorHAnsi" w:hAnsiTheme="majorHAnsi" w:cs="Calibri"/>
                <w:sz w:val="18"/>
                <w:szCs w:val="18"/>
              </w:rPr>
              <w:t xml:space="preserve">Città: </w:t>
            </w:r>
            <w:r w:rsidRPr="00C81ACD">
              <w:rPr>
                <w:rFonts w:asciiTheme="majorHAnsi" w:hAnsiTheme="majorHAnsi" w:cs="Calibri"/>
                <w:sz w:val="18"/>
                <w:szCs w:val="18"/>
              </w:rPr>
              <w:tab/>
              <w:t>(Provincia o Stato):</w:t>
            </w:r>
            <w:r w:rsidRPr="00C81ACD">
              <w:rPr>
                <w:rFonts w:asciiTheme="majorHAnsi" w:hAnsiTheme="majorHAnsi" w:cs="Calibri"/>
                <w:sz w:val="18"/>
                <w:szCs w:val="18"/>
              </w:rPr>
              <w:tab/>
            </w:r>
          </w:p>
          <w:p w:rsidR="00334EF3" w:rsidRPr="00C81ACD" w:rsidRDefault="00334EF3" w:rsidP="0042474B">
            <w:pPr>
              <w:tabs>
                <w:tab w:val="left" w:leader="dot" w:pos="9586"/>
              </w:tabs>
              <w:rPr>
                <w:rFonts w:asciiTheme="majorHAnsi" w:hAnsiTheme="majorHAnsi" w:cs="Calibri"/>
                <w:sz w:val="18"/>
                <w:szCs w:val="18"/>
              </w:rPr>
            </w:pPr>
            <w:r w:rsidRPr="00C81ACD">
              <w:rPr>
                <w:rFonts w:asciiTheme="majorHAnsi" w:hAnsiTheme="majorHAnsi" w:cs="Calibri"/>
                <w:sz w:val="18"/>
                <w:szCs w:val="18"/>
              </w:rPr>
              <w:t xml:space="preserve">Indirizzo: </w:t>
            </w:r>
            <w:r w:rsidRPr="00C81ACD">
              <w:rPr>
                <w:rFonts w:asciiTheme="majorHAnsi" w:hAnsiTheme="majorHAnsi" w:cs="Calibri"/>
                <w:sz w:val="18"/>
                <w:szCs w:val="18"/>
              </w:rPr>
              <w:tab/>
            </w:r>
          </w:p>
          <w:p w:rsidR="00334EF3" w:rsidRPr="00C81ACD" w:rsidRDefault="00334EF3" w:rsidP="0042474B">
            <w:pPr>
              <w:tabs>
                <w:tab w:val="left" w:leader="dot" w:pos="3916"/>
                <w:tab w:val="left" w:leader="dot" w:pos="6893"/>
                <w:tab w:val="left" w:leader="dot" w:pos="9586"/>
              </w:tabs>
              <w:rPr>
                <w:rFonts w:asciiTheme="majorHAnsi" w:hAnsiTheme="majorHAnsi" w:cs="Calibri"/>
                <w:sz w:val="18"/>
                <w:szCs w:val="18"/>
              </w:rPr>
            </w:pPr>
            <w:r w:rsidRPr="00C81ACD">
              <w:rPr>
                <w:rFonts w:asciiTheme="majorHAnsi" w:hAnsiTheme="majorHAnsi" w:cs="Calibri"/>
                <w:sz w:val="18"/>
                <w:szCs w:val="18"/>
              </w:rPr>
              <w:t xml:space="preserve">Tel: </w:t>
            </w:r>
            <w:r w:rsidRPr="00C81ACD">
              <w:rPr>
                <w:rFonts w:asciiTheme="majorHAnsi" w:hAnsiTheme="majorHAnsi" w:cs="Calibri"/>
                <w:sz w:val="18"/>
                <w:szCs w:val="18"/>
              </w:rPr>
              <w:tab/>
              <w:t xml:space="preserve">Fax: </w:t>
            </w:r>
            <w:r w:rsidRPr="00C81ACD">
              <w:rPr>
                <w:rFonts w:asciiTheme="majorHAnsi" w:hAnsiTheme="majorHAnsi" w:cs="Calibri"/>
                <w:sz w:val="18"/>
                <w:szCs w:val="18"/>
              </w:rPr>
              <w:tab/>
              <w:t xml:space="preserve"> e-mail </w:t>
            </w:r>
            <w:r w:rsidRPr="00C81ACD">
              <w:rPr>
                <w:rFonts w:asciiTheme="majorHAnsi" w:hAnsiTheme="majorHAnsi" w:cs="Calibri"/>
                <w:sz w:val="18"/>
                <w:szCs w:val="18"/>
              </w:rPr>
              <w:tab/>
            </w:r>
          </w:p>
          <w:p w:rsidR="00334EF3" w:rsidRPr="00C81ACD" w:rsidRDefault="00334EF3" w:rsidP="0042474B">
            <w:pPr>
              <w:rPr>
                <w:rFonts w:asciiTheme="majorHAnsi" w:hAnsiTheme="majorHAnsi" w:cs="Calibri"/>
                <w:b/>
                <w:sz w:val="18"/>
                <w:szCs w:val="18"/>
              </w:rPr>
            </w:pPr>
          </w:p>
        </w:tc>
      </w:tr>
      <w:tr w:rsidR="00334EF3" w:rsidRPr="00C81ACD" w:rsidTr="0042474B">
        <w:trPr>
          <w:trHeight w:val="361"/>
        </w:trPr>
        <w:tc>
          <w:tcPr>
            <w:tcW w:w="9798" w:type="dxa"/>
            <w:gridSpan w:val="2"/>
            <w:shd w:val="clear" w:color="auto" w:fill="E5DFEC"/>
            <w:vAlign w:val="center"/>
          </w:tcPr>
          <w:p w:rsidR="00334EF3" w:rsidRPr="00C81ACD" w:rsidRDefault="00334EF3" w:rsidP="0042474B">
            <w:pPr>
              <w:ind w:left="357"/>
              <w:jc w:val="center"/>
              <w:rPr>
                <w:rFonts w:asciiTheme="majorHAnsi" w:hAnsiTheme="majorHAnsi" w:cs="Calibri"/>
                <w:bCs/>
                <w:sz w:val="18"/>
                <w:szCs w:val="18"/>
              </w:rPr>
            </w:pPr>
            <w:r w:rsidRPr="00C81ACD">
              <w:rPr>
                <w:rFonts w:asciiTheme="majorHAnsi" w:hAnsiTheme="majorHAnsi" w:cs="Calibri"/>
                <w:b/>
                <w:sz w:val="18"/>
                <w:szCs w:val="18"/>
              </w:rPr>
              <w:t>DICHIARA QUANTO SEGUE</w:t>
            </w:r>
          </w:p>
        </w:tc>
      </w:tr>
      <w:tr w:rsidR="00334EF3" w:rsidRPr="00C81ACD" w:rsidTr="0042474B">
        <w:trPr>
          <w:trHeight w:val="361"/>
        </w:trPr>
        <w:tc>
          <w:tcPr>
            <w:tcW w:w="9798" w:type="dxa"/>
            <w:gridSpan w:val="2"/>
            <w:shd w:val="clear" w:color="auto" w:fill="E5DFEC"/>
            <w:vAlign w:val="center"/>
          </w:tcPr>
          <w:p w:rsidR="00334EF3" w:rsidRPr="00C81ACD" w:rsidRDefault="00334EF3" w:rsidP="006D4689">
            <w:pPr>
              <w:numPr>
                <w:ilvl w:val="0"/>
                <w:numId w:val="39"/>
              </w:numPr>
              <w:spacing w:before="120" w:after="60"/>
              <w:ind w:left="714" w:hanging="357"/>
              <w:jc w:val="both"/>
              <w:rPr>
                <w:rFonts w:asciiTheme="majorHAnsi" w:hAnsiTheme="majorHAnsi" w:cs="Calibri"/>
                <w:bCs/>
                <w:sz w:val="18"/>
                <w:szCs w:val="18"/>
              </w:rPr>
            </w:pPr>
            <w:r w:rsidRPr="00C81ACD">
              <w:rPr>
                <w:rFonts w:asciiTheme="majorHAnsi" w:hAnsiTheme="majorHAnsi" w:cs="Calibri"/>
                <w:bCs/>
                <w:sz w:val="18"/>
                <w:szCs w:val="18"/>
              </w:rPr>
              <w:t>il contratto qui descritto avrà validità per tutto il periodo di durata della garanzia;</w:t>
            </w:r>
          </w:p>
          <w:p w:rsidR="00334EF3" w:rsidRPr="00C81ACD" w:rsidRDefault="00334EF3" w:rsidP="006D4689">
            <w:pPr>
              <w:numPr>
                <w:ilvl w:val="0"/>
                <w:numId w:val="39"/>
              </w:numPr>
              <w:spacing w:after="120"/>
              <w:ind w:left="714" w:hanging="357"/>
              <w:jc w:val="both"/>
              <w:rPr>
                <w:rFonts w:asciiTheme="majorHAnsi" w:hAnsiTheme="majorHAnsi" w:cs="Calibri"/>
                <w:bCs/>
                <w:sz w:val="18"/>
                <w:szCs w:val="18"/>
              </w:rPr>
            </w:pPr>
            <w:r w:rsidRPr="00C81ACD">
              <w:rPr>
                <w:rFonts w:asciiTheme="majorHAnsi" w:hAnsiTheme="majorHAnsi" w:cs="Calibri"/>
                <w:bCs/>
                <w:sz w:val="18"/>
                <w:szCs w:val="18"/>
              </w:rPr>
              <w:t>la Ditta si impegna a garantire a ciascuna Azienda interessata alla fornitura la facoltà di stipulare successivamente ed anche non consecutivamente alla fine del periodo di garanzia tale tipologia di contratto di manutenzione alle medesime condizioni tecnico-economiche offerte in gara;</w:t>
            </w:r>
          </w:p>
        </w:tc>
      </w:tr>
      <w:tr w:rsidR="00334EF3" w:rsidRPr="00C81ACD" w:rsidTr="0042474B">
        <w:trPr>
          <w:trHeight w:val="361"/>
        </w:trPr>
        <w:tc>
          <w:tcPr>
            <w:tcW w:w="4553" w:type="dxa"/>
            <w:shd w:val="clear" w:color="auto" w:fill="92CDDC"/>
            <w:vAlign w:val="center"/>
          </w:tcPr>
          <w:p w:rsidR="00334EF3" w:rsidRPr="00C81ACD" w:rsidRDefault="00334EF3" w:rsidP="0042474B">
            <w:pPr>
              <w:jc w:val="center"/>
              <w:rPr>
                <w:rFonts w:asciiTheme="majorHAnsi" w:hAnsiTheme="majorHAnsi" w:cs="Calibri"/>
                <w:b/>
                <w:color w:val="000000"/>
                <w:sz w:val="18"/>
                <w:szCs w:val="18"/>
              </w:rPr>
            </w:pPr>
            <w:r w:rsidRPr="00C81ACD">
              <w:rPr>
                <w:rFonts w:asciiTheme="majorHAnsi" w:hAnsiTheme="majorHAnsi" w:cs="Calibri"/>
                <w:b/>
                <w:color w:val="000000"/>
                <w:sz w:val="18"/>
                <w:szCs w:val="18"/>
              </w:rPr>
              <w:t>CONDIZIONI GENERALI E SERVIZI OBBLIGATORI PENA ESCLUSIONE</w:t>
            </w:r>
          </w:p>
        </w:tc>
        <w:tc>
          <w:tcPr>
            <w:tcW w:w="5245" w:type="dxa"/>
            <w:shd w:val="clear" w:color="auto" w:fill="92CDDC"/>
            <w:vAlign w:val="center"/>
          </w:tcPr>
          <w:p w:rsidR="00334EF3" w:rsidRPr="00C81ACD" w:rsidRDefault="00334EF3" w:rsidP="0042474B">
            <w:pPr>
              <w:jc w:val="center"/>
              <w:rPr>
                <w:rFonts w:asciiTheme="majorHAnsi" w:hAnsiTheme="majorHAnsi" w:cs="Calibri"/>
                <w:b/>
                <w:bCs/>
                <w:i/>
                <w:sz w:val="18"/>
                <w:szCs w:val="18"/>
              </w:rPr>
            </w:pPr>
            <w:r w:rsidRPr="00C81ACD">
              <w:rPr>
                <w:rFonts w:asciiTheme="majorHAnsi" w:hAnsiTheme="majorHAnsi" w:cs="Calibri"/>
                <w:b/>
                <w:bCs/>
                <w:sz w:val="18"/>
                <w:szCs w:val="18"/>
              </w:rPr>
              <w:t>INDICAZIONI O CONDIZIONI MIGLIORATIVE OFFERTE</w:t>
            </w:r>
          </w:p>
          <w:p w:rsidR="00334EF3" w:rsidRPr="00C81ACD" w:rsidRDefault="00334EF3" w:rsidP="0042474B">
            <w:pPr>
              <w:jc w:val="both"/>
              <w:rPr>
                <w:rFonts w:asciiTheme="majorHAnsi" w:hAnsiTheme="majorHAnsi" w:cs="Calibri"/>
                <w:b/>
                <w:bCs/>
                <w:i/>
                <w:sz w:val="18"/>
                <w:szCs w:val="18"/>
              </w:rPr>
            </w:pPr>
            <w:r w:rsidRPr="00C81ACD">
              <w:rPr>
                <w:rFonts w:asciiTheme="majorHAnsi" w:hAnsiTheme="majorHAnsi" w:cs="Calibri"/>
                <w:b/>
                <w:bCs/>
                <w:i/>
                <w:sz w:val="18"/>
                <w:szCs w:val="18"/>
              </w:rPr>
              <w:t>(indicare eventuali condizioni migliorative offerte rispetto a quanto richiesto ed ulteriori descrizioni del servizio)</w:t>
            </w:r>
          </w:p>
        </w:tc>
      </w:tr>
      <w:tr w:rsidR="00334EF3" w:rsidRPr="00C81ACD" w:rsidTr="0042474B">
        <w:trPr>
          <w:trHeight w:val="551"/>
        </w:trPr>
        <w:tc>
          <w:tcPr>
            <w:tcW w:w="4553" w:type="dxa"/>
            <w:shd w:val="clear" w:color="auto" w:fill="E5DFEC"/>
            <w:vAlign w:val="center"/>
          </w:tcPr>
          <w:p w:rsidR="00334EF3" w:rsidRPr="00C81ACD" w:rsidRDefault="00334EF3" w:rsidP="0042474B">
            <w:pPr>
              <w:jc w:val="center"/>
              <w:rPr>
                <w:rFonts w:asciiTheme="majorHAnsi" w:hAnsiTheme="majorHAnsi" w:cs="Calibri"/>
                <w:sz w:val="18"/>
                <w:szCs w:val="18"/>
              </w:rPr>
            </w:pPr>
            <w:r w:rsidRPr="00C81ACD">
              <w:rPr>
                <w:rFonts w:asciiTheme="majorHAnsi" w:hAnsiTheme="majorHAnsi" w:cs="Calibri"/>
                <w:sz w:val="18"/>
                <w:szCs w:val="18"/>
                <w:u w:val="single"/>
              </w:rPr>
              <w:t>DITTA PER IL F.V.G. ALLA QUALE IL FORNITORE AFFIDA L’ASSISTENZA TECNICA</w:t>
            </w:r>
          </w:p>
        </w:tc>
        <w:tc>
          <w:tcPr>
            <w:tcW w:w="5245" w:type="dxa"/>
          </w:tcPr>
          <w:p w:rsidR="00334EF3" w:rsidRPr="00C81ACD" w:rsidRDefault="00334EF3" w:rsidP="0042474B">
            <w:pPr>
              <w:tabs>
                <w:tab w:val="left" w:leader="dot" w:pos="5033"/>
              </w:tabs>
              <w:rPr>
                <w:rFonts w:asciiTheme="majorHAnsi" w:hAnsiTheme="majorHAnsi" w:cs="Calibri"/>
                <w:sz w:val="18"/>
                <w:szCs w:val="18"/>
              </w:rPr>
            </w:pPr>
            <w:r w:rsidRPr="00C81ACD">
              <w:rPr>
                <w:rFonts w:asciiTheme="majorHAnsi" w:hAnsiTheme="majorHAnsi" w:cs="Calibri"/>
                <w:sz w:val="18"/>
                <w:szCs w:val="18"/>
              </w:rPr>
              <w:t>Ragione Sociale</w:t>
            </w:r>
            <w:r w:rsidRPr="00C81ACD">
              <w:rPr>
                <w:rFonts w:asciiTheme="majorHAnsi" w:hAnsiTheme="majorHAnsi" w:cs="Calibri"/>
                <w:sz w:val="18"/>
                <w:szCs w:val="18"/>
              </w:rPr>
              <w:tab/>
            </w:r>
          </w:p>
          <w:p w:rsidR="00334EF3" w:rsidRPr="00C81ACD" w:rsidRDefault="00334EF3" w:rsidP="0042474B">
            <w:pPr>
              <w:tabs>
                <w:tab w:val="left" w:leader="dot" w:pos="3049"/>
                <w:tab w:val="left" w:leader="dot" w:pos="5033"/>
              </w:tabs>
              <w:rPr>
                <w:rFonts w:asciiTheme="majorHAnsi" w:hAnsiTheme="majorHAnsi" w:cs="Calibri"/>
                <w:sz w:val="18"/>
                <w:szCs w:val="18"/>
              </w:rPr>
            </w:pPr>
            <w:r w:rsidRPr="00C81ACD">
              <w:rPr>
                <w:rFonts w:asciiTheme="majorHAnsi" w:hAnsiTheme="majorHAnsi" w:cs="Calibri"/>
                <w:sz w:val="18"/>
                <w:szCs w:val="18"/>
              </w:rPr>
              <w:t>Città</w:t>
            </w:r>
            <w:r w:rsidRPr="00C81ACD">
              <w:rPr>
                <w:rFonts w:asciiTheme="majorHAnsi" w:hAnsiTheme="majorHAnsi" w:cs="Calibri"/>
                <w:sz w:val="18"/>
                <w:szCs w:val="18"/>
              </w:rPr>
              <w:tab/>
              <w:t>(Prov.)</w:t>
            </w:r>
            <w:r w:rsidRPr="00C81ACD">
              <w:rPr>
                <w:rFonts w:asciiTheme="majorHAnsi" w:hAnsiTheme="majorHAnsi" w:cs="Calibri"/>
                <w:sz w:val="18"/>
                <w:szCs w:val="18"/>
              </w:rPr>
              <w:tab/>
            </w:r>
          </w:p>
          <w:p w:rsidR="00334EF3" w:rsidRPr="00C81ACD" w:rsidRDefault="00334EF3" w:rsidP="0042474B">
            <w:pPr>
              <w:tabs>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Indirizzo</w:t>
            </w:r>
            <w:r w:rsidRPr="00C81ACD">
              <w:rPr>
                <w:rFonts w:asciiTheme="majorHAnsi" w:hAnsiTheme="majorHAnsi" w:cs="Calibri"/>
                <w:sz w:val="18"/>
                <w:szCs w:val="18"/>
              </w:rPr>
              <w:tab/>
            </w:r>
          </w:p>
          <w:p w:rsidR="00334EF3" w:rsidRPr="00C81ACD" w:rsidRDefault="00334EF3" w:rsidP="0042474B">
            <w:pPr>
              <w:tabs>
                <w:tab w:val="left" w:leader="dot" w:pos="1206"/>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CAP</w:t>
            </w:r>
            <w:r w:rsidRPr="00C81ACD">
              <w:rPr>
                <w:rFonts w:asciiTheme="majorHAnsi" w:hAnsiTheme="majorHAnsi" w:cs="Calibri"/>
                <w:sz w:val="18"/>
                <w:szCs w:val="18"/>
              </w:rPr>
              <w:tab/>
              <w:t xml:space="preserve">Tel. </w:t>
            </w:r>
            <w:r w:rsidRPr="00C81ACD">
              <w:rPr>
                <w:rFonts w:asciiTheme="majorHAnsi" w:hAnsiTheme="majorHAnsi" w:cs="Calibri"/>
                <w:sz w:val="18"/>
                <w:szCs w:val="18"/>
              </w:rPr>
              <w:tab/>
            </w:r>
          </w:p>
          <w:p w:rsidR="00334EF3" w:rsidRPr="00C81ACD" w:rsidRDefault="00334EF3" w:rsidP="0042474B">
            <w:pPr>
              <w:tabs>
                <w:tab w:val="left" w:leader="dot" w:pos="1206"/>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Fax</w:t>
            </w:r>
            <w:r w:rsidRPr="00C81ACD">
              <w:rPr>
                <w:rFonts w:asciiTheme="majorHAnsi" w:hAnsiTheme="majorHAnsi" w:cs="Calibri"/>
                <w:sz w:val="18"/>
                <w:szCs w:val="18"/>
              </w:rPr>
              <w:tab/>
            </w:r>
            <w:r w:rsidRPr="00C81ACD">
              <w:rPr>
                <w:rFonts w:asciiTheme="majorHAnsi" w:hAnsiTheme="majorHAnsi" w:cs="Calibri"/>
                <w:sz w:val="18"/>
                <w:szCs w:val="18"/>
              </w:rPr>
              <w:tab/>
            </w:r>
          </w:p>
          <w:p w:rsidR="00334EF3" w:rsidRPr="00C81ACD" w:rsidRDefault="00334EF3" w:rsidP="0042474B">
            <w:pPr>
              <w:tabs>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E-mail</w:t>
            </w:r>
            <w:r w:rsidRPr="00C81ACD">
              <w:rPr>
                <w:rFonts w:asciiTheme="majorHAnsi" w:hAnsiTheme="majorHAnsi" w:cs="Calibri"/>
                <w:sz w:val="18"/>
                <w:szCs w:val="18"/>
              </w:rPr>
              <w:tab/>
            </w:r>
          </w:p>
          <w:p w:rsidR="00334EF3" w:rsidRPr="00C81ACD" w:rsidRDefault="00334EF3" w:rsidP="0042474B">
            <w:pPr>
              <w:tabs>
                <w:tab w:val="left" w:leader="dot" w:pos="2057"/>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Certificazione (ISO</w:t>
            </w:r>
            <w:r w:rsidRPr="00C81ACD">
              <w:rPr>
                <w:rFonts w:asciiTheme="majorHAnsi" w:hAnsiTheme="majorHAnsi" w:cs="Calibri"/>
                <w:sz w:val="18"/>
                <w:szCs w:val="18"/>
              </w:rPr>
              <w:tab/>
              <w:t>)</w:t>
            </w:r>
            <w:r w:rsidRPr="00C81ACD">
              <w:rPr>
                <w:rFonts w:asciiTheme="majorHAnsi" w:hAnsiTheme="majorHAnsi" w:cs="Calibri"/>
                <w:sz w:val="18"/>
                <w:szCs w:val="18"/>
              </w:rPr>
              <w:tab/>
            </w:r>
          </w:p>
          <w:p w:rsidR="00334EF3" w:rsidRPr="00C81ACD" w:rsidRDefault="00334EF3" w:rsidP="0042474B">
            <w:pPr>
              <w:tabs>
                <w:tab w:val="left" w:leader="dot" w:pos="2057"/>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opera in ESCLUSIVA (Sì/No)</w:t>
            </w:r>
            <w:r w:rsidRPr="00C81ACD">
              <w:rPr>
                <w:rFonts w:asciiTheme="majorHAnsi" w:hAnsiTheme="majorHAnsi" w:cs="Calibri"/>
                <w:sz w:val="18"/>
                <w:szCs w:val="18"/>
              </w:rPr>
              <w:tab/>
            </w:r>
          </w:p>
        </w:tc>
      </w:tr>
      <w:tr w:rsidR="00334EF3" w:rsidRPr="00C81ACD" w:rsidTr="0042474B">
        <w:trPr>
          <w:trHeight w:val="361"/>
        </w:trPr>
        <w:tc>
          <w:tcPr>
            <w:tcW w:w="4553" w:type="dxa"/>
            <w:shd w:val="clear" w:color="auto" w:fill="E5DFEC"/>
            <w:vAlign w:val="center"/>
          </w:tcPr>
          <w:p w:rsidR="00334EF3" w:rsidRPr="00C81ACD" w:rsidRDefault="00334EF3" w:rsidP="008E2A9C">
            <w:pPr>
              <w:spacing w:before="120" w:after="120"/>
              <w:jc w:val="both"/>
              <w:rPr>
                <w:rFonts w:asciiTheme="majorHAnsi" w:hAnsiTheme="majorHAnsi" w:cs="Calibri"/>
                <w:sz w:val="18"/>
                <w:szCs w:val="18"/>
              </w:rPr>
            </w:pPr>
            <w:r w:rsidRPr="00C81ACD">
              <w:rPr>
                <w:rFonts w:asciiTheme="majorHAnsi" w:hAnsiTheme="majorHAnsi" w:cs="Calibri"/>
                <w:sz w:val="18"/>
                <w:szCs w:val="18"/>
              </w:rPr>
              <w:t xml:space="preserve">la Ditta si impegna a mantenere costante l’importo offerto quale </w:t>
            </w:r>
            <w:r w:rsidRPr="00C81ACD">
              <w:rPr>
                <w:rFonts w:asciiTheme="majorHAnsi" w:hAnsiTheme="majorHAnsi" w:cs="Calibri"/>
                <w:b/>
                <w:sz w:val="18"/>
                <w:szCs w:val="18"/>
              </w:rPr>
              <w:t>canone</w:t>
            </w:r>
            <w:r w:rsidRPr="00C81ACD">
              <w:rPr>
                <w:rFonts w:asciiTheme="majorHAnsi" w:hAnsiTheme="majorHAnsi" w:cs="Calibri"/>
                <w:sz w:val="18"/>
                <w:szCs w:val="18"/>
              </w:rPr>
              <w:t xml:space="preserve"> per il presente contratto almeno fino al </w:t>
            </w:r>
            <w:r w:rsidRPr="00C81ACD">
              <w:rPr>
                <w:rFonts w:asciiTheme="majorHAnsi" w:hAnsiTheme="majorHAnsi" w:cs="Calibri"/>
                <w:b/>
                <w:sz w:val="18"/>
                <w:szCs w:val="18"/>
                <w:u w:val="single"/>
              </w:rPr>
              <w:t>concorrere dell’ottavo anno dalla data di accettazione delle apparecchiature</w:t>
            </w:r>
          </w:p>
        </w:tc>
        <w:tc>
          <w:tcPr>
            <w:tcW w:w="5245" w:type="dxa"/>
          </w:tcPr>
          <w:p w:rsidR="00334EF3" w:rsidRPr="00C81ACD" w:rsidRDefault="00334EF3" w:rsidP="0042474B">
            <w:pPr>
              <w:spacing w:before="120"/>
              <w:jc w:val="both"/>
              <w:rPr>
                <w:rFonts w:asciiTheme="majorHAnsi" w:hAnsiTheme="majorHAnsi" w:cs="Calibri"/>
                <w:bCs/>
                <w:i/>
                <w:sz w:val="18"/>
                <w:szCs w:val="18"/>
              </w:rPr>
            </w:pPr>
            <w:r w:rsidRPr="00C81ACD">
              <w:rPr>
                <w:rFonts w:asciiTheme="majorHAnsi" w:hAnsiTheme="majorHAnsi" w:cs="Calibri"/>
                <w:bCs/>
                <w:i/>
                <w:sz w:val="18"/>
                <w:szCs w:val="18"/>
              </w:rPr>
              <w:t>Se offerti, indicare il numero di anni, in aggiunta a quanto richiesto, per i quali la ditta si impegna a mantenere costante l’importo offerto quale canone per il presente contratto.</w:t>
            </w:r>
          </w:p>
          <w:p w:rsidR="00334EF3" w:rsidRPr="00C81ACD" w:rsidRDefault="00334EF3" w:rsidP="0042474B">
            <w:pPr>
              <w:rPr>
                <w:rFonts w:asciiTheme="majorHAnsi" w:hAnsiTheme="majorHAnsi" w:cs="Calibri"/>
                <w:bCs/>
                <w:sz w:val="18"/>
                <w:szCs w:val="18"/>
              </w:rPr>
            </w:pPr>
          </w:p>
          <w:p w:rsidR="00334EF3" w:rsidRPr="00C81ACD" w:rsidRDefault="00334EF3" w:rsidP="0042474B">
            <w:pPr>
              <w:tabs>
                <w:tab w:val="left" w:leader="dot" w:pos="1915"/>
              </w:tabs>
              <w:jc w:val="both"/>
              <w:rPr>
                <w:rFonts w:asciiTheme="majorHAnsi" w:hAnsiTheme="majorHAnsi" w:cs="Calibri"/>
                <w:b/>
                <w:bCs/>
                <w:sz w:val="18"/>
                <w:szCs w:val="18"/>
              </w:rPr>
            </w:pPr>
            <w:r w:rsidRPr="00C81ACD">
              <w:rPr>
                <w:rFonts w:asciiTheme="majorHAnsi" w:hAnsiTheme="majorHAnsi" w:cs="Calibri"/>
                <w:b/>
                <w:bCs/>
                <w:sz w:val="18"/>
                <w:szCs w:val="18"/>
              </w:rPr>
              <w:t>Numero di anni offerti in aggiunta agli 8 richiesti:</w:t>
            </w:r>
            <w:r w:rsidRPr="00C81ACD">
              <w:rPr>
                <w:rFonts w:asciiTheme="majorHAnsi" w:hAnsiTheme="majorHAnsi" w:cs="Calibri"/>
                <w:b/>
                <w:bCs/>
                <w:sz w:val="18"/>
                <w:szCs w:val="18"/>
              </w:rPr>
              <w:tab/>
            </w:r>
          </w:p>
        </w:tc>
      </w:tr>
      <w:tr w:rsidR="00334EF3" w:rsidRPr="00C81ACD" w:rsidTr="0042474B">
        <w:trPr>
          <w:trHeight w:val="552"/>
        </w:trPr>
        <w:tc>
          <w:tcPr>
            <w:tcW w:w="9798" w:type="dxa"/>
            <w:gridSpan w:val="2"/>
            <w:shd w:val="clear" w:color="auto" w:fill="92CDDC"/>
            <w:vAlign w:val="center"/>
          </w:tcPr>
          <w:p w:rsidR="00334EF3" w:rsidRPr="00C81ACD" w:rsidRDefault="00334EF3" w:rsidP="0042474B">
            <w:pPr>
              <w:jc w:val="center"/>
              <w:rPr>
                <w:rFonts w:asciiTheme="majorHAnsi" w:hAnsiTheme="majorHAnsi" w:cs="Calibri"/>
                <w:b/>
                <w:bCs/>
                <w:color w:val="000000"/>
                <w:sz w:val="18"/>
                <w:szCs w:val="18"/>
              </w:rPr>
            </w:pPr>
            <w:r w:rsidRPr="00C81ACD">
              <w:rPr>
                <w:rFonts w:asciiTheme="majorHAnsi" w:hAnsiTheme="majorHAnsi" w:cs="Calibri"/>
                <w:b/>
                <w:color w:val="000000"/>
                <w:sz w:val="18"/>
                <w:szCs w:val="18"/>
              </w:rPr>
              <w:t>Il servizio di manutenzione dovrà  essere comprensivo, per tutto il periodo, di:</w:t>
            </w:r>
          </w:p>
        </w:tc>
      </w:tr>
      <w:tr w:rsidR="00334EF3" w:rsidRPr="00C81ACD" w:rsidTr="0042474B">
        <w:trPr>
          <w:trHeight w:val="855"/>
        </w:trPr>
        <w:tc>
          <w:tcPr>
            <w:tcW w:w="4553" w:type="dxa"/>
            <w:shd w:val="clear" w:color="auto" w:fill="92CDDC"/>
            <w:vAlign w:val="center"/>
          </w:tcPr>
          <w:p w:rsidR="00334EF3" w:rsidRPr="00C81ACD" w:rsidRDefault="00334EF3" w:rsidP="0042474B">
            <w:pPr>
              <w:jc w:val="center"/>
              <w:rPr>
                <w:rFonts w:asciiTheme="majorHAnsi" w:hAnsiTheme="majorHAnsi" w:cs="Calibri"/>
                <w:b/>
                <w:color w:val="000000"/>
                <w:sz w:val="18"/>
                <w:szCs w:val="18"/>
              </w:rPr>
            </w:pPr>
            <w:r w:rsidRPr="00C81ACD">
              <w:rPr>
                <w:rFonts w:asciiTheme="majorHAnsi" w:hAnsiTheme="majorHAnsi" w:cs="Calibri"/>
                <w:b/>
                <w:color w:val="000000"/>
                <w:sz w:val="18"/>
                <w:szCs w:val="18"/>
              </w:rPr>
              <w:t>CONDIZIONI GENERALI E SERVIZI OBBLIGATORI PENA ESCLUSIONE</w:t>
            </w:r>
          </w:p>
        </w:tc>
        <w:tc>
          <w:tcPr>
            <w:tcW w:w="5245" w:type="dxa"/>
            <w:shd w:val="clear" w:color="auto" w:fill="92CDDC"/>
            <w:vAlign w:val="center"/>
          </w:tcPr>
          <w:p w:rsidR="00334EF3" w:rsidRPr="00C81ACD" w:rsidRDefault="00334EF3" w:rsidP="0042474B">
            <w:pPr>
              <w:jc w:val="center"/>
              <w:rPr>
                <w:rFonts w:asciiTheme="majorHAnsi" w:hAnsiTheme="majorHAnsi" w:cs="Calibri"/>
                <w:b/>
                <w:bCs/>
                <w:i/>
                <w:sz w:val="18"/>
                <w:szCs w:val="18"/>
              </w:rPr>
            </w:pPr>
            <w:r w:rsidRPr="00C81ACD">
              <w:rPr>
                <w:rFonts w:asciiTheme="majorHAnsi" w:hAnsiTheme="majorHAnsi" w:cs="Calibri"/>
                <w:b/>
                <w:bCs/>
                <w:sz w:val="18"/>
                <w:szCs w:val="18"/>
              </w:rPr>
              <w:t xml:space="preserve">INDICAZIONI O CONDIZIONI MIGLIORATIVE OFFERTE </w:t>
            </w:r>
          </w:p>
          <w:p w:rsidR="00334EF3" w:rsidRPr="00C81ACD" w:rsidRDefault="00334EF3" w:rsidP="0042474B">
            <w:pPr>
              <w:jc w:val="both"/>
              <w:rPr>
                <w:rFonts w:asciiTheme="majorHAnsi" w:hAnsiTheme="majorHAnsi" w:cs="Calibri"/>
                <w:b/>
                <w:bCs/>
                <w:i/>
                <w:sz w:val="18"/>
                <w:szCs w:val="18"/>
              </w:rPr>
            </w:pPr>
            <w:r w:rsidRPr="00C81ACD">
              <w:rPr>
                <w:rFonts w:asciiTheme="majorHAnsi" w:hAnsiTheme="majorHAnsi" w:cs="Calibri"/>
                <w:b/>
                <w:bCs/>
                <w:i/>
                <w:sz w:val="18"/>
                <w:szCs w:val="18"/>
              </w:rPr>
              <w:t>(indicare eventuali condizioni migliorative offerte rispetto a quanto richiesto ed ulteriori descrizioni del servizio)</w:t>
            </w:r>
          </w:p>
        </w:tc>
      </w:tr>
      <w:tr w:rsidR="00334EF3" w:rsidRPr="00C81ACD" w:rsidTr="0042474B">
        <w:trPr>
          <w:trHeight w:val="855"/>
        </w:trPr>
        <w:tc>
          <w:tcPr>
            <w:tcW w:w="4553" w:type="dxa"/>
            <w:shd w:val="clear" w:color="auto" w:fill="E5DFEC"/>
            <w:vAlign w:val="center"/>
          </w:tcPr>
          <w:p w:rsidR="00334EF3" w:rsidRPr="00C81ACD" w:rsidRDefault="00334EF3" w:rsidP="0042474B">
            <w:pPr>
              <w:spacing w:before="120" w:after="120"/>
              <w:jc w:val="both"/>
              <w:rPr>
                <w:rFonts w:asciiTheme="majorHAnsi" w:hAnsiTheme="majorHAnsi" w:cs="Calibri"/>
                <w:color w:val="000000"/>
                <w:sz w:val="18"/>
                <w:szCs w:val="18"/>
              </w:rPr>
            </w:pPr>
            <w:r w:rsidRPr="00C81ACD">
              <w:rPr>
                <w:rFonts w:asciiTheme="majorHAnsi" w:hAnsiTheme="majorHAnsi" w:cs="Calibri"/>
                <w:color w:val="000000"/>
                <w:sz w:val="18"/>
                <w:szCs w:val="18"/>
                <w:u w:val="single"/>
              </w:rPr>
              <w:t>Manutenzione preventiva</w:t>
            </w:r>
            <w:r w:rsidRPr="00C81ACD">
              <w:rPr>
                <w:rFonts w:asciiTheme="majorHAnsi" w:hAnsiTheme="majorHAnsi" w:cs="Calibri"/>
                <w:color w:val="000000"/>
                <w:sz w:val="18"/>
                <w:szCs w:val="18"/>
              </w:rPr>
              <w:t xml:space="preserve"> comprensiva di regolazioni e manutenzione generale con modalità e periodicità previste dal costruttore;</w:t>
            </w:r>
          </w:p>
        </w:tc>
        <w:tc>
          <w:tcPr>
            <w:tcW w:w="5245" w:type="dxa"/>
          </w:tcPr>
          <w:p w:rsidR="00334EF3" w:rsidRPr="00C81ACD" w:rsidRDefault="00334EF3" w:rsidP="0042474B">
            <w:pPr>
              <w:rPr>
                <w:rFonts w:asciiTheme="majorHAnsi" w:hAnsiTheme="majorHAnsi" w:cs="Calibri"/>
                <w:b/>
                <w:bCs/>
                <w:color w:val="000000"/>
                <w:sz w:val="18"/>
                <w:szCs w:val="18"/>
              </w:rPr>
            </w:pPr>
          </w:p>
        </w:tc>
      </w:tr>
      <w:tr w:rsidR="00334EF3" w:rsidRPr="00C81ACD" w:rsidTr="0042474B">
        <w:trPr>
          <w:trHeight w:val="855"/>
        </w:trPr>
        <w:tc>
          <w:tcPr>
            <w:tcW w:w="4553" w:type="dxa"/>
            <w:shd w:val="clear" w:color="auto" w:fill="E5DFEC"/>
            <w:vAlign w:val="center"/>
          </w:tcPr>
          <w:p w:rsidR="00334EF3" w:rsidRPr="00C81ACD" w:rsidRDefault="00334EF3" w:rsidP="0042474B">
            <w:pPr>
              <w:spacing w:before="120" w:after="120"/>
              <w:jc w:val="both"/>
              <w:rPr>
                <w:rFonts w:asciiTheme="majorHAnsi" w:hAnsiTheme="majorHAnsi" w:cs="Calibri"/>
                <w:color w:val="000000"/>
                <w:sz w:val="18"/>
                <w:szCs w:val="18"/>
              </w:rPr>
            </w:pPr>
            <w:r w:rsidRPr="00C81ACD">
              <w:rPr>
                <w:rFonts w:asciiTheme="majorHAnsi" w:hAnsiTheme="majorHAnsi" w:cs="Calibri"/>
                <w:color w:val="000000"/>
                <w:sz w:val="18"/>
                <w:szCs w:val="18"/>
                <w:u w:val="single"/>
              </w:rPr>
              <w:t>Verifiche di sicurezza</w:t>
            </w:r>
            <w:r w:rsidRPr="00C81ACD">
              <w:rPr>
                <w:rFonts w:asciiTheme="majorHAnsi" w:hAnsiTheme="majorHAnsi" w:cs="Calibri"/>
                <w:color w:val="000000"/>
                <w:sz w:val="18"/>
                <w:szCs w:val="18"/>
              </w:rPr>
              <w:t xml:space="preserve"> secondo quanto indicato nel manuale di service o contenuto in eventuali norme tecniche, con rendicontazione delle misure eventualmente effettuate;</w:t>
            </w:r>
          </w:p>
        </w:tc>
        <w:tc>
          <w:tcPr>
            <w:tcW w:w="5245" w:type="dxa"/>
          </w:tcPr>
          <w:p w:rsidR="00334EF3" w:rsidRPr="00C81ACD" w:rsidRDefault="00334EF3" w:rsidP="0042474B">
            <w:pPr>
              <w:rPr>
                <w:rFonts w:asciiTheme="majorHAnsi" w:hAnsiTheme="majorHAnsi" w:cs="Calibri"/>
                <w:b/>
                <w:bCs/>
                <w:color w:val="000000"/>
                <w:sz w:val="18"/>
                <w:szCs w:val="18"/>
              </w:rPr>
            </w:pPr>
          </w:p>
        </w:tc>
      </w:tr>
      <w:tr w:rsidR="00334EF3" w:rsidRPr="00C81ACD" w:rsidTr="0042474B">
        <w:trPr>
          <w:trHeight w:val="567"/>
        </w:trPr>
        <w:tc>
          <w:tcPr>
            <w:tcW w:w="4553" w:type="dxa"/>
            <w:shd w:val="clear" w:color="auto" w:fill="E5DFEC"/>
            <w:vAlign w:val="center"/>
          </w:tcPr>
          <w:p w:rsidR="00334EF3" w:rsidRPr="00C81ACD" w:rsidRDefault="00334EF3" w:rsidP="0042474B">
            <w:pPr>
              <w:spacing w:before="120" w:after="120"/>
              <w:jc w:val="both"/>
              <w:rPr>
                <w:rFonts w:asciiTheme="majorHAnsi" w:hAnsiTheme="majorHAnsi" w:cs="Calibri"/>
                <w:sz w:val="18"/>
                <w:szCs w:val="18"/>
              </w:rPr>
            </w:pPr>
            <w:r w:rsidRPr="00C81ACD">
              <w:rPr>
                <w:rFonts w:asciiTheme="majorHAnsi" w:hAnsiTheme="majorHAnsi" w:cs="Calibri"/>
                <w:sz w:val="18"/>
                <w:szCs w:val="18"/>
                <w:u w:val="single"/>
              </w:rPr>
              <w:t>Controlli di qualità / funzionalità</w:t>
            </w:r>
            <w:r w:rsidRPr="00C81ACD">
              <w:rPr>
                <w:rFonts w:asciiTheme="majorHAnsi" w:hAnsiTheme="majorHAnsi" w:cs="Calibri"/>
                <w:sz w:val="18"/>
                <w:szCs w:val="18"/>
              </w:rPr>
              <w:t xml:space="preserve"> </w:t>
            </w:r>
            <w:r w:rsidRPr="00C81ACD">
              <w:rPr>
                <w:rFonts w:asciiTheme="majorHAnsi" w:hAnsiTheme="majorHAnsi" w:cs="Calibri"/>
                <w:color w:val="000000"/>
                <w:sz w:val="18"/>
                <w:szCs w:val="18"/>
              </w:rPr>
              <w:t>con modalità e periodicità secondo le normative di riferimento</w:t>
            </w:r>
          </w:p>
        </w:tc>
        <w:tc>
          <w:tcPr>
            <w:tcW w:w="5245" w:type="dxa"/>
          </w:tcPr>
          <w:p w:rsidR="00334EF3" w:rsidRPr="00C81ACD" w:rsidRDefault="00334EF3" w:rsidP="0042474B">
            <w:pPr>
              <w:rPr>
                <w:rFonts w:asciiTheme="majorHAnsi" w:hAnsiTheme="majorHAnsi" w:cs="Calibri"/>
                <w:sz w:val="18"/>
                <w:szCs w:val="18"/>
              </w:rPr>
            </w:pPr>
          </w:p>
        </w:tc>
      </w:tr>
      <w:tr w:rsidR="00334EF3" w:rsidRPr="00C81ACD" w:rsidTr="0042474B">
        <w:trPr>
          <w:trHeight w:val="855"/>
        </w:trPr>
        <w:tc>
          <w:tcPr>
            <w:tcW w:w="4553" w:type="dxa"/>
            <w:shd w:val="clear" w:color="auto" w:fill="E5DFEC"/>
            <w:vAlign w:val="center"/>
          </w:tcPr>
          <w:p w:rsidR="00334EF3" w:rsidRPr="00C81ACD" w:rsidRDefault="00334EF3" w:rsidP="0042474B">
            <w:pPr>
              <w:jc w:val="both"/>
              <w:rPr>
                <w:rFonts w:asciiTheme="majorHAnsi" w:hAnsiTheme="majorHAnsi" w:cs="Calibri"/>
                <w:color w:val="000000"/>
                <w:sz w:val="18"/>
                <w:szCs w:val="18"/>
                <w:u w:val="single"/>
              </w:rPr>
            </w:pPr>
            <w:r w:rsidRPr="00C81ACD">
              <w:rPr>
                <w:rFonts w:asciiTheme="majorHAnsi" w:hAnsiTheme="majorHAnsi" w:cs="Calibri"/>
                <w:color w:val="000000"/>
                <w:sz w:val="18"/>
                <w:szCs w:val="18"/>
              </w:rPr>
              <w:t xml:space="preserve">Illimitato numero di interventi di </w:t>
            </w:r>
            <w:r w:rsidRPr="00C81ACD">
              <w:rPr>
                <w:rFonts w:asciiTheme="majorHAnsi" w:hAnsiTheme="majorHAnsi" w:cs="Calibri"/>
                <w:color w:val="000000"/>
                <w:sz w:val="18"/>
                <w:szCs w:val="18"/>
                <w:u w:val="single"/>
              </w:rPr>
              <w:t>manutenzione correttiva</w:t>
            </w:r>
            <w:r w:rsidRPr="00C81ACD">
              <w:rPr>
                <w:rFonts w:asciiTheme="majorHAnsi" w:hAnsiTheme="majorHAnsi" w:cs="Calibri"/>
                <w:color w:val="000000"/>
                <w:sz w:val="18"/>
                <w:szCs w:val="18"/>
              </w:rPr>
              <w:t xml:space="preserve"> entro </w:t>
            </w:r>
            <w:r w:rsidRPr="00C81ACD">
              <w:rPr>
                <w:rFonts w:asciiTheme="majorHAnsi" w:hAnsiTheme="majorHAnsi" w:cs="Calibri"/>
                <w:b/>
                <w:color w:val="000000"/>
                <w:sz w:val="18"/>
                <w:szCs w:val="18"/>
                <w:u w:val="single"/>
              </w:rPr>
              <w:t>16</w:t>
            </w:r>
            <w:r w:rsidRPr="00C81ACD">
              <w:rPr>
                <w:rFonts w:asciiTheme="majorHAnsi" w:hAnsiTheme="majorHAnsi" w:cs="Calibri"/>
                <w:color w:val="000000"/>
                <w:sz w:val="18"/>
                <w:szCs w:val="18"/>
                <w:u w:val="single"/>
              </w:rPr>
              <w:t xml:space="preserve"> </w:t>
            </w:r>
            <w:r w:rsidRPr="00C81ACD">
              <w:rPr>
                <w:rFonts w:asciiTheme="majorHAnsi" w:hAnsiTheme="majorHAnsi" w:cs="Calibri"/>
                <w:b/>
                <w:color w:val="000000"/>
                <w:sz w:val="18"/>
                <w:szCs w:val="18"/>
                <w:u w:val="single"/>
              </w:rPr>
              <w:t>ore lavorative</w:t>
            </w:r>
            <w:r w:rsidRPr="00C81ACD">
              <w:rPr>
                <w:rFonts w:asciiTheme="majorHAnsi" w:hAnsiTheme="majorHAnsi" w:cs="Calibri"/>
                <w:color w:val="000000"/>
                <w:sz w:val="18"/>
                <w:szCs w:val="18"/>
              </w:rPr>
              <w:t xml:space="preserve">, dalla chiamata effettuata dalle singole Aziende Sanitarie destinatarie della fornitura; </w:t>
            </w:r>
          </w:p>
        </w:tc>
        <w:tc>
          <w:tcPr>
            <w:tcW w:w="5245" w:type="dxa"/>
          </w:tcPr>
          <w:p w:rsidR="00334EF3" w:rsidRPr="00C81ACD" w:rsidRDefault="00334EF3" w:rsidP="0042474B">
            <w:pPr>
              <w:spacing w:before="120"/>
              <w:jc w:val="both"/>
              <w:rPr>
                <w:rFonts w:asciiTheme="majorHAnsi" w:hAnsiTheme="majorHAnsi" w:cs="Calibri"/>
                <w:i/>
                <w:sz w:val="18"/>
                <w:szCs w:val="18"/>
              </w:rPr>
            </w:pPr>
            <w:r w:rsidRPr="00C81ACD">
              <w:rPr>
                <w:rFonts w:asciiTheme="majorHAnsi" w:hAnsiTheme="majorHAnsi" w:cs="Calibri"/>
                <w:i/>
                <w:sz w:val="18"/>
                <w:szCs w:val="18"/>
              </w:rPr>
              <w:t>Se offerta, indicare la condizione migliorativa per gli interventi di manutenzione correttiva rispetto alle 16 ore lavorative richieste.</w:t>
            </w:r>
          </w:p>
          <w:p w:rsidR="00334EF3" w:rsidRPr="00C81ACD" w:rsidRDefault="00334EF3" w:rsidP="0042474B">
            <w:pPr>
              <w:tabs>
                <w:tab w:val="left" w:leader="dot" w:pos="2340"/>
              </w:tabs>
              <w:rPr>
                <w:rFonts w:asciiTheme="majorHAnsi" w:hAnsiTheme="majorHAnsi" w:cs="Calibri"/>
                <w:b/>
                <w:sz w:val="18"/>
                <w:szCs w:val="18"/>
              </w:rPr>
            </w:pPr>
            <w:r w:rsidRPr="00C81ACD">
              <w:rPr>
                <w:rFonts w:asciiTheme="majorHAnsi" w:hAnsiTheme="majorHAnsi" w:cs="Calibri"/>
                <w:b/>
                <w:sz w:val="18"/>
                <w:szCs w:val="18"/>
              </w:rPr>
              <w:t xml:space="preserve">Intervento entro </w:t>
            </w:r>
            <w:r w:rsidRPr="00C81ACD">
              <w:rPr>
                <w:rFonts w:asciiTheme="majorHAnsi" w:hAnsiTheme="majorHAnsi" w:cs="Calibri"/>
                <w:b/>
                <w:sz w:val="18"/>
                <w:szCs w:val="18"/>
              </w:rPr>
              <w:tab/>
              <w:t xml:space="preserve"> ore lavorative.</w:t>
            </w:r>
          </w:p>
          <w:p w:rsidR="00334EF3" w:rsidRPr="00C81ACD" w:rsidRDefault="00334EF3" w:rsidP="0042474B">
            <w:pPr>
              <w:tabs>
                <w:tab w:val="left" w:leader="dot" w:pos="4784"/>
              </w:tabs>
              <w:rPr>
                <w:rFonts w:asciiTheme="majorHAnsi" w:hAnsiTheme="majorHAnsi" w:cs="Calibri"/>
                <w:sz w:val="18"/>
                <w:szCs w:val="18"/>
              </w:rPr>
            </w:pPr>
            <w:r w:rsidRPr="00C81ACD">
              <w:rPr>
                <w:rFonts w:asciiTheme="majorHAnsi" w:hAnsiTheme="majorHAnsi" w:cs="Calibri"/>
                <w:sz w:val="18"/>
                <w:szCs w:val="18"/>
              </w:rPr>
              <w:t xml:space="preserve">orario disponibilità </w:t>
            </w:r>
            <w:proofErr w:type="spellStart"/>
            <w:r w:rsidRPr="00C81ACD">
              <w:rPr>
                <w:rFonts w:asciiTheme="majorHAnsi" w:hAnsiTheme="majorHAnsi" w:cs="Calibri"/>
                <w:sz w:val="18"/>
                <w:szCs w:val="18"/>
              </w:rPr>
              <w:t>Lun</w:t>
            </w:r>
            <w:proofErr w:type="spellEnd"/>
            <w:r w:rsidRPr="00C81ACD">
              <w:rPr>
                <w:rFonts w:asciiTheme="majorHAnsi" w:hAnsiTheme="majorHAnsi" w:cs="Calibri"/>
                <w:sz w:val="18"/>
                <w:szCs w:val="18"/>
              </w:rPr>
              <w:t xml:space="preserve">.- </w:t>
            </w:r>
            <w:proofErr w:type="spellStart"/>
            <w:r w:rsidRPr="00C81ACD">
              <w:rPr>
                <w:rFonts w:asciiTheme="majorHAnsi" w:hAnsiTheme="majorHAnsi" w:cs="Calibri"/>
                <w:sz w:val="18"/>
                <w:szCs w:val="18"/>
              </w:rPr>
              <w:t>Ven</w:t>
            </w:r>
            <w:proofErr w:type="spellEnd"/>
            <w:r w:rsidRPr="00C81ACD">
              <w:rPr>
                <w:rFonts w:asciiTheme="majorHAnsi" w:hAnsiTheme="majorHAnsi" w:cs="Calibri"/>
                <w:sz w:val="18"/>
                <w:szCs w:val="18"/>
              </w:rPr>
              <w:t>.:</w:t>
            </w:r>
            <w:r w:rsidRPr="00C81ACD">
              <w:rPr>
                <w:rFonts w:asciiTheme="majorHAnsi" w:hAnsiTheme="majorHAnsi" w:cs="Calibri"/>
                <w:sz w:val="18"/>
                <w:szCs w:val="18"/>
              </w:rPr>
              <w:tab/>
            </w:r>
            <w:r w:rsidRPr="00C81ACD">
              <w:rPr>
                <w:rFonts w:asciiTheme="majorHAnsi" w:hAnsiTheme="majorHAnsi" w:cs="Calibri"/>
                <w:sz w:val="18"/>
                <w:szCs w:val="18"/>
              </w:rPr>
              <w:br/>
              <w:t xml:space="preserve">orario disponibilità Sabato: </w:t>
            </w:r>
            <w:r w:rsidRPr="00C81ACD">
              <w:rPr>
                <w:rFonts w:asciiTheme="majorHAnsi" w:hAnsiTheme="majorHAnsi" w:cs="Calibri"/>
                <w:sz w:val="18"/>
                <w:szCs w:val="18"/>
              </w:rPr>
              <w:tab/>
            </w:r>
            <w:r w:rsidRPr="00C81ACD">
              <w:rPr>
                <w:rFonts w:asciiTheme="majorHAnsi" w:hAnsiTheme="majorHAnsi" w:cs="Calibri"/>
                <w:sz w:val="18"/>
                <w:szCs w:val="18"/>
              </w:rPr>
              <w:br/>
              <w:t xml:space="preserve">orario disponibilità Dom. e Festivi: </w:t>
            </w:r>
            <w:r w:rsidRPr="00C81ACD">
              <w:rPr>
                <w:rFonts w:asciiTheme="majorHAnsi" w:hAnsiTheme="majorHAnsi" w:cs="Calibri"/>
                <w:sz w:val="18"/>
                <w:szCs w:val="18"/>
              </w:rPr>
              <w:tab/>
            </w:r>
          </w:p>
          <w:p w:rsidR="00334EF3" w:rsidRPr="00C81ACD" w:rsidRDefault="00334EF3" w:rsidP="0042474B">
            <w:pPr>
              <w:tabs>
                <w:tab w:val="left" w:leader="dot" w:pos="4784"/>
              </w:tabs>
              <w:rPr>
                <w:rFonts w:asciiTheme="majorHAnsi" w:hAnsiTheme="majorHAnsi" w:cs="Calibri"/>
                <w:sz w:val="18"/>
                <w:szCs w:val="18"/>
              </w:rPr>
            </w:pPr>
          </w:p>
          <w:p w:rsidR="00334EF3" w:rsidRPr="00C81ACD" w:rsidRDefault="00334EF3" w:rsidP="0042474B">
            <w:pPr>
              <w:tabs>
                <w:tab w:val="left" w:leader="dot" w:pos="4784"/>
              </w:tabs>
              <w:rPr>
                <w:rFonts w:asciiTheme="majorHAnsi" w:hAnsiTheme="majorHAnsi" w:cs="Calibri"/>
                <w:sz w:val="18"/>
                <w:szCs w:val="18"/>
              </w:rPr>
            </w:pPr>
            <w:r w:rsidRPr="00C81ACD">
              <w:rPr>
                <w:rFonts w:asciiTheme="majorHAnsi" w:hAnsiTheme="majorHAnsi" w:cs="Calibri"/>
                <w:sz w:val="18"/>
                <w:szCs w:val="18"/>
              </w:rPr>
              <w:t>Modalità per le chiamate di manutenzione:</w:t>
            </w:r>
          </w:p>
          <w:p w:rsidR="00334EF3" w:rsidRPr="00C81ACD" w:rsidRDefault="00334EF3" w:rsidP="006D4689">
            <w:pPr>
              <w:numPr>
                <w:ilvl w:val="0"/>
                <w:numId w:val="40"/>
              </w:numPr>
              <w:tabs>
                <w:tab w:val="left" w:leader="dot" w:pos="4784"/>
              </w:tabs>
              <w:rPr>
                <w:rFonts w:asciiTheme="majorHAnsi" w:hAnsiTheme="majorHAnsi" w:cs="Calibri"/>
                <w:b/>
                <w:bCs/>
                <w:color w:val="000000"/>
                <w:sz w:val="18"/>
                <w:szCs w:val="18"/>
              </w:rPr>
            </w:pPr>
            <w:r w:rsidRPr="00C81ACD">
              <w:rPr>
                <w:rFonts w:asciiTheme="majorHAnsi" w:hAnsiTheme="majorHAnsi" w:cs="Calibri"/>
                <w:sz w:val="18"/>
                <w:szCs w:val="18"/>
              </w:rPr>
              <w:t xml:space="preserve">Call Centre: </w:t>
            </w:r>
            <w:r w:rsidRPr="00C81ACD">
              <w:rPr>
                <w:rFonts w:asciiTheme="majorHAnsi" w:hAnsiTheme="majorHAnsi" w:cs="Calibri"/>
                <w:sz w:val="18"/>
                <w:szCs w:val="18"/>
              </w:rPr>
              <w:tab/>
            </w:r>
          </w:p>
          <w:p w:rsidR="00334EF3" w:rsidRPr="00C81ACD" w:rsidRDefault="00334EF3" w:rsidP="006D4689">
            <w:pPr>
              <w:numPr>
                <w:ilvl w:val="0"/>
                <w:numId w:val="40"/>
              </w:numPr>
              <w:tabs>
                <w:tab w:val="left" w:leader="dot" w:pos="4784"/>
              </w:tabs>
              <w:rPr>
                <w:rFonts w:asciiTheme="majorHAnsi" w:hAnsiTheme="majorHAnsi" w:cs="Calibri"/>
                <w:b/>
                <w:bCs/>
                <w:color w:val="000000"/>
                <w:sz w:val="18"/>
                <w:szCs w:val="18"/>
              </w:rPr>
            </w:pPr>
            <w:r w:rsidRPr="00C81ACD">
              <w:rPr>
                <w:rFonts w:asciiTheme="majorHAnsi" w:hAnsiTheme="majorHAnsi" w:cs="Calibri"/>
                <w:sz w:val="18"/>
                <w:szCs w:val="18"/>
              </w:rPr>
              <w:t xml:space="preserve">E-mail: </w:t>
            </w:r>
            <w:r w:rsidRPr="00C81ACD">
              <w:rPr>
                <w:rFonts w:asciiTheme="majorHAnsi" w:hAnsiTheme="majorHAnsi" w:cs="Calibri"/>
                <w:sz w:val="18"/>
                <w:szCs w:val="18"/>
              </w:rPr>
              <w:tab/>
            </w:r>
          </w:p>
          <w:p w:rsidR="00334EF3" w:rsidRPr="00C81ACD" w:rsidRDefault="00334EF3" w:rsidP="006D4689">
            <w:pPr>
              <w:numPr>
                <w:ilvl w:val="0"/>
                <w:numId w:val="40"/>
              </w:numPr>
              <w:tabs>
                <w:tab w:val="left" w:leader="dot" w:pos="4784"/>
              </w:tabs>
              <w:spacing w:after="120"/>
              <w:ind w:left="714" w:hanging="357"/>
              <w:rPr>
                <w:rFonts w:asciiTheme="majorHAnsi" w:hAnsiTheme="majorHAnsi" w:cs="Calibri"/>
                <w:b/>
                <w:bCs/>
                <w:color w:val="000000"/>
                <w:sz w:val="18"/>
                <w:szCs w:val="18"/>
              </w:rPr>
            </w:pPr>
            <w:r w:rsidRPr="00C81ACD">
              <w:rPr>
                <w:rFonts w:asciiTheme="majorHAnsi" w:hAnsiTheme="majorHAnsi" w:cs="Calibri"/>
                <w:sz w:val="18"/>
                <w:szCs w:val="18"/>
              </w:rPr>
              <w:t xml:space="preserve">           </w:t>
            </w:r>
            <w:r w:rsidRPr="00C81ACD">
              <w:rPr>
                <w:rFonts w:asciiTheme="majorHAnsi" w:hAnsiTheme="majorHAnsi" w:cs="Calibri"/>
                <w:sz w:val="18"/>
                <w:szCs w:val="18"/>
              </w:rPr>
              <w:tab/>
            </w:r>
          </w:p>
        </w:tc>
      </w:tr>
      <w:tr w:rsidR="00334EF3" w:rsidRPr="00C81ACD" w:rsidTr="0042474B">
        <w:trPr>
          <w:trHeight w:val="559"/>
        </w:trPr>
        <w:tc>
          <w:tcPr>
            <w:tcW w:w="4553" w:type="dxa"/>
            <w:shd w:val="clear" w:color="auto" w:fill="E5DFEC"/>
            <w:vAlign w:val="center"/>
          </w:tcPr>
          <w:p w:rsidR="00334EF3" w:rsidRPr="00C81ACD" w:rsidRDefault="00334EF3" w:rsidP="0042474B">
            <w:pPr>
              <w:jc w:val="both"/>
              <w:rPr>
                <w:rFonts w:asciiTheme="majorHAnsi" w:hAnsiTheme="majorHAnsi" w:cs="Calibri"/>
                <w:color w:val="000000"/>
                <w:sz w:val="18"/>
                <w:szCs w:val="18"/>
              </w:rPr>
            </w:pPr>
            <w:r w:rsidRPr="00C81ACD">
              <w:rPr>
                <w:rFonts w:asciiTheme="majorHAnsi" w:hAnsiTheme="majorHAnsi" w:cs="Calibri"/>
                <w:color w:val="000000"/>
                <w:sz w:val="18"/>
                <w:szCs w:val="18"/>
              </w:rPr>
              <w:lastRenderedPageBreak/>
              <w:t xml:space="preserve"> Risoluzione del guasto o fornitura di apparecchiatura in temporanea sostituzione entro </w:t>
            </w:r>
            <w:r w:rsidRPr="00C81ACD">
              <w:rPr>
                <w:rFonts w:asciiTheme="majorHAnsi" w:hAnsiTheme="majorHAnsi" w:cs="Calibri"/>
                <w:b/>
                <w:color w:val="000000"/>
                <w:sz w:val="18"/>
                <w:szCs w:val="18"/>
                <w:u w:val="single"/>
              </w:rPr>
              <w:t>40 ore lavorative dalla chiamata</w:t>
            </w:r>
            <w:r w:rsidRPr="00C81ACD">
              <w:rPr>
                <w:rFonts w:asciiTheme="majorHAnsi" w:hAnsiTheme="majorHAnsi" w:cs="Calibri"/>
                <w:color w:val="000000"/>
                <w:sz w:val="18"/>
                <w:szCs w:val="18"/>
              </w:rPr>
              <w:t xml:space="preserve">; </w:t>
            </w:r>
          </w:p>
        </w:tc>
        <w:tc>
          <w:tcPr>
            <w:tcW w:w="5245" w:type="dxa"/>
          </w:tcPr>
          <w:p w:rsidR="00334EF3" w:rsidRPr="00C81ACD" w:rsidRDefault="00334EF3" w:rsidP="0042474B">
            <w:pPr>
              <w:spacing w:before="120"/>
              <w:jc w:val="both"/>
              <w:rPr>
                <w:rFonts w:asciiTheme="majorHAnsi" w:hAnsiTheme="majorHAnsi" w:cs="Calibri"/>
                <w:i/>
                <w:sz w:val="18"/>
                <w:szCs w:val="18"/>
              </w:rPr>
            </w:pPr>
            <w:r w:rsidRPr="00C81ACD">
              <w:rPr>
                <w:rFonts w:asciiTheme="majorHAnsi" w:hAnsiTheme="majorHAnsi" w:cs="Calibri"/>
                <w:i/>
                <w:sz w:val="18"/>
                <w:szCs w:val="18"/>
              </w:rPr>
              <w:t>Se offerta, indicare la condizione migliorativa per la risoluzione o fornitura apparecchiatura in temporanea sostituzione entro le 40 ore lavorative richieste.</w:t>
            </w:r>
          </w:p>
          <w:p w:rsidR="00334EF3" w:rsidRPr="00C81ACD" w:rsidRDefault="00334EF3" w:rsidP="0042474B">
            <w:pPr>
              <w:rPr>
                <w:rFonts w:asciiTheme="majorHAnsi" w:hAnsiTheme="majorHAnsi" w:cs="Calibri"/>
                <w:b/>
                <w:bCs/>
                <w:color w:val="000000"/>
                <w:sz w:val="18"/>
                <w:szCs w:val="18"/>
              </w:rPr>
            </w:pPr>
          </w:p>
          <w:p w:rsidR="00334EF3" w:rsidRPr="00C81ACD" w:rsidRDefault="00334EF3" w:rsidP="0042474B">
            <w:pPr>
              <w:tabs>
                <w:tab w:val="left" w:leader="dot" w:pos="2482"/>
              </w:tabs>
              <w:spacing w:after="120"/>
              <w:jc w:val="both"/>
              <w:rPr>
                <w:rFonts w:asciiTheme="majorHAnsi" w:hAnsiTheme="majorHAnsi" w:cs="Calibri"/>
                <w:b/>
                <w:bCs/>
                <w:color w:val="000000"/>
                <w:sz w:val="18"/>
                <w:szCs w:val="18"/>
              </w:rPr>
            </w:pPr>
            <w:r w:rsidRPr="00C81ACD">
              <w:rPr>
                <w:rFonts w:asciiTheme="majorHAnsi" w:hAnsiTheme="majorHAnsi" w:cs="Calibri"/>
                <w:b/>
                <w:bCs/>
                <w:color w:val="000000"/>
                <w:sz w:val="18"/>
                <w:szCs w:val="18"/>
              </w:rPr>
              <w:t xml:space="preserve">Sostituzione entro </w:t>
            </w:r>
            <w:r w:rsidRPr="00C81ACD">
              <w:rPr>
                <w:rFonts w:asciiTheme="majorHAnsi" w:hAnsiTheme="majorHAnsi" w:cs="Calibri"/>
                <w:b/>
                <w:bCs/>
                <w:color w:val="000000"/>
                <w:sz w:val="18"/>
                <w:szCs w:val="18"/>
              </w:rPr>
              <w:tab/>
              <w:t xml:space="preserve"> ore lavorative</w:t>
            </w:r>
          </w:p>
        </w:tc>
      </w:tr>
      <w:tr w:rsidR="00334EF3" w:rsidRPr="00C81ACD" w:rsidTr="0042474B">
        <w:trPr>
          <w:trHeight w:val="415"/>
        </w:trPr>
        <w:tc>
          <w:tcPr>
            <w:tcW w:w="4553" w:type="dxa"/>
            <w:shd w:val="clear" w:color="auto" w:fill="E5DFEC"/>
          </w:tcPr>
          <w:p w:rsidR="00334EF3" w:rsidRPr="00C81ACD" w:rsidRDefault="00334EF3" w:rsidP="0042474B">
            <w:pPr>
              <w:spacing w:before="120" w:after="120"/>
              <w:jc w:val="both"/>
              <w:rPr>
                <w:rFonts w:asciiTheme="majorHAnsi" w:hAnsiTheme="majorHAnsi" w:cs="Calibri"/>
                <w:color w:val="000000"/>
                <w:sz w:val="18"/>
                <w:szCs w:val="18"/>
              </w:rPr>
            </w:pPr>
            <w:r w:rsidRPr="00C81ACD">
              <w:rPr>
                <w:rFonts w:asciiTheme="majorHAnsi" w:hAnsiTheme="majorHAnsi" w:cs="Calibri"/>
                <w:color w:val="000000"/>
                <w:sz w:val="18"/>
                <w:szCs w:val="18"/>
              </w:rPr>
              <w:t>Sono incluse tutte le parti di ricambio, qualsiasi accessorio, modulo o parte sostituita sia durante manutenzioni correttive che preventive;</w:t>
            </w:r>
          </w:p>
        </w:tc>
        <w:tc>
          <w:tcPr>
            <w:tcW w:w="5245" w:type="dxa"/>
          </w:tcPr>
          <w:p w:rsidR="00334EF3" w:rsidRPr="00C81ACD" w:rsidRDefault="00334EF3" w:rsidP="0042474B">
            <w:pPr>
              <w:rPr>
                <w:rFonts w:asciiTheme="majorHAnsi" w:hAnsiTheme="majorHAnsi" w:cs="Calibri"/>
                <w:color w:val="000000"/>
                <w:sz w:val="18"/>
                <w:szCs w:val="18"/>
              </w:rPr>
            </w:pPr>
          </w:p>
        </w:tc>
      </w:tr>
      <w:tr w:rsidR="00334EF3" w:rsidRPr="00C81ACD" w:rsidTr="0042474B">
        <w:trPr>
          <w:trHeight w:val="415"/>
        </w:trPr>
        <w:tc>
          <w:tcPr>
            <w:tcW w:w="4553" w:type="dxa"/>
            <w:shd w:val="clear" w:color="auto" w:fill="E5DFEC"/>
            <w:vAlign w:val="center"/>
          </w:tcPr>
          <w:p w:rsidR="00334EF3" w:rsidRPr="00C81ACD" w:rsidRDefault="00334EF3" w:rsidP="0042474B">
            <w:pPr>
              <w:jc w:val="both"/>
              <w:rPr>
                <w:rFonts w:asciiTheme="majorHAnsi" w:hAnsiTheme="majorHAnsi" w:cs="Calibri"/>
                <w:color w:val="000000"/>
                <w:sz w:val="18"/>
                <w:szCs w:val="18"/>
              </w:rPr>
            </w:pPr>
            <w:r w:rsidRPr="00C81ACD">
              <w:rPr>
                <w:rFonts w:asciiTheme="majorHAnsi" w:hAnsiTheme="majorHAnsi" w:cs="Calibri"/>
                <w:color w:val="000000"/>
                <w:sz w:val="18"/>
                <w:szCs w:val="18"/>
              </w:rPr>
              <w:t>Sono incluse le spese di spedizione</w:t>
            </w:r>
          </w:p>
        </w:tc>
        <w:tc>
          <w:tcPr>
            <w:tcW w:w="5245" w:type="dxa"/>
          </w:tcPr>
          <w:p w:rsidR="00334EF3" w:rsidRPr="00C81ACD" w:rsidRDefault="00334EF3" w:rsidP="0042474B">
            <w:pPr>
              <w:rPr>
                <w:rFonts w:asciiTheme="majorHAnsi" w:hAnsiTheme="majorHAnsi" w:cs="Calibri"/>
                <w:color w:val="000000"/>
                <w:sz w:val="18"/>
                <w:szCs w:val="18"/>
              </w:rPr>
            </w:pPr>
          </w:p>
        </w:tc>
      </w:tr>
      <w:tr w:rsidR="00334EF3" w:rsidRPr="00C81ACD" w:rsidTr="0042474B">
        <w:trPr>
          <w:trHeight w:val="415"/>
        </w:trPr>
        <w:tc>
          <w:tcPr>
            <w:tcW w:w="4553" w:type="dxa"/>
            <w:shd w:val="clear" w:color="auto" w:fill="E5DFEC"/>
          </w:tcPr>
          <w:p w:rsidR="00334EF3" w:rsidRPr="00C81ACD" w:rsidRDefault="00334EF3" w:rsidP="0042474B">
            <w:pPr>
              <w:spacing w:before="120" w:after="120"/>
              <w:jc w:val="both"/>
              <w:rPr>
                <w:rFonts w:asciiTheme="majorHAnsi" w:hAnsiTheme="majorHAnsi" w:cs="Calibri"/>
                <w:color w:val="000000"/>
                <w:sz w:val="18"/>
                <w:szCs w:val="18"/>
              </w:rPr>
            </w:pPr>
            <w:r w:rsidRPr="00C81ACD">
              <w:rPr>
                <w:rFonts w:asciiTheme="majorHAnsi" w:hAnsiTheme="majorHAnsi" w:cs="Calibri"/>
                <w:color w:val="000000"/>
                <w:sz w:val="18"/>
                <w:szCs w:val="18"/>
              </w:rPr>
              <w:t>Aggiornamenti hardware e software ai fini di aumentare la sicurezza, l’affidabilità e le prestazioni del sistema come indicato dal costruttore;</w:t>
            </w:r>
          </w:p>
        </w:tc>
        <w:tc>
          <w:tcPr>
            <w:tcW w:w="5245" w:type="dxa"/>
          </w:tcPr>
          <w:p w:rsidR="00334EF3" w:rsidRPr="00C81ACD" w:rsidRDefault="00334EF3" w:rsidP="0042474B">
            <w:pPr>
              <w:rPr>
                <w:rFonts w:asciiTheme="majorHAnsi" w:hAnsiTheme="majorHAnsi" w:cs="Calibri"/>
                <w:color w:val="000000"/>
                <w:sz w:val="18"/>
                <w:szCs w:val="18"/>
              </w:rPr>
            </w:pPr>
          </w:p>
        </w:tc>
      </w:tr>
      <w:tr w:rsidR="00334EF3" w:rsidRPr="00C81ACD" w:rsidTr="0042474B">
        <w:trPr>
          <w:trHeight w:val="475"/>
        </w:trPr>
        <w:tc>
          <w:tcPr>
            <w:tcW w:w="4553" w:type="dxa"/>
            <w:shd w:val="clear" w:color="auto" w:fill="E5DFEC"/>
          </w:tcPr>
          <w:p w:rsidR="00334EF3" w:rsidRPr="00C81ACD" w:rsidRDefault="00334EF3" w:rsidP="0042474B">
            <w:pPr>
              <w:rPr>
                <w:rFonts w:asciiTheme="majorHAnsi" w:hAnsiTheme="majorHAnsi" w:cs="Calibri"/>
                <w:color w:val="000000"/>
                <w:sz w:val="18"/>
                <w:szCs w:val="18"/>
              </w:rPr>
            </w:pPr>
            <w:r w:rsidRPr="00C81ACD">
              <w:rPr>
                <w:rFonts w:asciiTheme="majorHAnsi" w:hAnsiTheme="majorHAnsi" w:cs="Calibri"/>
                <w:color w:val="000000"/>
                <w:sz w:val="18"/>
                <w:szCs w:val="18"/>
              </w:rPr>
              <w:t>Altro</w:t>
            </w:r>
          </w:p>
        </w:tc>
        <w:tc>
          <w:tcPr>
            <w:tcW w:w="5245" w:type="dxa"/>
          </w:tcPr>
          <w:p w:rsidR="00334EF3" w:rsidRPr="00C81ACD" w:rsidRDefault="00334EF3" w:rsidP="0042474B">
            <w:pPr>
              <w:spacing w:before="120" w:after="120"/>
              <w:jc w:val="both"/>
              <w:rPr>
                <w:rFonts w:asciiTheme="majorHAnsi" w:hAnsiTheme="majorHAnsi" w:cs="Calibri"/>
                <w:i/>
                <w:color w:val="000000"/>
                <w:sz w:val="18"/>
                <w:szCs w:val="18"/>
              </w:rPr>
            </w:pPr>
            <w:r w:rsidRPr="00C81ACD">
              <w:rPr>
                <w:rFonts w:asciiTheme="majorHAnsi" w:hAnsiTheme="majorHAnsi" w:cs="Calibri"/>
                <w:i/>
                <w:color w:val="000000"/>
                <w:sz w:val="18"/>
                <w:szCs w:val="18"/>
              </w:rPr>
              <w:t xml:space="preserve">Descrivere brevemente ulteriori caratteristiche del servizio offerto (ad esempio </w:t>
            </w:r>
            <w:r w:rsidRPr="00C81ACD">
              <w:rPr>
                <w:rFonts w:asciiTheme="majorHAnsi" w:hAnsiTheme="majorHAnsi" w:cs="Calibri"/>
                <w:i/>
                <w:sz w:val="18"/>
                <w:szCs w:val="18"/>
              </w:rPr>
              <w:t>supporto telefonico al personale incaricato dalle Aziende del S.S.R. alla manutenzione di 1° livello,</w:t>
            </w:r>
            <w:r w:rsidRPr="00C81ACD">
              <w:rPr>
                <w:rFonts w:asciiTheme="majorHAnsi" w:hAnsiTheme="majorHAnsi" w:cs="Calibri"/>
                <w:i/>
                <w:color w:val="000000"/>
                <w:sz w:val="18"/>
                <w:szCs w:val="18"/>
              </w:rPr>
              <w:t xml:space="preserve"> tempi di fermo macchina annui, ulteriori caratteristiche migliorative se offerte, m</w:t>
            </w:r>
            <w:r w:rsidRPr="00C81ACD">
              <w:rPr>
                <w:rFonts w:asciiTheme="majorHAnsi" w:hAnsiTheme="majorHAnsi" w:cs="Calibri"/>
                <w:bCs/>
                <w:i/>
                <w:color w:val="000000"/>
                <w:sz w:val="18"/>
                <w:szCs w:val="18"/>
              </w:rPr>
              <w:t xml:space="preserve">odalità di intervento, tempistiche legate alle attività manutentive e non precedentemente indicate, magazzino di partenza per le parti di ricambio, </w:t>
            </w:r>
            <w:r w:rsidRPr="00C81ACD">
              <w:rPr>
                <w:rFonts w:asciiTheme="majorHAnsi" w:hAnsiTheme="majorHAnsi" w:cs="Calibri"/>
                <w:i/>
                <w:sz w:val="18"/>
                <w:szCs w:val="18"/>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334EF3" w:rsidRPr="00C81ACD" w:rsidRDefault="00334EF3" w:rsidP="00334EF3">
      <w:pPr>
        <w:rPr>
          <w:rFonts w:asciiTheme="majorHAnsi" w:hAnsiTheme="majorHAnsi" w:cs="Calibri"/>
          <w:sz w:val="18"/>
          <w:szCs w:val="18"/>
        </w:rPr>
      </w:pPr>
    </w:p>
    <w:p w:rsidR="00334EF3" w:rsidRPr="00C81ACD" w:rsidRDefault="00334EF3" w:rsidP="00334EF3">
      <w:pPr>
        <w:rPr>
          <w:rFonts w:asciiTheme="majorHAnsi" w:hAnsiTheme="majorHAnsi" w:cs="Calibri"/>
          <w:sz w:val="18"/>
          <w:szCs w:val="18"/>
        </w:rPr>
      </w:pPr>
    </w:p>
    <w:p w:rsidR="00334EF3" w:rsidRPr="00C81ACD" w:rsidRDefault="00334EF3" w:rsidP="00334EF3">
      <w:pPr>
        <w:rPr>
          <w:rFonts w:asciiTheme="majorHAnsi" w:hAnsiTheme="majorHAnsi" w:cs="Calibri"/>
          <w:b/>
          <w:bCs/>
          <w:sz w:val="18"/>
          <w:szCs w:val="18"/>
        </w:rPr>
      </w:pPr>
      <w:r w:rsidRPr="00C81ACD">
        <w:rPr>
          <w:rFonts w:asciiTheme="majorHAnsi" w:hAnsiTheme="majorHAnsi" w:cs="Calibri"/>
          <w:b/>
          <w:bCs/>
          <w:sz w:val="18"/>
          <w:szCs w:val="18"/>
        </w:rPr>
        <w:t>Timbro e firma del legale rappresentante</w:t>
      </w:r>
    </w:p>
    <w:p w:rsidR="00334EF3" w:rsidRPr="00C81ACD" w:rsidRDefault="00334EF3" w:rsidP="00334EF3">
      <w:pPr>
        <w:rPr>
          <w:rFonts w:asciiTheme="majorHAnsi" w:hAnsiTheme="majorHAnsi" w:cs="Calibri"/>
          <w:b/>
          <w:bCs/>
          <w:sz w:val="18"/>
          <w:szCs w:val="18"/>
        </w:rPr>
      </w:pPr>
    </w:p>
    <w:p w:rsidR="00334EF3" w:rsidRPr="00C81ACD" w:rsidRDefault="00334EF3" w:rsidP="00334EF3">
      <w:pPr>
        <w:tabs>
          <w:tab w:val="left" w:leader="underscore" w:pos="4395"/>
        </w:tabs>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334EF3">
      <w:pPr>
        <w:jc w:val="center"/>
        <w:rPr>
          <w:rFonts w:asciiTheme="majorHAnsi" w:hAnsiTheme="majorHAnsi" w:cs="Calibri"/>
          <w:b/>
          <w:sz w:val="18"/>
          <w:szCs w:val="18"/>
          <w:u w:val="single"/>
        </w:rPr>
      </w:pPr>
      <w:r w:rsidRPr="00C81ACD">
        <w:rPr>
          <w:rFonts w:asciiTheme="majorHAnsi" w:hAnsiTheme="majorHAnsi" w:cs="Calibri"/>
          <w:sz w:val="18"/>
          <w:szCs w:val="18"/>
        </w:rPr>
        <w:br w:type="page"/>
      </w:r>
    </w:p>
    <w:tbl>
      <w:tblPr>
        <w:tblW w:w="10416" w:type="dxa"/>
        <w:tblInd w:w="-214" w:type="dxa"/>
        <w:tblCellMar>
          <w:left w:w="70" w:type="dxa"/>
          <w:right w:w="70" w:type="dxa"/>
        </w:tblCellMar>
        <w:tblLook w:val="0000" w:firstRow="0" w:lastRow="0" w:firstColumn="0" w:lastColumn="0" w:noHBand="0" w:noVBand="0"/>
      </w:tblPr>
      <w:tblGrid>
        <w:gridCol w:w="10416"/>
      </w:tblGrid>
      <w:tr w:rsidR="00334EF3" w:rsidRPr="00C81ACD" w:rsidTr="0042474B">
        <w:tc>
          <w:tcPr>
            <w:tcW w:w="10416" w:type="dxa"/>
          </w:tcPr>
          <w:p w:rsidR="00334EF3" w:rsidRPr="00C81ACD" w:rsidRDefault="00334EF3" w:rsidP="0042474B">
            <w:pPr>
              <w:pStyle w:val="Text1"/>
              <w:spacing w:after="0" w:line="240" w:lineRule="auto"/>
              <w:ind w:left="0"/>
              <w:rPr>
                <w:rFonts w:asciiTheme="majorHAnsi" w:hAnsiTheme="majorHAnsi" w:cs="Calibri"/>
                <w:b/>
                <w:bCs/>
                <w:smallCaps/>
                <w:sz w:val="18"/>
                <w:szCs w:val="18"/>
              </w:rPr>
            </w:pPr>
          </w:p>
        </w:tc>
      </w:tr>
    </w:tbl>
    <w:p w:rsidR="00334EF3" w:rsidRPr="00C81ACD" w:rsidRDefault="00334EF3" w:rsidP="00334EF3">
      <w:pPr>
        <w:spacing w:line="60" w:lineRule="atLeast"/>
        <w:rPr>
          <w:rFonts w:asciiTheme="majorHAnsi" w:hAnsiTheme="majorHAnsi" w:cs="Calibri"/>
          <w:sz w:val="18"/>
          <w:szCs w:val="18"/>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53"/>
        <w:gridCol w:w="5245"/>
      </w:tblGrid>
      <w:tr w:rsidR="00334EF3" w:rsidRPr="00C81ACD" w:rsidTr="0042474B">
        <w:trPr>
          <w:trHeight w:val="361"/>
        </w:trPr>
        <w:tc>
          <w:tcPr>
            <w:tcW w:w="9798" w:type="dxa"/>
            <w:gridSpan w:val="2"/>
            <w:shd w:val="clear" w:color="auto" w:fill="92CDDC"/>
            <w:vAlign w:val="center"/>
          </w:tcPr>
          <w:p w:rsidR="00334EF3" w:rsidRPr="00C81ACD" w:rsidRDefault="00334EF3" w:rsidP="0042474B">
            <w:pPr>
              <w:spacing w:before="120"/>
              <w:jc w:val="center"/>
              <w:rPr>
                <w:rFonts w:asciiTheme="majorHAnsi" w:hAnsiTheme="majorHAnsi" w:cs="Calibri"/>
                <w:b/>
                <w:bCs/>
                <w:sz w:val="18"/>
                <w:szCs w:val="18"/>
              </w:rPr>
            </w:pPr>
            <w:r w:rsidRPr="00C81ACD">
              <w:rPr>
                <w:rFonts w:asciiTheme="majorHAnsi" w:hAnsiTheme="majorHAnsi" w:cs="Calibri"/>
                <w:b/>
                <w:bCs/>
                <w:sz w:val="18"/>
                <w:szCs w:val="18"/>
              </w:rPr>
              <w:t>CONTRATTO DI MANUTENZIONE DI 2° LIVELLO</w:t>
            </w:r>
          </w:p>
          <w:p w:rsidR="00334EF3" w:rsidRPr="00C81ACD" w:rsidRDefault="00334EF3" w:rsidP="0042474B">
            <w:pPr>
              <w:spacing w:after="120"/>
              <w:jc w:val="center"/>
              <w:rPr>
                <w:rFonts w:asciiTheme="majorHAnsi" w:hAnsiTheme="majorHAnsi" w:cs="Calibri"/>
                <w:b/>
                <w:bCs/>
                <w:sz w:val="18"/>
                <w:szCs w:val="18"/>
              </w:rPr>
            </w:pPr>
            <w:r w:rsidRPr="00C81ACD">
              <w:rPr>
                <w:rFonts w:asciiTheme="majorHAnsi" w:hAnsiTheme="majorHAnsi" w:cs="Calibri"/>
                <w:b/>
                <w:bCs/>
                <w:smallCaps/>
                <w:sz w:val="18"/>
                <w:szCs w:val="18"/>
              </w:rPr>
              <w:t>(periodo  post - garanzia)</w:t>
            </w:r>
          </w:p>
        </w:tc>
      </w:tr>
      <w:tr w:rsidR="00334EF3" w:rsidRPr="00C81ACD" w:rsidTr="0042474B">
        <w:trPr>
          <w:trHeight w:val="361"/>
        </w:trPr>
        <w:tc>
          <w:tcPr>
            <w:tcW w:w="9798" w:type="dxa"/>
            <w:gridSpan w:val="2"/>
            <w:vAlign w:val="center"/>
          </w:tcPr>
          <w:p w:rsidR="00334EF3" w:rsidRPr="00C81ACD" w:rsidRDefault="00334EF3" w:rsidP="0042474B">
            <w:pPr>
              <w:tabs>
                <w:tab w:val="left" w:leader="dot" w:pos="7035"/>
              </w:tabs>
              <w:spacing w:before="120"/>
              <w:rPr>
                <w:rFonts w:asciiTheme="majorHAnsi" w:hAnsiTheme="majorHAnsi" w:cs="Calibri"/>
                <w:b/>
                <w:bCs/>
                <w:sz w:val="18"/>
                <w:szCs w:val="18"/>
              </w:rPr>
            </w:pPr>
            <w:r w:rsidRPr="00C81ACD">
              <w:rPr>
                <w:rFonts w:asciiTheme="majorHAnsi" w:hAnsiTheme="majorHAnsi" w:cs="Calibri"/>
                <w:b/>
                <w:bCs/>
                <w:sz w:val="18"/>
                <w:szCs w:val="18"/>
              </w:rPr>
              <w:t xml:space="preserve">Il sottoscritto </w:t>
            </w:r>
            <w:r w:rsidRPr="00C81ACD">
              <w:rPr>
                <w:rFonts w:asciiTheme="majorHAnsi" w:hAnsiTheme="majorHAnsi" w:cs="Calibri"/>
                <w:b/>
                <w:bCs/>
                <w:sz w:val="18"/>
                <w:szCs w:val="18"/>
              </w:rPr>
              <w:tab/>
              <w:t xml:space="preserve"> in qualità di legale rappresentante della Società:</w:t>
            </w:r>
          </w:p>
          <w:p w:rsidR="00334EF3" w:rsidRPr="00C81ACD" w:rsidRDefault="00334EF3" w:rsidP="0042474B">
            <w:pPr>
              <w:tabs>
                <w:tab w:val="left" w:leader="dot" w:pos="9586"/>
              </w:tabs>
              <w:rPr>
                <w:rFonts w:asciiTheme="majorHAnsi" w:hAnsiTheme="majorHAnsi" w:cs="Calibri"/>
                <w:sz w:val="18"/>
                <w:szCs w:val="18"/>
              </w:rPr>
            </w:pPr>
            <w:r w:rsidRPr="00C81ACD">
              <w:rPr>
                <w:rFonts w:asciiTheme="majorHAnsi" w:hAnsiTheme="majorHAnsi" w:cs="Calibri"/>
                <w:sz w:val="18"/>
                <w:szCs w:val="18"/>
              </w:rPr>
              <w:t xml:space="preserve">Ragione Sociale: </w:t>
            </w:r>
            <w:r w:rsidRPr="00C81ACD">
              <w:rPr>
                <w:rFonts w:asciiTheme="majorHAnsi" w:hAnsiTheme="majorHAnsi" w:cs="Calibri"/>
                <w:sz w:val="18"/>
                <w:szCs w:val="18"/>
              </w:rPr>
              <w:tab/>
            </w:r>
          </w:p>
          <w:p w:rsidR="00334EF3" w:rsidRPr="00C81ACD" w:rsidRDefault="00334EF3" w:rsidP="0042474B">
            <w:pPr>
              <w:tabs>
                <w:tab w:val="left" w:leader="dot" w:pos="5901"/>
                <w:tab w:val="left" w:leader="dot" w:pos="9586"/>
              </w:tabs>
              <w:rPr>
                <w:rFonts w:asciiTheme="majorHAnsi" w:hAnsiTheme="majorHAnsi" w:cs="Calibri"/>
                <w:sz w:val="18"/>
                <w:szCs w:val="18"/>
              </w:rPr>
            </w:pPr>
            <w:r w:rsidRPr="00C81ACD">
              <w:rPr>
                <w:rFonts w:asciiTheme="majorHAnsi" w:hAnsiTheme="majorHAnsi" w:cs="Calibri"/>
                <w:sz w:val="18"/>
                <w:szCs w:val="18"/>
              </w:rPr>
              <w:t xml:space="preserve">Città: </w:t>
            </w:r>
            <w:r w:rsidRPr="00C81ACD">
              <w:rPr>
                <w:rFonts w:asciiTheme="majorHAnsi" w:hAnsiTheme="majorHAnsi" w:cs="Calibri"/>
                <w:sz w:val="18"/>
                <w:szCs w:val="18"/>
              </w:rPr>
              <w:tab/>
              <w:t>(Provincia o Stato):</w:t>
            </w:r>
            <w:r w:rsidRPr="00C81ACD">
              <w:rPr>
                <w:rFonts w:asciiTheme="majorHAnsi" w:hAnsiTheme="majorHAnsi" w:cs="Calibri"/>
                <w:sz w:val="18"/>
                <w:szCs w:val="18"/>
              </w:rPr>
              <w:tab/>
            </w:r>
          </w:p>
          <w:p w:rsidR="00334EF3" w:rsidRPr="00C81ACD" w:rsidRDefault="00334EF3" w:rsidP="0042474B">
            <w:pPr>
              <w:tabs>
                <w:tab w:val="left" w:leader="dot" w:pos="9586"/>
              </w:tabs>
              <w:rPr>
                <w:rFonts w:asciiTheme="majorHAnsi" w:hAnsiTheme="majorHAnsi" w:cs="Calibri"/>
                <w:sz w:val="18"/>
                <w:szCs w:val="18"/>
              </w:rPr>
            </w:pPr>
            <w:r w:rsidRPr="00C81ACD">
              <w:rPr>
                <w:rFonts w:asciiTheme="majorHAnsi" w:hAnsiTheme="majorHAnsi" w:cs="Calibri"/>
                <w:sz w:val="18"/>
                <w:szCs w:val="18"/>
              </w:rPr>
              <w:t xml:space="preserve">Indirizzo: </w:t>
            </w:r>
            <w:r w:rsidRPr="00C81ACD">
              <w:rPr>
                <w:rFonts w:asciiTheme="majorHAnsi" w:hAnsiTheme="majorHAnsi" w:cs="Calibri"/>
                <w:sz w:val="18"/>
                <w:szCs w:val="18"/>
              </w:rPr>
              <w:tab/>
            </w:r>
          </w:p>
          <w:p w:rsidR="00334EF3" w:rsidRPr="00C81ACD" w:rsidRDefault="00334EF3" w:rsidP="0042474B">
            <w:pPr>
              <w:tabs>
                <w:tab w:val="left" w:leader="dot" w:pos="3916"/>
                <w:tab w:val="left" w:leader="dot" w:pos="6893"/>
                <w:tab w:val="left" w:leader="dot" w:pos="9586"/>
              </w:tabs>
              <w:rPr>
                <w:rFonts w:asciiTheme="majorHAnsi" w:hAnsiTheme="majorHAnsi" w:cs="Calibri"/>
                <w:sz w:val="18"/>
                <w:szCs w:val="18"/>
              </w:rPr>
            </w:pPr>
            <w:r w:rsidRPr="00C81ACD">
              <w:rPr>
                <w:rFonts w:asciiTheme="majorHAnsi" w:hAnsiTheme="majorHAnsi" w:cs="Calibri"/>
                <w:sz w:val="18"/>
                <w:szCs w:val="18"/>
              </w:rPr>
              <w:t xml:space="preserve">Tel: </w:t>
            </w:r>
            <w:r w:rsidRPr="00C81ACD">
              <w:rPr>
                <w:rFonts w:asciiTheme="majorHAnsi" w:hAnsiTheme="majorHAnsi" w:cs="Calibri"/>
                <w:sz w:val="18"/>
                <w:szCs w:val="18"/>
              </w:rPr>
              <w:tab/>
              <w:t xml:space="preserve">Fax: </w:t>
            </w:r>
            <w:r w:rsidRPr="00C81ACD">
              <w:rPr>
                <w:rFonts w:asciiTheme="majorHAnsi" w:hAnsiTheme="majorHAnsi" w:cs="Calibri"/>
                <w:sz w:val="18"/>
                <w:szCs w:val="18"/>
              </w:rPr>
              <w:tab/>
              <w:t xml:space="preserve"> E-mail </w:t>
            </w:r>
            <w:r w:rsidRPr="00C81ACD">
              <w:rPr>
                <w:rFonts w:asciiTheme="majorHAnsi" w:hAnsiTheme="majorHAnsi" w:cs="Calibri"/>
                <w:sz w:val="18"/>
                <w:szCs w:val="18"/>
              </w:rPr>
              <w:tab/>
            </w:r>
          </w:p>
          <w:p w:rsidR="00334EF3" w:rsidRPr="00C81ACD" w:rsidRDefault="00334EF3" w:rsidP="0042474B">
            <w:pPr>
              <w:rPr>
                <w:rFonts w:asciiTheme="majorHAnsi" w:hAnsiTheme="majorHAnsi" w:cs="Calibri"/>
                <w:b/>
                <w:sz w:val="18"/>
                <w:szCs w:val="18"/>
              </w:rPr>
            </w:pPr>
          </w:p>
        </w:tc>
      </w:tr>
      <w:tr w:rsidR="00334EF3" w:rsidRPr="00C81ACD" w:rsidTr="0042474B">
        <w:trPr>
          <w:trHeight w:val="361"/>
        </w:trPr>
        <w:tc>
          <w:tcPr>
            <w:tcW w:w="9798" w:type="dxa"/>
            <w:gridSpan w:val="2"/>
            <w:shd w:val="clear" w:color="auto" w:fill="E5DFEC"/>
            <w:vAlign w:val="center"/>
          </w:tcPr>
          <w:p w:rsidR="00334EF3" w:rsidRPr="00C81ACD" w:rsidRDefault="00334EF3" w:rsidP="0042474B">
            <w:pPr>
              <w:jc w:val="center"/>
              <w:rPr>
                <w:rFonts w:asciiTheme="majorHAnsi" w:hAnsiTheme="majorHAnsi" w:cs="Calibri"/>
                <w:bCs/>
                <w:sz w:val="18"/>
                <w:szCs w:val="18"/>
              </w:rPr>
            </w:pPr>
            <w:r w:rsidRPr="00C81ACD">
              <w:rPr>
                <w:rFonts w:asciiTheme="majorHAnsi" w:hAnsiTheme="majorHAnsi" w:cs="Calibri"/>
                <w:b/>
                <w:sz w:val="18"/>
                <w:szCs w:val="18"/>
              </w:rPr>
              <w:t>DICHIARA QUANTO SEGUE</w:t>
            </w:r>
          </w:p>
        </w:tc>
      </w:tr>
      <w:tr w:rsidR="00334EF3" w:rsidRPr="00C81ACD" w:rsidTr="0042474B">
        <w:trPr>
          <w:trHeight w:val="361"/>
        </w:trPr>
        <w:tc>
          <w:tcPr>
            <w:tcW w:w="9798" w:type="dxa"/>
            <w:gridSpan w:val="2"/>
            <w:shd w:val="clear" w:color="auto" w:fill="E5DFEC"/>
            <w:vAlign w:val="center"/>
          </w:tcPr>
          <w:p w:rsidR="00334EF3" w:rsidRPr="00C81ACD" w:rsidRDefault="00334EF3" w:rsidP="006D4689">
            <w:pPr>
              <w:numPr>
                <w:ilvl w:val="0"/>
                <w:numId w:val="39"/>
              </w:numPr>
              <w:spacing w:before="120" w:after="120"/>
              <w:ind w:left="714" w:hanging="357"/>
              <w:jc w:val="both"/>
              <w:rPr>
                <w:rFonts w:asciiTheme="majorHAnsi" w:hAnsiTheme="majorHAnsi" w:cs="Calibri"/>
                <w:bCs/>
                <w:sz w:val="18"/>
                <w:szCs w:val="18"/>
              </w:rPr>
            </w:pPr>
            <w:r w:rsidRPr="00C81ACD">
              <w:rPr>
                <w:rFonts w:asciiTheme="majorHAnsi" w:hAnsiTheme="majorHAnsi" w:cs="Calibri"/>
                <w:bCs/>
                <w:sz w:val="18"/>
                <w:szCs w:val="18"/>
              </w:rPr>
              <w:t>La Ditta acconsente che il primo intervento manutentivo venga effettuato da un tecnico incaricato dall'Azienda del S.S.R.; solo qualora questi non sia in grado di risolvere il problema, interviene la ditta manutentrice</w:t>
            </w:r>
          </w:p>
          <w:p w:rsidR="00334EF3" w:rsidRPr="00C81ACD" w:rsidRDefault="00334EF3" w:rsidP="006D4689">
            <w:pPr>
              <w:numPr>
                <w:ilvl w:val="0"/>
                <w:numId w:val="39"/>
              </w:numPr>
              <w:spacing w:before="120" w:after="120"/>
              <w:ind w:left="714" w:hanging="357"/>
              <w:jc w:val="both"/>
              <w:rPr>
                <w:rFonts w:asciiTheme="majorHAnsi" w:hAnsiTheme="majorHAnsi" w:cs="Calibri"/>
                <w:bCs/>
                <w:sz w:val="18"/>
                <w:szCs w:val="18"/>
              </w:rPr>
            </w:pPr>
            <w:r w:rsidRPr="00C81ACD">
              <w:rPr>
                <w:rFonts w:asciiTheme="majorHAnsi" w:hAnsiTheme="majorHAnsi" w:cs="Calibri"/>
                <w:bCs/>
                <w:sz w:val="18"/>
                <w:szCs w:val="18"/>
              </w:rPr>
              <w:t>la Ditta si impegna a definire con precisione nel contratto quali attività manutentive di primo livello possono essere effettuate dal tecnico aziendale autorizzato</w:t>
            </w:r>
          </w:p>
          <w:p w:rsidR="00334EF3" w:rsidRPr="00C81ACD" w:rsidRDefault="00334EF3" w:rsidP="006D4689">
            <w:pPr>
              <w:numPr>
                <w:ilvl w:val="0"/>
                <w:numId w:val="39"/>
              </w:numPr>
              <w:spacing w:before="120" w:after="120"/>
              <w:ind w:left="714" w:hanging="357"/>
              <w:jc w:val="both"/>
              <w:rPr>
                <w:rFonts w:asciiTheme="majorHAnsi" w:hAnsiTheme="majorHAnsi" w:cs="Calibri"/>
                <w:bCs/>
                <w:sz w:val="18"/>
                <w:szCs w:val="18"/>
              </w:rPr>
            </w:pPr>
            <w:r w:rsidRPr="00C81ACD">
              <w:rPr>
                <w:rFonts w:asciiTheme="majorHAnsi" w:hAnsiTheme="majorHAnsi" w:cs="Calibri"/>
                <w:bCs/>
                <w:sz w:val="18"/>
                <w:szCs w:val="18"/>
              </w:rPr>
              <w:t>la Ditta si impegna a garantire, a ciascuna Azienda interessata alla fornitura, la facoltà di stipulare alle condizioni espresse in allegato, successivamente ed anche non consecutivamente alla fine del periodo di garanzia, tale tipologia di contratto di manutenzione</w:t>
            </w:r>
          </w:p>
        </w:tc>
      </w:tr>
      <w:tr w:rsidR="00334EF3" w:rsidRPr="00C81ACD" w:rsidTr="0042474B">
        <w:trPr>
          <w:trHeight w:val="361"/>
        </w:trPr>
        <w:tc>
          <w:tcPr>
            <w:tcW w:w="4553" w:type="dxa"/>
            <w:shd w:val="clear" w:color="auto" w:fill="92CDDC"/>
            <w:vAlign w:val="center"/>
          </w:tcPr>
          <w:p w:rsidR="00334EF3" w:rsidRPr="00C81ACD" w:rsidRDefault="00334EF3" w:rsidP="0042474B">
            <w:pPr>
              <w:jc w:val="center"/>
              <w:rPr>
                <w:rFonts w:asciiTheme="majorHAnsi" w:hAnsiTheme="majorHAnsi" w:cs="Calibri"/>
                <w:b/>
                <w:color w:val="000000"/>
                <w:sz w:val="18"/>
                <w:szCs w:val="18"/>
              </w:rPr>
            </w:pPr>
            <w:r w:rsidRPr="00C81ACD">
              <w:rPr>
                <w:rFonts w:asciiTheme="majorHAnsi" w:hAnsiTheme="majorHAnsi" w:cs="Calibri"/>
                <w:b/>
                <w:color w:val="000000"/>
                <w:sz w:val="18"/>
                <w:szCs w:val="18"/>
              </w:rPr>
              <w:t>CONDIZIONI GENERALI E SERVIZI OBBLIGATORI</w:t>
            </w:r>
          </w:p>
        </w:tc>
        <w:tc>
          <w:tcPr>
            <w:tcW w:w="5245" w:type="dxa"/>
            <w:shd w:val="clear" w:color="auto" w:fill="92CDDC"/>
            <w:vAlign w:val="center"/>
          </w:tcPr>
          <w:p w:rsidR="00334EF3" w:rsidRPr="00C81ACD" w:rsidRDefault="00334EF3" w:rsidP="0042474B">
            <w:pPr>
              <w:spacing w:before="120"/>
              <w:jc w:val="center"/>
              <w:rPr>
                <w:rFonts w:asciiTheme="majorHAnsi" w:hAnsiTheme="majorHAnsi" w:cs="Calibri"/>
                <w:b/>
                <w:bCs/>
                <w:i/>
                <w:sz w:val="18"/>
                <w:szCs w:val="18"/>
              </w:rPr>
            </w:pPr>
            <w:r w:rsidRPr="00C81ACD">
              <w:rPr>
                <w:rFonts w:asciiTheme="majorHAnsi" w:hAnsiTheme="majorHAnsi" w:cs="Calibri"/>
                <w:b/>
                <w:bCs/>
                <w:sz w:val="18"/>
                <w:szCs w:val="18"/>
              </w:rPr>
              <w:t xml:space="preserve">INDICAZIONI O CONDIZIONI MIGLIORATIVE OFFERTE </w:t>
            </w:r>
          </w:p>
          <w:p w:rsidR="00334EF3" w:rsidRPr="00C81ACD" w:rsidRDefault="00334EF3" w:rsidP="0042474B">
            <w:pPr>
              <w:spacing w:after="120"/>
              <w:jc w:val="center"/>
              <w:rPr>
                <w:rFonts w:asciiTheme="majorHAnsi" w:hAnsiTheme="majorHAnsi" w:cs="Calibri"/>
                <w:b/>
                <w:bCs/>
                <w:i/>
                <w:sz w:val="18"/>
                <w:szCs w:val="18"/>
              </w:rPr>
            </w:pPr>
            <w:r w:rsidRPr="00C81ACD">
              <w:rPr>
                <w:rFonts w:asciiTheme="majorHAnsi" w:hAnsiTheme="majorHAnsi" w:cs="Calibri"/>
                <w:b/>
                <w:bCs/>
                <w:i/>
                <w:sz w:val="18"/>
                <w:szCs w:val="18"/>
              </w:rPr>
              <w:t>(indicare eventuali condizioni migliorative offerte rispetto a quanto richiesto ed ulteriori descrizioni del servizio)</w:t>
            </w:r>
          </w:p>
        </w:tc>
      </w:tr>
      <w:tr w:rsidR="00334EF3" w:rsidRPr="00C81ACD" w:rsidTr="0042474B">
        <w:trPr>
          <w:trHeight w:val="551"/>
        </w:trPr>
        <w:tc>
          <w:tcPr>
            <w:tcW w:w="4553" w:type="dxa"/>
            <w:shd w:val="clear" w:color="auto" w:fill="E5DFEC"/>
            <w:vAlign w:val="center"/>
          </w:tcPr>
          <w:p w:rsidR="00334EF3" w:rsidRPr="00C81ACD" w:rsidRDefault="00334EF3" w:rsidP="00765965">
            <w:pPr>
              <w:spacing w:before="120" w:after="120"/>
              <w:jc w:val="both"/>
              <w:rPr>
                <w:rFonts w:asciiTheme="majorHAnsi" w:hAnsiTheme="majorHAnsi" w:cs="Calibri"/>
                <w:sz w:val="18"/>
                <w:szCs w:val="18"/>
              </w:rPr>
            </w:pPr>
            <w:r w:rsidRPr="00C81ACD">
              <w:rPr>
                <w:rFonts w:asciiTheme="majorHAnsi" w:hAnsiTheme="majorHAnsi" w:cs="Calibri"/>
                <w:sz w:val="18"/>
                <w:szCs w:val="18"/>
              </w:rPr>
              <w:t xml:space="preserve">la Ditta si impegna a mantenere costante l’importo offerto quale canone per il presente contratto almeno fino al </w:t>
            </w:r>
            <w:r w:rsidRPr="00C81ACD">
              <w:rPr>
                <w:rFonts w:asciiTheme="majorHAnsi" w:hAnsiTheme="majorHAnsi" w:cs="Calibri"/>
                <w:b/>
                <w:sz w:val="18"/>
                <w:szCs w:val="18"/>
                <w:u w:val="single"/>
              </w:rPr>
              <w:t>concorrere dell’ottavo anno dalla data di accettazione delle apparecchiature</w:t>
            </w:r>
          </w:p>
        </w:tc>
        <w:tc>
          <w:tcPr>
            <w:tcW w:w="5245" w:type="dxa"/>
          </w:tcPr>
          <w:p w:rsidR="00334EF3" w:rsidRPr="00C81ACD" w:rsidRDefault="00334EF3" w:rsidP="0042474B">
            <w:pPr>
              <w:spacing w:before="120"/>
              <w:jc w:val="both"/>
              <w:rPr>
                <w:rFonts w:asciiTheme="majorHAnsi" w:hAnsiTheme="majorHAnsi" w:cs="Calibri"/>
                <w:bCs/>
                <w:i/>
                <w:sz w:val="18"/>
                <w:szCs w:val="18"/>
              </w:rPr>
            </w:pPr>
            <w:r w:rsidRPr="00C81ACD">
              <w:rPr>
                <w:rFonts w:asciiTheme="majorHAnsi" w:hAnsiTheme="majorHAnsi" w:cs="Calibri"/>
                <w:bCs/>
                <w:i/>
                <w:sz w:val="18"/>
                <w:szCs w:val="18"/>
              </w:rPr>
              <w:t xml:space="preserve">Se offerti, indicare il numero di anni, in aggiunta a quanto richiesto, per i quali la ditta si impegna a mantenere costante lo sconto </w:t>
            </w:r>
            <w:r w:rsidRPr="00C81ACD">
              <w:rPr>
                <w:rFonts w:asciiTheme="majorHAnsi" w:hAnsiTheme="majorHAnsi" w:cs="Calibri"/>
                <w:i/>
                <w:sz w:val="18"/>
                <w:szCs w:val="18"/>
              </w:rPr>
              <w:t>sulle parti di ricambio indicato nell’offerta economica</w:t>
            </w:r>
            <w:r w:rsidRPr="00C81ACD">
              <w:rPr>
                <w:rFonts w:asciiTheme="majorHAnsi" w:hAnsiTheme="majorHAnsi" w:cs="Calibri"/>
                <w:bCs/>
                <w:i/>
                <w:sz w:val="18"/>
                <w:szCs w:val="18"/>
              </w:rPr>
              <w:t>.</w:t>
            </w:r>
          </w:p>
          <w:p w:rsidR="00334EF3" w:rsidRPr="00C81ACD" w:rsidRDefault="00334EF3" w:rsidP="0042474B">
            <w:pPr>
              <w:rPr>
                <w:rFonts w:asciiTheme="majorHAnsi" w:hAnsiTheme="majorHAnsi" w:cs="Calibri"/>
                <w:bCs/>
                <w:sz w:val="18"/>
                <w:szCs w:val="18"/>
              </w:rPr>
            </w:pPr>
          </w:p>
          <w:p w:rsidR="00334EF3" w:rsidRPr="00C81ACD" w:rsidRDefault="00334EF3" w:rsidP="0042474B">
            <w:pPr>
              <w:tabs>
                <w:tab w:val="left" w:leader="dot" w:pos="1979"/>
              </w:tabs>
              <w:rPr>
                <w:rFonts w:asciiTheme="majorHAnsi" w:hAnsiTheme="majorHAnsi" w:cs="Calibri"/>
                <w:b/>
                <w:bCs/>
                <w:sz w:val="18"/>
                <w:szCs w:val="18"/>
              </w:rPr>
            </w:pPr>
            <w:r w:rsidRPr="00C81ACD">
              <w:rPr>
                <w:rFonts w:asciiTheme="majorHAnsi" w:hAnsiTheme="majorHAnsi" w:cs="Calibri"/>
                <w:b/>
                <w:bCs/>
                <w:sz w:val="18"/>
                <w:szCs w:val="18"/>
              </w:rPr>
              <w:t>Numero di anni offerti in aggiunta agli 8 richiesti:</w:t>
            </w:r>
            <w:r w:rsidRPr="00C81ACD">
              <w:rPr>
                <w:rFonts w:asciiTheme="majorHAnsi" w:hAnsiTheme="majorHAnsi" w:cs="Calibri"/>
                <w:b/>
                <w:bCs/>
                <w:sz w:val="18"/>
                <w:szCs w:val="18"/>
              </w:rPr>
              <w:tab/>
              <w:t>.</w:t>
            </w:r>
          </w:p>
        </w:tc>
      </w:tr>
      <w:tr w:rsidR="00334EF3" w:rsidRPr="00C81ACD" w:rsidTr="0042474B">
        <w:trPr>
          <w:trHeight w:val="551"/>
        </w:trPr>
        <w:tc>
          <w:tcPr>
            <w:tcW w:w="4553" w:type="dxa"/>
            <w:shd w:val="clear" w:color="auto" w:fill="92CDDC"/>
            <w:vAlign w:val="center"/>
          </w:tcPr>
          <w:p w:rsidR="00334EF3" w:rsidRPr="00C81ACD" w:rsidRDefault="00334EF3" w:rsidP="0042474B">
            <w:pPr>
              <w:jc w:val="center"/>
              <w:rPr>
                <w:rFonts w:asciiTheme="majorHAnsi" w:hAnsiTheme="majorHAnsi" w:cs="Calibri"/>
                <w:b/>
                <w:color w:val="000000"/>
                <w:sz w:val="18"/>
                <w:szCs w:val="18"/>
              </w:rPr>
            </w:pPr>
            <w:r w:rsidRPr="00C81ACD">
              <w:rPr>
                <w:rFonts w:asciiTheme="majorHAnsi" w:hAnsiTheme="majorHAnsi" w:cs="Calibri"/>
                <w:b/>
                <w:color w:val="000000"/>
                <w:sz w:val="18"/>
                <w:szCs w:val="18"/>
              </w:rPr>
              <w:t>CONDIZIONI GENERALI DEL SERVIZIO</w:t>
            </w:r>
          </w:p>
        </w:tc>
        <w:tc>
          <w:tcPr>
            <w:tcW w:w="5245" w:type="dxa"/>
            <w:shd w:val="clear" w:color="auto" w:fill="92CDDC"/>
            <w:vAlign w:val="center"/>
          </w:tcPr>
          <w:p w:rsidR="00334EF3" w:rsidRPr="00C81ACD" w:rsidRDefault="00334EF3" w:rsidP="0042474B">
            <w:pPr>
              <w:jc w:val="center"/>
              <w:rPr>
                <w:rFonts w:asciiTheme="majorHAnsi" w:hAnsiTheme="majorHAnsi" w:cs="Calibri"/>
                <w:b/>
                <w:bCs/>
                <w:i/>
                <w:sz w:val="18"/>
                <w:szCs w:val="18"/>
              </w:rPr>
            </w:pPr>
            <w:r w:rsidRPr="00C81ACD">
              <w:rPr>
                <w:rFonts w:asciiTheme="majorHAnsi" w:hAnsiTheme="majorHAnsi" w:cs="Calibri"/>
                <w:b/>
                <w:bCs/>
                <w:sz w:val="18"/>
                <w:szCs w:val="18"/>
              </w:rPr>
              <w:t xml:space="preserve">INDICAZIONI O CONDIZIONI OFFERTE </w:t>
            </w:r>
          </w:p>
        </w:tc>
      </w:tr>
      <w:tr w:rsidR="00334EF3" w:rsidRPr="00C81ACD" w:rsidTr="0042474B">
        <w:trPr>
          <w:trHeight w:val="361"/>
        </w:trPr>
        <w:tc>
          <w:tcPr>
            <w:tcW w:w="4553" w:type="dxa"/>
            <w:shd w:val="clear" w:color="auto" w:fill="E5DFEC"/>
            <w:vAlign w:val="center"/>
          </w:tcPr>
          <w:p w:rsidR="00334EF3" w:rsidRPr="00C81ACD" w:rsidRDefault="00334EF3" w:rsidP="0042474B">
            <w:pPr>
              <w:jc w:val="center"/>
              <w:rPr>
                <w:rFonts w:asciiTheme="majorHAnsi" w:hAnsiTheme="majorHAnsi" w:cs="Calibri"/>
                <w:sz w:val="18"/>
                <w:szCs w:val="18"/>
              </w:rPr>
            </w:pPr>
            <w:r w:rsidRPr="00C81ACD">
              <w:rPr>
                <w:rFonts w:asciiTheme="majorHAnsi" w:hAnsiTheme="majorHAnsi" w:cs="Calibri"/>
                <w:sz w:val="18"/>
                <w:szCs w:val="18"/>
                <w:u w:val="single"/>
              </w:rPr>
              <w:t>DITTA PER IL F.V.G.  ALLA QUALE IL FORNITORE AFFIDA L’ASSISTENZA TECNICA</w:t>
            </w:r>
          </w:p>
        </w:tc>
        <w:tc>
          <w:tcPr>
            <w:tcW w:w="5245" w:type="dxa"/>
          </w:tcPr>
          <w:p w:rsidR="00334EF3" w:rsidRPr="00C81ACD" w:rsidRDefault="00334EF3" w:rsidP="0042474B">
            <w:pPr>
              <w:tabs>
                <w:tab w:val="left" w:leader="dot" w:pos="5033"/>
              </w:tabs>
              <w:rPr>
                <w:rFonts w:asciiTheme="majorHAnsi" w:hAnsiTheme="majorHAnsi" w:cs="Calibri"/>
                <w:sz w:val="18"/>
                <w:szCs w:val="18"/>
              </w:rPr>
            </w:pPr>
            <w:r w:rsidRPr="00C81ACD">
              <w:rPr>
                <w:rFonts w:asciiTheme="majorHAnsi" w:hAnsiTheme="majorHAnsi" w:cs="Calibri"/>
                <w:sz w:val="18"/>
                <w:szCs w:val="18"/>
              </w:rPr>
              <w:t>Ragione Sociale</w:t>
            </w:r>
            <w:r w:rsidRPr="00C81ACD">
              <w:rPr>
                <w:rFonts w:asciiTheme="majorHAnsi" w:hAnsiTheme="majorHAnsi" w:cs="Calibri"/>
                <w:sz w:val="18"/>
                <w:szCs w:val="18"/>
              </w:rPr>
              <w:tab/>
            </w:r>
          </w:p>
          <w:p w:rsidR="00334EF3" w:rsidRPr="00C81ACD" w:rsidRDefault="00334EF3" w:rsidP="0042474B">
            <w:pPr>
              <w:tabs>
                <w:tab w:val="left" w:leader="dot" w:pos="3049"/>
                <w:tab w:val="left" w:leader="dot" w:pos="5033"/>
              </w:tabs>
              <w:rPr>
                <w:rFonts w:asciiTheme="majorHAnsi" w:hAnsiTheme="majorHAnsi" w:cs="Calibri"/>
                <w:sz w:val="18"/>
                <w:szCs w:val="18"/>
              </w:rPr>
            </w:pPr>
            <w:r w:rsidRPr="00C81ACD">
              <w:rPr>
                <w:rFonts w:asciiTheme="majorHAnsi" w:hAnsiTheme="majorHAnsi" w:cs="Calibri"/>
                <w:sz w:val="18"/>
                <w:szCs w:val="18"/>
              </w:rPr>
              <w:t>Città</w:t>
            </w:r>
            <w:r w:rsidRPr="00C81ACD">
              <w:rPr>
                <w:rFonts w:asciiTheme="majorHAnsi" w:hAnsiTheme="majorHAnsi" w:cs="Calibri"/>
                <w:sz w:val="18"/>
                <w:szCs w:val="18"/>
              </w:rPr>
              <w:tab/>
              <w:t>(Prov.)</w:t>
            </w:r>
            <w:r w:rsidRPr="00C81ACD">
              <w:rPr>
                <w:rFonts w:asciiTheme="majorHAnsi" w:hAnsiTheme="majorHAnsi" w:cs="Calibri"/>
                <w:sz w:val="18"/>
                <w:szCs w:val="18"/>
              </w:rPr>
              <w:tab/>
            </w:r>
          </w:p>
          <w:p w:rsidR="00334EF3" w:rsidRPr="00C81ACD" w:rsidRDefault="00334EF3" w:rsidP="0042474B">
            <w:pPr>
              <w:tabs>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Indirizzo</w:t>
            </w:r>
            <w:r w:rsidRPr="00C81ACD">
              <w:rPr>
                <w:rFonts w:asciiTheme="majorHAnsi" w:hAnsiTheme="majorHAnsi" w:cs="Calibri"/>
                <w:sz w:val="18"/>
                <w:szCs w:val="18"/>
              </w:rPr>
              <w:tab/>
            </w:r>
          </w:p>
          <w:p w:rsidR="00334EF3" w:rsidRPr="00C81ACD" w:rsidRDefault="00334EF3" w:rsidP="0042474B">
            <w:pPr>
              <w:tabs>
                <w:tab w:val="left" w:leader="dot" w:pos="1206"/>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CAP</w:t>
            </w:r>
            <w:r w:rsidRPr="00C81ACD">
              <w:rPr>
                <w:rFonts w:asciiTheme="majorHAnsi" w:hAnsiTheme="majorHAnsi" w:cs="Calibri"/>
                <w:sz w:val="18"/>
                <w:szCs w:val="18"/>
              </w:rPr>
              <w:tab/>
              <w:t xml:space="preserve">Tel. </w:t>
            </w:r>
            <w:r w:rsidRPr="00C81ACD">
              <w:rPr>
                <w:rFonts w:asciiTheme="majorHAnsi" w:hAnsiTheme="majorHAnsi" w:cs="Calibri"/>
                <w:sz w:val="18"/>
                <w:szCs w:val="18"/>
              </w:rPr>
              <w:tab/>
            </w:r>
          </w:p>
          <w:p w:rsidR="00334EF3" w:rsidRPr="00C81ACD" w:rsidRDefault="00334EF3" w:rsidP="0042474B">
            <w:pPr>
              <w:tabs>
                <w:tab w:val="left" w:leader="dot" w:pos="1206"/>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Fax</w:t>
            </w:r>
            <w:r w:rsidRPr="00C81ACD">
              <w:rPr>
                <w:rFonts w:asciiTheme="majorHAnsi" w:hAnsiTheme="majorHAnsi" w:cs="Calibri"/>
                <w:sz w:val="18"/>
                <w:szCs w:val="18"/>
              </w:rPr>
              <w:tab/>
            </w:r>
            <w:r w:rsidRPr="00C81ACD">
              <w:rPr>
                <w:rFonts w:asciiTheme="majorHAnsi" w:hAnsiTheme="majorHAnsi" w:cs="Calibri"/>
                <w:sz w:val="18"/>
                <w:szCs w:val="18"/>
              </w:rPr>
              <w:tab/>
            </w:r>
          </w:p>
          <w:p w:rsidR="00334EF3" w:rsidRPr="00C81ACD" w:rsidRDefault="00334EF3" w:rsidP="0042474B">
            <w:pPr>
              <w:tabs>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E-mail</w:t>
            </w:r>
            <w:r w:rsidRPr="00C81ACD">
              <w:rPr>
                <w:rFonts w:asciiTheme="majorHAnsi" w:hAnsiTheme="majorHAnsi" w:cs="Calibri"/>
                <w:sz w:val="18"/>
                <w:szCs w:val="18"/>
              </w:rPr>
              <w:tab/>
            </w:r>
          </w:p>
          <w:p w:rsidR="00334EF3" w:rsidRPr="00C81ACD" w:rsidRDefault="00334EF3" w:rsidP="0042474B">
            <w:pPr>
              <w:tabs>
                <w:tab w:val="left" w:leader="dot" w:pos="2057"/>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Certificazione (ISO</w:t>
            </w:r>
            <w:r w:rsidRPr="00C81ACD">
              <w:rPr>
                <w:rFonts w:asciiTheme="majorHAnsi" w:hAnsiTheme="majorHAnsi" w:cs="Calibri"/>
                <w:sz w:val="18"/>
                <w:szCs w:val="18"/>
              </w:rPr>
              <w:tab/>
              <w:t>)</w:t>
            </w:r>
            <w:r w:rsidRPr="00C81ACD">
              <w:rPr>
                <w:rFonts w:asciiTheme="majorHAnsi" w:hAnsiTheme="majorHAnsi" w:cs="Calibri"/>
                <w:sz w:val="18"/>
                <w:szCs w:val="18"/>
              </w:rPr>
              <w:tab/>
            </w:r>
          </w:p>
          <w:p w:rsidR="00334EF3" w:rsidRPr="00C81ACD" w:rsidRDefault="00334EF3" w:rsidP="0042474B">
            <w:pPr>
              <w:tabs>
                <w:tab w:val="left" w:leader="dot" w:pos="2057"/>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opera in ESCLUSIVA (Sì/No)</w:t>
            </w:r>
            <w:r w:rsidRPr="00C81ACD">
              <w:rPr>
                <w:rFonts w:asciiTheme="majorHAnsi" w:hAnsiTheme="majorHAnsi" w:cs="Calibri"/>
                <w:sz w:val="18"/>
                <w:szCs w:val="18"/>
              </w:rPr>
              <w:tab/>
            </w:r>
          </w:p>
        </w:tc>
      </w:tr>
      <w:tr w:rsidR="00334EF3" w:rsidRPr="00C81ACD" w:rsidTr="0042474B">
        <w:trPr>
          <w:trHeight w:val="552"/>
        </w:trPr>
        <w:tc>
          <w:tcPr>
            <w:tcW w:w="4553" w:type="dxa"/>
            <w:shd w:val="clear" w:color="auto" w:fill="E5DFEC"/>
            <w:vAlign w:val="center"/>
          </w:tcPr>
          <w:p w:rsidR="00334EF3" w:rsidRPr="00C81ACD" w:rsidRDefault="00334EF3" w:rsidP="0042474B">
            <w:pPr>
              <w:jc w:val="both"/>
              <w:rPr>
                <w:rFonts w:asciiTheme="majorHAnsi" w:hAnsiTheme="majorHAnsi" w:cs="Calibri"/>
                <w:color w:val="000000"/>
                <w:sz w:val="18"/>
                <w:szCs w:val="18"/>
              </w:rPr>
            </w:pPr>
            <w:r w:rsidRPr="00C81ACD">
              <w:rPr>
                <w:rFonts w:asciiTheme="majorHAnsi" w:hAnsiTheme="majorHAnsi" w:cs="Calibri"/>
                <w:color w:val="000000"/>
                <w:sz w:val="18"/>
                <w:szCs w:val="18"/>
              </w:rPr>
              <w:t>Interventi di manutenzione preventiva e correttiva autorizzati al tecnico aziendale</w:t>
            </w:r>
          </w:p>
          <w:p w:rsidR="00334EF3" w:rsidRPr="00C81ACD" w:rsidRDefault="00334EF3" w:rsidP="0042474B">
            <w:pPr>
              <w:jc w:val="both"/>
              <w:rPr>
                <w:rFonts w:asciiTheme="majorHAnsi" w:hAnsiTheme="majorHAnsi" w:cs="Calibri"/>
                <w:color w:val="000000"/>
                <w:sz w:val="18"/>
                <w:szCs w:val="18"/>
              </w:rPr>
            </w:pPr>
            <w:r w:rsidRPr="00C81ACD">
              <w:rPr>
                <w:rFonts w:asciiTheme="majorHAnsi" w:hAnsiTheme="majorHAnsi" w:cs="Calibri"/>
                <w:color w:val="000000"/>
                <w:sz w:val="18"/>
                <w:szCs w:val="18"/>
              </w:rPr>
              <w:t>(1° livello)</w:t>
            </w:r>
          </w:p>
        </w:tc>
        <w:tc>
          <w:tcPr>
            <w:tcW w:w="5245" w:type="dxa"/>
          </w:tcPr>
          <w:p w:rsidR="00334EF3" w:rsidRPr="00C81ACD" w:rsidRDefault="00334EF3" w:rsidP="0042474B">
            <w:pPr>
              <w:spacing w:before="120"/>
              <w:rPr>
                <w:rFonts w:asciiTheme="majorHAnsi" w:hAnsiTheme="majorHAnsi" w:cs="Calibri"/>
                <w:bCs/>
                <w:i/>
                <w:color w:val="000000"/>
                <w:sz w:val="18"/>
                <w:szCs w:val="18"/>
              </w:rPr>
            </w:pPr>
            <w:r w:rsidRPr="00C81ACD">
              <w:rPr>
                <w:rFonts w:asciiTheme="majorHAnsi" w:hAnsiTheme="majorHAnsi" w:cs="Calibri"/>
                <w:bCs/>
                <w:i/>
                <w:color w:val="000000"/>
                <w:sz w:val="18"/>
                <w:szCs w:val="18"/>
              </w:rPr>
              <w:t>descrivere gli interventi autorizzati al personale tecnico indicato dall’Azienda del S.S.R. :</w:t>
            </w:r>
          </w:p>
          <w:p w:rsidR="00334EF3" w:rsidRPr="00C81ACD" w:rsidRDefault="00334EF3" w:rsidP="0042474B">
            <w:pPr>
              <w:tabs>
                <w:tab w:val="left" w:leader="dot" w:pos="5033"/>
              </w:tabs>
              <w:spacing w:after="120"/>
              <w:rPr>
                <w:rFonts w:asciiTheme="majorHAnsi" w:hAnsiTheme="majorHAnsi" w:cs="Calibri"/>
                <w:bCs/>
                <w:i/>
                <w:color w:val="000000"/>
                <w:sz w:val="18"/>
                <w:szCs w:val="18"/>
              </w:rPr>
            </w:pPr>
            <w:r w:rsidRPr="00C81ACD">
              <w:rPr>
                <w:rFonts w:asciiTheme="majorHAnsi" w:hAnsiTheme="majorHAnsi" w:cs="Calibri"/>
                <w:bCs/>
                <w:i/>
                <w:color w:val="000000"/>
                <w:sz w:val="18"/>
                <w:szCs w:val="18"/>
              </w:rPr>
              <w:tab/>
            </w:r>
          </w:p>
          <w:p w:rsidR="00334EF3" w:rsidRPr="00C81ACD" w:rsidRDefault="00334EF3" w:rsidP="0042474B">
            <w:pPr>
              <w:tabs>
                <w:tab w:val="left" w:leader="dot" w:pos="5033"/>
              </w:tabs>
              <w:spacing w:after="120"/>
              <w:rPr>
                <w:rFonts w:asciiTheme="majorHAnsi" w:hAnsiTheme="majorHAnsi" w:cs="Calibri"/>
                <w:bCs/>
                <w:i/>
                <w:color w:val="000000"/>
                <w:sz w:val="18"/>
                <w:szCs w:val="18"/>
              </w:rPr>
            </w:pPr>
            <w:r w:rsidRPr="00C81ACD">
              <w:rPr>
                <w:rFonts w:asciiTheme="majorHAnsi" w:hAnsiTheme="majorHAnsi" w:cs="Calibri"/>
                <w:bCs/>
                <w:i/>
                <w:color w:val="000000"/>
                <w:sz w:val="18"/>
                <w:szCs w:val="18"/>
              </w:rPr>
              <w:tab/>
            </w:r>
          </w:p>
          <w:p w:rsidR="00334EF3" w:rsidRPr="00C81ACD" w:rsidRDefault="00334EF3" w:rsidP="0042474B">
            <w:pPr>
              <w:tabs>
                <w:tab w:val="left" w:leader="dot" w:pos="5033"/>
              </w:tabs>
              <w:spacing w:after="120"/>
              <w:rPr>
                <w:rFonts w:asciiTheme="majorHAnsi" w:hAnsiTheme="majorHAnsi" w:cs="Calibri"/>
                <w:bCs/>
                <w:i/>
                <w:color w:val="000000"/>
                <w:sz w:val="18"/>
                <w:szCs w:val="18"/>
              </w:rPr>
            </w:pPr>
            <w:r w:rsidRPr="00C81ACD">
              <w:rPr>
                <w:rFonts w:asciiTheme="majorHAnsi" w:hAnsiTheme="majorHAnsi" w:cs="Calibri"/>
                <w:bCs/>
                <w:i/>
                <w:color w:val="000000"/>
                <w:sz w:val="18"/>
                <w:szCs w:val="18"/>
              </w:rPr>
              <w:tab/>
            </w:r>
          </w:p>
        </w:tc>
      </w:tr>
      <w:tr w:rsidR="00334EF3" w:rsidRPr="00C81ACD" w:rsidTr="0042474B">
        <w:trPr>
          <w:cantSplit/>
          <w:trHeight w:val="427"/>
        </w:trPr>
        <w:tc>
          <w:tcPr>
            <w:tcW w:w="9798" w:type="dxa"/>
            <w:gridSpan w:val="2"/>
            <w:shd w:val="clear" w:color="auto" w:fill="E5DFEC"/>
            <w:vAlign w:val="center"/>
          </w:tcPr>
          <w:p w:rsidR="00334EF3" w:rsidRPr="00C81ACD" w:rsidRDefault="00334EF3" w:rsidP="0042474B">
            <w:pPr>
              <w:jc w:val="center"/>
              <w:rPr>
                <w:rFonts w:asciiTheme="majorHAnsi" w:hAnsiTheme="majorHAnsi" w:cs="Calibri"/>
                <w:b/>
                <w:bCs/>
                <w:color w:val="000000"/>
                <w:sz w:val="18"/>
                <w:szCs w:val="18"/>
              </w:rPr>
            </w:pPr>
            <w:r w:rsidRPr="00C81ACD">
              <w:rPr>
                <w:rFonts w:asciiTheme="majorHAnsi" w:hAnsiTheme="majorHAnsi" w:cs="Calibri"/>
                <w:b/>
                <w:color w:val="000000"/>
                <w:sz w:val="18"/>
                <w:szCs w:val="18"/>
              </w:rPr>
              <w:t>Il servizio di manutenzione dovrà  essere comprensivo, per tutto il periodo, di:</w:t>
            </w:r>
          </w:p>
        </w:tc>
      </w:tr>
      <w:tr w:rsidR="00334EF3" w:rsidRPr="00C81ACD" w:rsidTr="0042474B">
        <w:trPr>
          <w:trHeight w:val="855"/>
        </w:trPr>
        <w:tc>
          <w:tcPr>
            <w:tcW w:w="4553" w:type="dxa"/>
            <w:shd w:val="clear" w:color="auto" w:fill="E5DFEC"/>
            <w:vAlign w:val="center"/>
          </w:tcPr>
          <w:p w:rsidR="00334EF3" w:rsidRPr="00C81ACD" w:rsidRDefault="00334EF3" w:rsidP="0042474B">
            <w:pPr>
              <w:rPr>
                <w:rFonts w:asciiTheme="majorHAnsi" w:hAnsiTheme="majorHAnsi" w:cs="Calibri"/>
                <w:color w:val="000000"/>
                <w:sz w:val="18"/>
                <w:szCs w:val="18"/>
              </w:rPr>
            </w:pPr>
            <w:r w:rsidRPr="00C81ACD">
              <w:rPr>
                <w:rFonts w:asciiTheme="majorHAnsi" w:hAnsiTheme="majorHAnsi" w:cs="Calibri"/>
                <w:color w:val="000000"/>
                <w:sz w:val="18"/>
                <w:szCs w:val="18"/>
                <w:u w:val="single"/>
              </w:rPr>
              <w:t>Manutenzione preventiva</w:t>
            </w:r>
            <w:r w:rsidRPr="00C81ACD">
              <w:rPr>
                <w:rFonts w:asciiTheme="majorHAnsi" w:hAnsiTheme="majorHAnsi" w:cs="Calibri"/>
                <w:color w:val="000000"/>
                <w:sz w:val="18"/>
                <w:szCs w:val="18"/>
              </w:rPr>
              <w:t xml:space="preserve"> di secondo livello;</w:t>
            </w:r>
          </w:p>
        </w:tc>
        <w:tc>
          <w:tcPr>
            <w:tcW w:w="5245" w:type="dxa"/>
            <w:vAlign w:val="center"/>
          </w:tcPr>
          <w:p w:rsidR="00334EF3" w:rsidRPr="00C81ACD" w:rsidRDefault="00334EF3" w:rsidP="0042474B">
            <w:pPr>
              <w:spacing w:before="120"/>
              <w:jc w:val="both"/>
              <w:rPr>
                <w:rFonts w:asciiTheme="majorHAnsi" w:hAnsiTheme="majorHAnsi" w:cs="Calibri"/>
                <w:bCs/>
                <w:i/>
                <w:color w:val="000000"/>
                <w:sz w:val="18"/>
                <w:szCs w:val="18"/>
              </w:rPr>
            </w:pPr>
            <w:r w:rsidRPr="00C81ACD">
              <w:rPr>
                <w:rFonts w:asciiTheme="majorHAnsi" w:hAnsiTheme="majorHAnsi" w:cs="Calibri"/>
                <w:bCs/>
                <w:i/>
                <w:color w:val="000000"/>
                <w:sz w:val="18"/>
                <w:szCs w:val="18"/>
              </w:rPr>
              <w:t>descrivere brevemente il servizio effettuato (ad esempio servizi offerti, numero annuo di visite, tempi fermo macchina, ecc.):</w:t>
            </w:r>
          </w:p>
          <w:p w:rsidR="00334EF3" w:rsidRPr="00C81ACD" w:rsidRDefault="00334EF3" w:rsidP="0042474B">
            <w:pPr>
              <w:tabs>
                <w:tab w:val="left" w:leader="dot" w:pos="5033"/>
              </w:tabs>
              <w:rPr>
                <w:rFonts w:asciiTheme="majorHAnsi" w:hAnsiTheme="majorHAnsi" w:cs="Calibri"/>
                <w:bCs/>
                <w:i/>
                <w:color w:val="000000"/>
                <w:sz w:val="18"/>
                <w:szCs w:val="18"/>
              </w:rPr>
            </w:pPr>
            <w:r w:rsidRPr="00C81ACD">
              <w:rPr>
                <w:rFonts w:asciiTheme="majorHAnsi" w:hAnsiTheme="majorHAnsi" w:cs="Calibri"/>
                <w:bCs/>
                <w:i/>
                <w:color w:val="000000"/>
                <w:sz w:val="18"/>
                <w:szCs w:val="18"/>
              </w:rPr>
              <w:tab/>
            </w:r>
          </w:p>
        </w:tc>
      </w:tr>
      <w:tr w:rsidR="00334EF3" w:rsidRPr="00C81ACD" w:rsidTr="0042474B">
        <w:trPr>
          <w:trHeight w:val="855"/>
        </w:trPr>
        <w:tc>
          <w:tcPr>
            <w:tcW w:w="4553" w:type="dxa"/>
            <w:shd w:val="clear" w:color="auto" w:fill="E5DFEC"/>
          </w:tcPr>
          <w:p w:rsidR="00334EF3" w:rsidRPr="00C81ACD" w:rsidRDefault="00334EF3" w:rsidP="0042474B">
            <w:pPr>
              <w:spacing w:before="120" w:after="120"/>
              <w:jc w:val="both"/>
              <w:rPr>
                <w:rFonts w:asciiTheme="majorHAnsi" w:hAnsiTheme="majorHAnsi" w:cs="Calibri"/>
                <w:color w:val="000000"/>
                <w:sz w:val="18"/>
                <w:szCs w:val="18"/>
              </w:rPr>
            </w:pPr>
            <w:r w:rsidRPr="00C81ACD">
              <w:rPr>
                <w:rFonts w:asciiTheme="majorHAnsi" w:hAnsiTheme="majorHAnsi" w:cs="Calibri"/>
                <w:color w:val="000000"/>
                <w:sz w:val="18"/>
                <w:szCs w:val="18"/>
                <w:u w:val="single"/>
              </w:rPr>
              <w:t>Verifiche di sicurezza</w:t>
            </w:r>
            <w:r w:rsidRPr="00C81ACD">
              <w:rPr>
                <w:rFonts w:asciiTheme="majorHAnsi" w:hAnsiTheme="majorHAnsi" w:cs="Calibri"/>
                <w:color w:val="000000"/>
                <w:sz w:val="18"/>
                <w:szCs w:val="18"/>
              </w:rPr>
              <w:t xml:space="preserve"> secondo quanto indicato nel manuale di service o contenuto in eventuali norme tecniche, con rendicontazione delle misure eventualmente effettuate;</w:t>
            </w:r>
          </w:p>
        </w:tc>
        <w:tc>
          <w:tcPr>
            <w:tcW w:w="5245" w:type="dxa"/>
          </w:tcPr>
          <w:p w:rsidR="00334EF3" w:rsidRPr="00C81ACD" w:rsidRDefault="00334EF3" w:rsidP="0042474B">
            <w:pPr>
              <w:spacing w:before="120"/>
              <w:jc w:val="both"/>
              <w:rPr>
                <w:rFonts w:asciiTheme="majorHAnsi" w:hAnsiTheme="majorHAnsi" w:cs="Calibri"/>
                <w:bCs/>
                <w:i/>
                <w:color w:val="000000"/>
                <w:sz w:val="18"/>
                <w:szCs w:val="18"/>
              </w:rPr>
            </w:pPr>
            <w:r w:rsidRPr="00C81ACD">
              <w:rPr>
                <w:rFonts w:asciiTheme="majorHAnsi" w:hAnsiTheme="majorHAnsi" w:cs="Calibri"/>
                <w:bCs/>
                <w:i/>
                <w:color w:val="000000"/>
                <w:sz w:val="18"/>
                <w:szCs w:val="18"/>
              </w:rPr>
              <w:t>descrivere brevemente il servizio effettuato (ad esempio servizi offerti, numero annuo di visite, tempi fermo macchina, ecc.):</w:t>
            </w:r>
          </w:p>
          <w:p w:rsidR="00334EF3" w:rsidRPr="00C81ACD" w:rsidRDefault="00334EF3" w:rsidP="0042474B">
            <w:pPr>
              <w:tabs>
                <w:tab w:val="left" w:leader="dot" w:pos="5033"/>
              </w:tabs>
              <w:rPr>
                <w:rFonts w:asciiTheme="majorHAnsi" w:hAnsiTheme="majorHAnsi" w:cs="Calibri"/>
                <w:b/>
                <w:bCs/>
                <w:i/>
                <w:color w:val="000000"/>
                <w:sz w:val="18"/>
                <w:szCs w:val="18"/>
              </w:rPr>
            </w:pPr>
            <w:r w:rsidRPr="00C81ACD">
              <w:rPr>
                <w:rFonts w:asciiTheme="majorHAnsi" w:hAnsiTheme="majorHAnsi" w:cs="Calibri"/>
                <w:bCs/>
                <w:i/>
                <w:color w:val="000000"/>
                <w:sz w:val="18"/>
                <w:szCs w:val="18"/>
              </w:rPr>
              <w:tab/>
            </w:r>
          </w:p>
        </w:tc>
      </w:tr>
      <w:tr w:rsidR="00334EF3" w:rsidRPr="00C81ACD" w:rsidTr="0042474B">
        <w:trPr>
          <w:trHeight w:val="567"/>
        </w:trPr>
        <w:tc>
          <w:tcPr>
            <w:tcW w:w="4553" w:type="dxa"/>
            <w:shd w:val="clear" w:color="auto" w:fill="E5DFEC"/>
            <w:vAlign w:val="center"/>
          </w:tcPr>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u w:val="single"/>
              </w:rPr>
              <w:t>Controlli di qualità / funzionalità</w:t>
            </w:r>
            <w:r w:rsidRPr="00C81ACD">
              <w:rPr>
                <w:rFonts w:asciiTheme="majorHAnsi" w:hAnsiTheme="majorHAnsi" w:cs="Calibri"/>
                <w:sz w:val="18"/>
                <w:szCs w:val="18"/>
              </w:rPr>
              <w:t xml:space="preserve"> </w:t>
            </w:r>
            <w:r w:rsidRPr="00C81ACD">
              <w:rPr>
                <w:rFonts w:asciiTheme="majorHAnsi" w:hAnsiTheme="majorHAnsi" w:cs="Calibri"/>
                <w:color w:val="000000"/>
                <w:sz w:val="18"/>
                <w:szCs w:val="18"/>
              </w:rPr>
              <w:t>con modalità e periodicità secondo le normative di riferimento;</w:t>
            </w:r>
          </w:p>
        </w:tc>
        <w:tc>
          <w:tcPr>
            <w:tcW w:w="5245" w:type="dxa"/>
          </w:tcPr>
          <w:p w:rsidR="00334EF3" w:rsidRPr="00C81ACD" w:rsidRDefault="00334EF3" w:rsidP="0042474B">
            <w:pPr>
              <w:spacing w:before="120"/>
              <w:jc w:val="both"/>
              <w:rPr>
                <w:rFonts w:asciiTheme="majorHAnsi" w:hAnsiTheme="majorHAnsi" w:cs="Calibri"/>
                <w:bCs/>
                <w:i/>
                <w:color w:val="000000"/>
                <w:sz w:val="18"/>
                <w:szCs w:val="18"/>
              </w:rPr>
            </w:pPr>
            <w:r w:rsidRPr="00C81ACD">
              <w:rPr>
                <w:rFonts w:asciiTheme="majorHAnsi" w:hAnsiTheme="majorHAnsi" w:cs="Calibri"/>
                <w:bCs/>
                <w:i/>
                <w:color w:val="000000"/>
                <w:sz w:val="18"/>
                <w:szCs w:val="18"/>
              </w:rPr>
              <w:t>descrivere brevemente il servizio effettuato (ad esempio servizi offerti, numero annuo di visite, tempi fermo macchina, ecc.):</w:t>
            </w:r>
          </w:p>
          <w:p w:rsidR="00334EF3" w:rsidRPr="00C81ACD" w:rsidRDefault="00334EF3" w:rsidP="0042474B">
            <w:pPr>
              <w:tabs>
                <w:tab w:val="left" w:leader="dot" w:pos="5033"/>
              </w:tabs>
              <w:spacing w:after="120"/>
              <w:rPr>
                <w:rFonts w:asciiTheme="majorHAnsi" w:hAnsiTheme="majorHAnsi" w:cs="Calibri"/>
                <w:i/>
                <w:sz w:val="18"/>
                <w:szCs w:val="18"/>
              </w:rPr>
            </w:pPr>
            <w:r w:rsidRPr="00C81ACD">
              <w:rPr>
                <w:rFonts w:asciiTheme="majorHAnsi" w:hAnsiTheme="majorHAnsi" w:cs="Calibri"/>
                <w:bCs/>
                <w:i/>
                <w:color w:val="000000"/>
                <w:sz w:val="18"/>
                <w:szCs w:val="18"/>
              </w:rPr>
              <w:lastRenderedPageBreak/>
              <w:tab/>
            </w:r>
          </w:p>
        </w:tc>
      </w:tr>
      <w:tr w:rsidR="00334EF3" w:rsidRPr="00C81ACD" w:rsidTr="0042474B">
        <w:trPr>
          <w:trHeight w:val="855"/>
        </w:trPr>
        <w:tc>
          <w:tcPr>
            <w:tcW w:w="4553" w:type="dxa"/>
            <w:shd w:val="clear" w:color="auto" w:fill="E5DFEC"/>
            <w:vAlign w:val="center"/>
          </w:tcPr>
          <w:p w:rsidR="00334EF3" w:rsidRPr="00C81ACD" w:rsidRDefault="00334EF3" w:rsidP="0042474B">
            <w:pPr>
              <w:jc w:val="both"/>
              <w:rPr>
                <w:rFonts w:asciiTheme="majorHAnsi" w:hAnsiTheme="majorHAnsi" w:cs="Calibri"/>
                <w:color w:val="000000"/>
                <w:sz w:val="18"/>
                <w:szCs w:val="18"/>
                <w:u w:val="single"/>
              </w:rPr>
            </w:pPr>
            <w:r w:rsidRPr="00C81ACD">
              <w:rPr>
                <w:rFonts w:asciiTheme="majorHAnsi" w:hAnsiTheme="majorHAnsi" w:cs="Calibri"/>
                <w:color w:val="000000"/>
                <w:sz w:val="18"/>
                <w:szCs w:val="18"/>
              </w:rPr>
              <w:lastRenderedPageBreak/>
              <w:t xml:space="preserve">Illimitato numero di interventi di </w:t>
            </w:r>
            <w:r w:rsidRPr="00C81ACD">
              <w:rPr>
                <w:rFonts w:asciiTheme="majorHAnsi" w:hAnsiTheme="majorHAnsi" w:cs="Calibri"/>
                <w:color w:val="000000"/>
                <w:sz w:val="18"/>
                <w:szCs w:val="18"/>
                <w:u w:val="single"/>
              </w:rPr>
              <w:t>manutenzione correttiva</w:t>
            </w:r>
            <w:r w:rsidRPr="00C81ACD">
              <w:rPr>
                <w:rFonts w:asciiTheme="majorHAnsi" w:hAnsiTheme="majorHAnsi" w:cs="Calibri"/>
                <w:color w:val="000000"/>
                <w:sz w:val="18"/>
                <w:szCs w:val="18"/>
              </w:rPr>
              <w:t xml:space="preserve"> </w:t>
            </w:r>
            <w:r w:rsidRPr="00C81ACD">
              <w:rPr>
                <w:rFonts w:asciiTheme="majorHAnsi" w:hAnsiTheme="majorHAnsi" w:cs="Calibri"/>
                <w:color w:val="000000"/>
                <w:sz w:val="18"/>
                <w:szCs w:val="18"/>
                <w:u w:val="single"/>
              </w:rPr>
              <w:t>di secondo livello</w:t>
            </w:r>
            <w:r w:rsidRPr="00C81ACD">
              <w:rPr>
                <w:rFonts w:asciiTheme="majorHAnsi" w:hAnsiTheme="majorHAnsi" w:cs="Calibri"/>
                <w:color w:val="000000"/>
                <w:sz w:val="18"/>
                <w:szCs w:val="18"/>
              </w:rPr>
              <w:t xml:space="preserve"> entro </w:t>
            </w:r>
            <w:r w:rsidRPr="00C81ACD">
              <w:rPr>
                <w:rFonts w:asciiTheme="majorHAnsi" w:hAnsiTheme="majorHAnsi" w:cs="Calibri"/>
                <w:b/>
                <w:color w:val="000000"/>
                <w:sz w:val="18"/>
                <w:szCs w:val="18"/>
                <w:u w:val="single"/>
              </w:rPr>
              <w:t>16</w:t>
            </w:r>
            <w:r w:rsidRPr="00C81ACD">
              <w:rPr>
                <w:rFonts w:asciiTheme="majorHAnsi" w:hAnsiTheme="majorHAnsi" w:cs="Calibri"/>
                <w:color w:val="000000"/>
                <w:sz w:val="18"/>
                <w:szCs w:val="18"/>
                <w:u w:val="single"/>
              </w:rPr>
              <w:t xml:space="preserve"> </w:t>
            </w:r>
            <w:r w:rsidRPr="00C81ACD">
              <w:rPr>
                <w:rFonts w:asciiTheme="majorHAnsi" w:hAnsiTheme="majorHAnsi" w:cs="Calibri"/>
                <w:b/>
                <w:color w:val="000000"/>
                <w:sz w:val="18"/>
                <w:szCs w:val="18"/>
                <w:u w:val="single"/>
              </w:rPr>
              <w:t>ore lavorative</w:t>
            </w:r>
            <w:r w:rsidRPr="00C81ACD">
              <w:rPr>
                <w:rFonts w:asciiTheme="majorHAnsi" w:hAnsiTheme="majorHAnsi" w:cs="Calibri"/>
                <w:color w:val="000000"/>
                <w:sz w:val="18"/>
                <w:szCs w:val="18"/>
              </w:rPr>
              <w:t xml:space="preserve">, dalla chiamata effettuata dalle singole Aziende Sanitarie destinatarie della fornitura; </w:t>
            </w:r>
          </w:p>
        </w:tc>
        <w:tc>
          <w:tcPr>
            <w:tcW w:w="5245" w:type="dxa"/>
          </w:tcPr>
          <w:p w:rsidR="00334EF3" w:rsidRPr="00C81ACD" w:rsidRDefault="00334EF3" w:rsidP="0042474B">
            <w:pPr>
              <w:spacing w:before="120"/>
              <w:jc w:val="both"/>
              <w:rPr>
                <w:rFonts w:asciiTheme="majorHAnsi" w:hAnsiTheme="majorHAnsi" w:cs="Calibri"/>
                <w:i/>
                <w:sz w:val="18"/>
                <w:szCs w:val="18"/>
              </w:rPr>
            </w:pPr>
            <w:r w:rsidRPr="00C81ACD">
              <w:rPr>
                <w:rFonts w:asciiTheme="majorHAnsi" w:hAnsiTheme="majorHAnsi" w:cs="Calibri"/>
                <w:i/>
                <w:sz w:val="18"/>
                <w:szCs w:val="18"/>
              </w:rPr>
              <w:t>Se offerta, indicare la condizione migliorativa per gli interventi di manutenzione correttiva rispetto alle 16 ore lavorative richieste.</w:t>
            </w:r>
          </w:p>
          <w:p w:rsidR="00334EF3" w:rsidRPr="00C81ACD" w:rsidRDefault="00334EF3" w:rsidP="0042474B">
            <w:pPr>
              <w:rPr>
                <w:rFonts w:asciiTheme="majorHAnsi" w:hAnsiTheme="majorHAnsi" w:cs="Calibri"/>
                <w:sz w:val="18"/>
                <w:szCs w:val="18"/>
              </w:rPr>
            </w:pPr>
          </w:p>
          <w:p w:rsidR="00334EF3" w:rsidRPr="00C81ACD" w:rsidRDefault="00334EF3" w:rsidP="0042474B">
            <w:pPr>
              <w:tabs>
                <w:tab w:val="left" w:leader="dot" w:pos="2340"/>
              </w:tabs>
              <w:rPr>
                <w:rFonts w:asciiTheme="majorHAnsi" w:hAnsiTheme="majorHAnsi" w:cs="Calibri"/>
                <w:b/>
                <w:sz w:val="18"/>
                <w:szCs w:val="18"/>
              </w:rPr>
            </w:pPr>
            <w:r w:rsidRPr="00C81ACD">
              <w:rPr>
                <w:rFonts w:asciiTheme="majorHAnsi" w:hAnsiTheme="majorHAnsi" w:cs="Calibri"/>
                <w:b/>
                <w:sz w:val="18"/>
                <w:szCs w:val="18"/>
              </w:rPr>
              <w:t xml:space="preserve">Intervento entro </w:t>
            </w:r>
            <w:r w:rsidRPr="00C81ACD">
              <w:rPr>
                <w:rFonts w:asciiTheme="majorHAnsi" w:hAnsiTheme="majorHAnsi" w:cs="Calibri"/>
                <w:b/>
                <w:sz w:val="18"/>
                <w:szCs w:val="18"/>
              </w:rPr>
              <w:tab/>
              <w:t xml:space="preserve"> ore lavorative.</w:t>
            </w:r>
          </w:p>
          <w:p w:rsidR="00334EF3" w:rsidRPr="00C81ACD" w:rsidRDefault="00334EF3" w:rsidP="0042474B">
            <w:pPr>
              <w:tabs>
                <w:tab w:val="left" w:leader="dot" w:pos="4784"/>
              </w:tabs>
              <w:rPr>
                <w:rFonts w:asciiTheme="majorHAnsi" w:hAnsiTheme="majorHAnsi" w:cs="Calibri"/>
                <w:sz w:val="18"/>
                <w:szCs w:val="18"/>
              </w:rPr>
            </w:pPr>
            <w:r w:rsidRPr="00C81ACD">
              <w:rPr>
                <w:rFonts w:asciiTheme="majorHAnsi" w:hAnsiTheme="majorHAnsi" w:cs="Calibri"/>
                <w:sz w:val="18"/>
                <w:szCs w:val="18"/>
              </w:rPr>
              <w:t xml:space="preserve">orario disponibilità </w:t>
            </w:r>
            <w:proofErr w:type="spellStart"/>
            <w:r w:rsidRPr="00C81ACD">
              <w:rPr>
                <w:rFonts w:asciiTheme="majorHAnsi" w:hAnsiTheme="majorHAnsi" w:cs="Calibri"/>
                <w:sz w:val="18"/>
                <w:szCs w:val="18"/>
              </w:rPr>
              <w:t>Lun</w:t>
            </w:r>
            <w:proofErr w:type="spellEnd"/>
            <w:r w:rsidRPr="00C81ACD">
              <w:rPr>
                <w:rFonts w:asciiTheme="majorHAnsi" w:hAnsiTheme="majorHAnsi" w:cs="Calibri"/>
                <w:sz w:val="18"/>
                <w:szCs w:val="18"/>
              </w:rPr>
              <w:t xml:space="preserve">.- </w:t>
            </w:r>
            <w:proofErr w:type="spellStart"/>
            <w:r w:rsidRPr="00C81ACD">
              <w:rPr>
                <w:rFonts w:asciiTheme="majorHAnsi" w:hAnsiTheme="majorHAnsi" w:cs="Calibri"/>
                <w:sz w:val="18"/>
                <w:szCs w:val="18"/>
              </w:rPr>
              <w:t>Ven</w:t>
            </w:r>
            <w:proofErr w:type="spellEnd"/>
            <w:r w:rsidRPr="00C81ACD">
              <w:rPr>
                <w:rFonts w:asciiTheme="majorHAnsi" w:hAnsiTheme="majorHAnsi" w:cs="Calibri"/>
                <w:sz w:val="18"/>
                <w:szCs w:val="18"/>
              </w:rPr>
              <w:t>.:</w:t>
            </w:r>
            <w:r w:rsidRPr="00C81ACD">
              <w:rPr>
                <w:rFonts w:asciiTheme="majorHAnsi" w:hAnsiTheme="majorHAnsi" w:cs="Calibri"/>
                <w:sz w:val="18"/>
                <w:szCs w:val="18"/>
              </w:rPr>
              <w:tab/>
            </w:r>
            <w:r w:rsidRPr="00C81ACD">
              <w:rPr>
                <w:rFonts w:asciiTheme="majorHAnsi" w:hAnsiTheme="majorHAnsi" w:cs="Calibri"/>
                <w:sz w:val="18"/>
                <w:szCs w:val="18"/>
              </w:rPr>
              <w:br/>
              <w:t xml:space="preserve">orario disponibilità Sabato: </w:t>
            </w:r>
            <w:r w:rsidRPr="00C81ACD">
              <w:rPr>
                <w:rFonts w:asciiTheme="majorHAnsi" w:hAnsiTheme="majorHAnsi" w:cs="Calibri"/>
                <w:sz w:val="18"/>
                <w:szCs w:val="18"/>
              </w:rPr>
              <w:tab/>
            </w:r>
            <w:r w:rsidRPr="00C81ACD">
              <w:rPr>
                <w:rFonts w:asciiTheme="majorHAnsi" w:hAnsiTheme="majorHAnsi" w:cs="Calibri"/>
                <w:sz w:val="18"/>
                <w:szCs w:val="18"/>
              </w:rPr>
              <w:br/>
              <w:t xml:space="preserve">orario disponibilità Dom. e Festivi: </w:t>
            </w:r>
            <w:r w:rsidRPr="00C81ACD">
              <w:rPr>
                <w:rFonts w:asciiTheme="majorHAnsi" w:hAnsiTheme="majorHAnsi" w:cs="Calibri"/>
                <w:sz w:val="18"/>
                <w:szCs w:val="18"/>
              </w:rPr>
              <w:tab/>
            </w:r>
          </w:p>
          <w:p w:rsidR="00334EF3" w:rsidRPr="00C81ACD" w:rsidRDefault="00334EF3" w:rsidP="0042474B">
            <w:pPr>
              <w:tabs>
                <w:tab w:val="left" w:leader="dot" w:pos="4784"/>
              </w:tabs>
              <w:rPr>
                <w:rFonts w:asciiTheme="majorHAnsi" w:hAnsiTheme="majorHAnsi" w:cs="Calibri"/>
                <w:sz w:val="18"/>
                <w:szCs w:val="18"/>
              </w:rPr>
            </w:pPr>
          </w:p>
          <w:p w:rsidR="00334EF3" w:rsidRPr="00C81ACD" w:rsidRDefault="00334EF3" w:rsidP="0042474B">
            <w:pPr>
              <w:tabs>
                <w:tab w:val="left" w:leader="dot" w:pos="4784"/>
              </w:tabs>
              <w:rPr>
                <w:rFonts w:asciiTheme="majorHAnsi" w:hAnsiTheme="majorHAnsi" w:cs="Calibri"/>
                <w:sz w:val="18"/>
                <w:szCs w:val="18"/>
              </w:rPr>
            </w:pPr>
            <w:r w:rsidRPr="00C81ACD">
              <w:rPr>
                <w:rFonts w:asciiTheme="majorHAnsi" w:hAnsiTheme="majorHAnsi" w:cs="Calibri"/>
                <w:sz w:val="18"/>
                <w:szCs w:val="18"/>
              </w:rPr>
              <w:t>Modalità per le chiamate di manutenzione:</w:t>
            </w:r>
          </w:p>
          <w:p w:rsidR="00334EF3" w:rsidRPr="00C81ACD" w:rsidRDefault="00334EF3" w:rsidP="006D4689">
            <w:pPr>
              <w:numPr>
                <w:ilvl w:val="0"/>
                <w:numId w:val="40"/>
              </w:numPr>
              <w:tabs>
                <w:tab w:val="left" w:leader="dot" w:pos="4784"/>
              </w:tabs>
              <w:rPr>
                <w:rFonts w:asciiTheme="majorHAnsi" w:hAnsiTheme="majorHAnsi" w:cs="Calibri"/>
                <w:b/>
                <w:bCs/>
                <w:color w:val="000000"/>
                <w:sz w:val="18"/>
                <w:szCs w:val="18"/>
              </w:rPr>
            </w:pPr>
            <w:r w:rsidRPr="00C81ACD">
              <w:rPr>
                <w:rFonts w:asciiTheme="majorHAnsi" w:hAnsiTheme="majorHAnsi" w:cs="Calibri"/>
                <w:sz w:val="18"/>
                <w:szCs w:val="18"/>
              </w:rPr>
              <w:t xml:space="preserve">Call Centre: </w:t>
            </w:r>
            <w:r w:rsidRPr="00C81ACD">
              <w:rPr>
                <w:rFonts w:asciiTheme="majorHAnsi" w:hAnsiTheme="majorHAnsi" w:cs="Calibri"/>
                <w:sz w:val="18"/>
                <w:szCs w:val="18"/>
              </w:rPr>
              <w:tab/>
            </w:r>
          </w:p>
          <w:p w:rsidR="00334EF3" w:rsidRPr="00C81ACD" w:rsidRDefault="00334EF3" w:rsidP="006D4689">
            <w:pPr>
              <w:numPr>
                <w:ilvl w:val="0"/>
                <w:numId w:val="40"/>
              </w:numPr>
              <w:tabs>
                <w:tab w:val="left" w:leader="dot" w:pos="4784"/>
              </w:tabs>
              <w:rPr>
                <w:rFonts w:asciiTheme="majorHAnsi" w:hAnsiTheme="majorHAnsi" w:cs="Calibri"/>
                <w:b/>
                <w:bCs/>
                <w:color w:val="000000"/>
                <w:sz w:val="18"/>
                <w:szCs w:val="18"/>
              </w:rPr>
            </w:pPr>
            <w:r w:rsidRPr="00C81ACD">
              <w:rPr>
                <w:rFonts w:asciiTheme="majorHAnsi" w:hAnsiTheme="majorHAnsi" w:cs="Calibri"/>
                <w:sz w:val="18"/>
                <w:szCs w:val="18"/>
              </w:rPr>
              <w:t xml:space="preserve">E-mail: </w:t>
            </w:r>
            <w:r w:rsidRPr="00C81ACD">
              <w:rPr>
                <w:rFonts w:asciiTheme="majorHAnsi" w:hAnsiTheme="majorHAnsi" w:cs="Calibri"/>
                <w:sz w:val="18"/>
                <w:szCs w:val="18"/>
              </w:rPr>
              <w:tab/>
            </w:r>
          </w:p>
          <w:p w:rsidR="00334EF3" w:rsidRPr="00C81ACD" w:rsidRDefault="00334EF3" w:rsidP="006D4689">
            <w:pPr>
              <w:numPr>
                <w:ilvl w:val="0"/>
                <w:numId w:val="40"/>
              </w:numPr>
              <w:tabs>
                <w:tab w:val="left" w:leader="dot" w:pos="4784"/>
              </w:tabs>
              <w:spacing w:after="120"/>
              <w:ind w:left="714" w:hanging="357"/>
              <w:rPr>
                <w:rFonts w:asciiTheme="majorHAnsi" w:hAnsiTheme="majorHAnsi" w:cs="Calibri"/>
                <w:b/>
                <w:bCs/>
                <w:color w:val="000000"/>
                <w:sz w:val="18"/>
                <w:szCs w:val="18"/>
              </w:rPr>
            </w:pPr>
            <w:r w:rsidRPr="00C81ACD">
              <w:rPr>
                <w:rFonts w:asciiTheme="majorHAnsi" w:hAnsiTheme="majorHAnsi" w:cs="Calibri"/>
                <w:sz w:val="18"/>
                <w:szCs w:val="18"/>
              </w:rPr>
              <w:t xml:space="preserve">           </w:t>
            </w:r>
            <w:r w:rsidRPr="00C81ACD">
              <w:rPr>
                <w:rFonts w:asciiTheme="majorHAnsi" w:hAnsiTheme="majorHAnsi" w:cs="Calibri"/>
                <w:sz w:val="18"/>
                <w:szCs w:val="18"/>
              </w:rPr>
              <w:tab/>
            </w:r>
          </w:p>
        </w:tc>
      </w:tr>
      <w:tr w:rsidR="00334EF3" w:rsidRPr="00C81ACD" w:rsidTr="0042474B">
        <w:trPr>
          <w:trHeight w:val="559"/>
        </w:trPr>
        <w:tc>
          <w:tcPr>
            <w:tcW w:w="4553" w:type="dxa"/>
            <w:shd w:val="clear" w:color="auto" w:fill="E5DFEC"/>
            <w:vAlign w:val="center"/>
          </w:tcPr>
          <w:p w:rsidR="00334EF3" w:rsidRPr="00C81ACD" w:rsidRDefault="00334EF3" w:rsidP="0042474B">
            <w:pPr>
              <w:jc w:val="both"/>
              <w:rPr>
                <w:rFonts w:asciiTheme="majorHAnsi" w:hAnsiTheme="majorHAnsi" w:cs="Calibri"/>
                <w:color w:val="000000"/>
                <w:sz w:val="18"/>
                <w:szCs w:val="18"/>
              </w:rPr>
            </w:pPr>
            <w:r w:rsidRPr="00C81ACD">
              <w:rPr>
                <w:rFonts w:asciiTheme="majorHAnsi" w:hAnsiTheme="majorHAnsi" w:cs="Calibri"/>
                <w:color w:val="000000"/>
                <w:sz w:val="18"/>
                <w:szCs w:val="18"/>
              </w:rPr>
              <w:t xml:space="preserve"> Risoluzione del guasto o fornitura di apparecchiatura in temporanea sostituzione entro </w:t>
            </w:r>
            <w:r w:rsidRPr="00C81ACD">
              <w:rPr>
                <w:rFonts w:asciiTheme="majorHAnsi" w:hAnsiTheme="majorHAnsi" w:cs="Calibri"/>
                <w:b/>
                <w:color w:val="000000"/>
                <w:sz w:val="18"/>
                <w:szCs w:val="18"/>
                <w:u w:val="single"/>
              </w:rPr>
              <w:t>40 ore lavorative dalla chiamata</w:t>
            </w:r>
            <w:r w:rsidRPr="00C81ACD">
              <w:rPr>
                <w:rFonts w:asciiTheme="majorHAnsi" w:hAnsiTheme="majorHAnsi" w:cs="Calibri"/>
                <w:color w:val="000000"/>
                <w:sz w:val="18"/>
                <w:szCs w:val="18"/>
              </w:rPr>
              <w:t xml:space="preserve">; </w:t>
            </w:r>
          </w:p>
        </w:tc>
        <w:tc>
          <w:tcPr>
            <w:tcW w:w="5245" w:type="dxa"/>
          </w:tcPr>
          <w:p w:rsidR="00334EF3" w:rsidRPr="00C81ACD" w:rsidRDefault="00334EF3" w:rsidP="0042474B">
            <w:pPr>
              <w:spacing w:before="120"/>
              <w:jc w:val="both"/>
              <w:rPr>
                <w:rFonts w:asciiTheme="majorHAnsi" w:hAnsiTheme="majorHAnsi" w:cs="Calibri"/>
                <w:i/>
                <w:sz w:val="18"/>
                <w:szCs w:val="18"/>
              </w:rPr>
            </w:pPr>
            <w:r w:rsidRPr="00C81ACD">
              <w:rPr>
                <w:rFonts w:asciiTheme="majorHAnsi" w:hAnsiTheme="majorHAnsi" w:cs="Calibri"/>
                <w:i/>
                <w:sz w:val="18"/>
                <w:szCs w:val="18"/>
              </w:rPr>
              <w:t>Se offerta, indicare la condizione migliorativa per la risoluzione o fornitura apparecchiatura in temporanea sostituzione entro le 40 ore lavorative richieste.</w:t>
            </w:r>
          </w:p>
          <w:p w:rsidR="00334EF3" w:rsidRPr="00C81ACD" w:rsidRDefault="00334EF3" w:rsidP="0042474B">
            <w:pPr>
              <w:rPr>
                <w:rFonts w:asciiTheme="majorHAnsi" w:hAnsiTheme="majorHAnsi" w:cs="Calibri"/>
                <w:b/>
                <w:bCs/>
                <w:color w:val="000000"/>
                <w:sz w:val="18"/>
                <w:szCs w:val="18"/>
              </w:rPr>
            </w:pPr>
          </w:p>
          <w:p w:rsidR="00334EF3" w:rsidRPr="00C81ACD" w:rsidRDefault="00334EF3" w:rsidP="0042474B">
            <w:pPr>
              <w:tabs>
                <w:tab w:val="left" w:leader="dot" w:pos="2482"/>
              </w:tabs>
              <w:spacing w:after="120"/>
              <w:jc w:val="both"/>
              <w:rPr>
                <w:rFonts w:asciiTheme="majorHAnsi" w:hAnsiTheme="majorHAnsi" w:cs="Calibri"/>
                <w:b/>
                <w:bCs/>
                <w:color w:val="000000"/>
                <w:sz w:val="18"/>
                <w:szCs w:val="18"/>
              </w:rPr>
            </w:pPr>
            <w:r w:rsidRPr="00C81ACD">
              <w:rPr>
                <w:rFonts w:asciiTheme="majorHAnsi" w:hAnsiTheme="majorHAnsi" w:cs="Calibri"/>
                <w:b/>
                <w:bCs/>
                <w:color w:val="000000"/>
                <w:sz w:val="18"/>
                <w:szCs w:val="18"/>
              </w:rPr>
              <w:t xml:space="preserve">Sostituzione entro </w:t>
            </w:r>
            <w:r w:rsidRPr="00C81ACD">
              <w:rPr>
                <w:rFonts w:asciiTheme="majorHAnsi" w:hAnsiTheme="majorHAnsi" w:cs="Calibri"/>
                <w:b/>
                <w:bCs/>
                <w:color w:val="000000"/>
                <w:sz w:val="18"/>
                <w:szCs w:val="18"/>
              </w:rPr>
              <w:tab/>
              <w:t xml:space="preserve"> ore lavorative</w:t>
            </w:r>
          </w:p>
        </w:tc>
      </w:tr>
      <w:tr w:rsidR="00334EF3" w:rsidRPr="00C81ACD" w:rsidTr="0042474B">
        <w:trPr>
          <w:trHeight w:val="415"/>
        </w:trPr>
        <w:tc>
          <w:tcPr>
            <w:tcW w:w="4553" w:type="dxa"/>
            <w:shd w:val="clear" w:color="auto" w:fill="E5DFEC"/>
          </w:tcPr>
          <w:p w:rsidR="00334EF3" w:rsidRPr="00C81ACD" w:rsidRDefault="00334EF3" w:rsidP="0042474B">
            <w:pPr>
              <w:spacing w:before="120" w:after="120"/>
              <w:jc w:val="both"/>
              <w:rPr>
                <w:rFonts w:asciiTheme="majorHAnsi" w:hAnsiTheme="majorHAnsi" w:cs="Calibri"/>
                <w:color w:val="000000"/>
                <w:sz w:val="18"/>
                <w:szCs w:val="18"/>
              </w:rPr>
            </w:pPr>
            <w:r w:rsidRPr="00C81ACD">
              <w:rPr>
                <w:rFonts w:asciiTheme="majorHAnsi" w:hAnsiTheme="majorHAnsi" w:cs="Calibri"/>
                <w:sz w:val="18"/>
                <w:szCs w:val="18"/>
              </w:rPr>
              <w:t>Supporto telefonico al personale incaricato dalle Aziende del S.S.R. alla manutenzione di 1° livello</w:t>
            </w:r>
          </w:p>
        </w:tc>
        <w:tc>
          <w:tcPr>
            <w:tcW w:w="5245" w:type="dxa"/>
          </w:tcPr>
          <w:p w:rsidR="00334EF3" w:rsidRPr="00C81ACD" w:rsidRDefault="00334EF3" w:rsidP="0042474B">
            <w:pPr>
              <w:tabs>
                <w:tab w:val="left" w:leader="dot" w:pos="4934"/>
              </w:tabs>
              <w:spacing w:before="120" w:after="120"/>
              <w:rPr>
                <w:rFonts w:asciiTheme="majorHAnsi" w:hAnsiTheme="majorHAnsi" w:cs="Calibri"/>
                <w:i/>
                <w:color w:val="000000"/>
                <w:sz w:val="18"/>
                <w:szCs w:val="18"/>
              </w:rPr>
            </w:pPr>
            <w:r w:rsidRPr="00C81ACD">
              <w:rPr>
                <w:rFonts w:asciiTheme="majorHAnsi" w:hAnsiTheme="majorHAnsi" w:cs="Calibri"/>
                <w:i/>
                <w:sz w:val="18"/>
                <w:szCs w:val="18"/>
              </w:rPr>
              <w:t xml:space="preserve">Disponibile (sì/no): </w:t>
            </w:r>
            <w:r w:rsidRPr="00C81ACD">
              <w:rPr>
                <w:rFonts w:asciiTheme="majorHAnsi" w:hAnsiTheme="majorHAnsi" w:cs="Calibri"/>
                <w:i/>
                <w:sz w:val="18"/>
                <w:szCs w:val="18"/>
              </w:rPr>
              <w:tab/>
            </w:r>
            <w:r w:rsidRPr="00C81ACD">
              <w:rPr>
                <w:rFonts w:asciiTheme="majorHAnsi" w:hAnsiTheme="majorHAnsi" w:cs="Calibri"/>
                <w:i/>
                <w:sz w:val="18"/>
                <w:szCs w:val="18"/>
              </w:rPr>
              <w:br/>
              <w:t>Giornate e fascia oraria:</w:t>
            </w:r>
            <w:r w:rsidRPr="00C81ACD">
              <w:rPr>
                <w:rFonts w:asciiTheme="majorHAnsi" w:hAnsiTheme="majorHAnsi" w:cs="Calibri"/>
                <w:i/>
                <w:sz w:val="18"/>
                <w:szCs w:val="18"/>
              </w:rPr>
              <w:tab/>
            </w:r>
          </w:p>
        </w:tc>
      </w:tr>
      <w:tr w:rsidR="00334EF3" w:rsidRPr="00C81ACD" w:rsidTr="0042474B">
        <w:trPr>
          <w:trHeight w:val="415"/>
        </w:trPr>
        <w:tc>
          <w:tcPr>
            <w:tcW w:w="4553" w:type="dxa"/>
            <w:shd w:val="clear" w:color="auto" w:fill="E5DFEC"/>
            <w:vAlign w:val="center"/>
          </w:tcPr>
          <w:p w:rsidR="00334EF3" w:rsidRPr="00C81ACD" w:rsidRDefault="00334EF3" w:rsidP="0042474B">
            <w:pPr>
              <w:rPr>
                <w:rFonts w:asciiTheme="majorHAnsi" w:hAnsiTheme="majorHAnsi" w:cs="Calibri"/>
                <w:b/>
                <w:bCs/>
                <w:color w:val="000000"/>
                <w:sz w:val="18"/>
                <w:szCs w:val="18"/>
              </w:rPr>
            </w:pPr>
            <w:r w:rsidRPr="00C81ACD">
              <w:rPr>
                <w:rFonts w:asciiTheme="majorHAnsi" w:hAnsiTheme="majorHAnsi" w:cs="Calibri"/>
                <w:color w:val="000000"/>
                <w:sz w:val="18"/>
                <w:szCs w:val="18"/>
              </w:rPr>
              <w:t>Parti di ricambio;</w:t>
            </w:r>
          </w:p>
        </w:tc>
        <w:tc>
          <w:tcPr>
            <w:tcW w:w="5245" w:type="dxa"/>
          </w:tcPr>
          <w:p w:rsidR="00334EF3" w:rsidRPr="00C81ACD" w:rsidRDefault="00334EF3" w:rsidP="0042474B">
            <w:pPr>
              <w:spacing w:before="120"/>
              <w:rPr>
                <w:rFonts w:asciiTheme="majorHAnsi" w:hAnsiTheme="majorHAnsi" w:cs="Calibri"/>
                <w:bCs/>
                <w:i/>
                <w:color w:val="000000"/>
                <w:sz w:val="18"/>
                <w:szCs w:val="18"/>
              </w:rPr>
            </w:pPr>
            <w:r w:rsidRPr="00C81ACD">
              <w:rPr>
                <w:rFonts w:asciiTheme="majorHAnsi" w:hAnsiTheme="majorHAnsi" w:cs="Calibri"/>
                <w:bCs/>
                <w:i/>
                <w:color w:val="000000"/>
                <w:sz w:val="18"/>
                <w:szCs w:val="18"/>
              </w:rPr>
              <w:t>Parti di ricambio comprese (sì/no/tutte) …………………...</w:t>
            </w:r>
          </w:p>
          <w:p w:rsidR="00334EF3" w:rsidRPr="00C81ACD" w:rsidRDefault="00334EF3" w:rsidP="0042474B">
            <w:pPr>
              <w:rPr>
                <w:rFonts w:asciiTheme="majorHAnsi" w:hAnsiTheme="majorHAnsi" w:cs="Calibri"/>
                <w:bCs/>
                <w:i/>
                <w:color w:val="000000"/>
                <w:sz w:val="18"/>
                <w:szCs w:val="18"/>
              </w:rPr>
            </w:pPr>
          </w:p>
          <w:p w:rsidR="00334EF3" w:rsidRPr="00C81ACD" w:rsidRDefault="00334EF3" w:rsidP="0042474B">
            <w:pPr>
              <w:jc w:val="both"/>
              <w:rPr>
                <w:rFonts w:asciiTheme="majorHAnsi" w:hAnsiTheme="majorHAnsi" w:cs="Calibri"/>
                <w:bCs/>
                <w:i/>
                <w:color w:val="000000"/>
                <w:sz w:val="18"/>
                <w:szCs w:val="18"/>
              </w:rPr>
            </w:pPr>
            <w:r w:rsidRPr="00C81ACD">
              <w:rPr>
                <w:rFonts w:asciiTheme="majorHAnsi" w:hAnsiTheme="majorHAnsi" w:cs="Calibri"/>
                <w:bCs/>
                <w:i/>
                <w:color w:val="000000"/>
                <w:sz w:val="18"/>
                <w:szCs w:val="18"/>
              </w:rPr>
              <w:t xml:space="preserve">Elencare separatamente i materiali compresi e non compresi in contratto, indicando il relativo codice (ad esempio </w:t>
            </w:r>
            <w:r w:rsidRPr="00C81ACD">
              <w:rPr>
                <w:rFonts w:asciiTheme="majorHAnsi" w:hAnsiTheme="majorHAnsi" w:cs="Calibri"/>
                <w:i/>
                <w:color w:val="000000"/>
                <w:sz w:val="18"/>
                <w:szCs w:val="18"/>
              </w:rPr>
              <w:t>le batterie di ricambio qualora presenti, qualsiasi accessorio, modulo o parte sostituita sia durante manutenzioni correttive che preventive, ecc.)</w:t>
            </w:r>
          </w:p>
          <w:p w:rsidR="00334EF3" w:rsidRPr="00C81ACD" w:rsidRDefault="00334EF3" w:rsidP="0042474B">
            <w:pPr>
              <w:tabs>
                <w:tab w:val="left" w:leader="dot" w:pos="4892"/>
              </w:tabs>
              <w:spacing w:after="120"/>
              <w:rPr>
                <w:rFonts w:asciiTheme="majorHAnsi" w:hAnsiTheme="majorHAnsi" w:cs="Calibri"/>
                <w:i/>
                <w:sz w:val="18"/>
                <w:szCs w:val="18"/>
              </w:rPr>
            </w:pPr>
            <w:r w:rsidRPr="00C81ACD">
              <w:rPr>
                <w:rFonts w:asciiTheme="majorHAnsi" w:hAnsiTheme="majorHAnsi" w:cs="Calibri"/>
                <w:bCs/>
                <w:i/>
                <w:color w:val="000000"/>
                <w:sz w:val="18"/>
                <w:szCs w:val="18"/>
              </w:rPr>
              <w:tab/>
            </w:r>
            <w:r w:rsidRPr="00C81ACD">
              <w:rPr>
                <w:rFonts w:asciiTheme="majorHAnsi" w:hAnsiTheme="majorHAnsi" w:cs="Calibri"/>
                <w:bCs/>
                <w:i/>
                <w:color w:val="000000"/>
                <w:sz w:val="18"/>
                <w:szCs w:val="18"/>
              </w:rPr>
              <w:br/>
            </w:r>
            <w:r w:rsidRPr="00C81ACD">
              <w:rPr>
                <w:rFonts w:asciiTheme="majorHAnsi" w:hAnsiTheme="majorHAnsi" w:cs="Calibri"/>
                <w:bCs/>
                <w:i/>
                <w:color w:val="000000"/>
                <w:sz w:val="18"/>
                <w:szCs w:val="18"/>
              </w:rPr>
              <w:tab/>
            </w:r>
          </w:p>
        </w:tc>
      </w:tr>
      <w:tr w:rsidR="00334EF3" w:rsidRPr="00C81ACD" w:rsidTr="0042474B">
        <w:trPr>
          <w:trHeight w:val="280"/>
        </w:trPr>
        <w:tc>
          <w:tcPr>
            <w:tcW w:w="4553" w:type="dxa"/>
            <w:shd w:val="clear" w:color="auto" w:fill="E5DFEC"/>
          </w:tcPr>
          <w:p w:rsidR="00334EF3" w:rsidRPr="00C81ACD" w:rsidRDefault="00334EF3" w:rsidP="0042474B">
            <w:pPr>
              <w:spacing w:before="120" w:after="120"/>
              <w:jc w:val="both"/>
              <w:rPr>
                <w:rFonts w:asciiTheme="majorHAnsi" w:hAnsiTheme="majorHAnsi" w:cs="Calibri"/>
                <w:color w:val="000000"/>
                <w:sz w:val="18"/>
                <w:szCs w:val="18"/>
              </w:rPr>
            </w:pPr>
            <w:r w:rsidRPr="00C81ACD">
              <w:rPr>
                <w:rFonts w:asciiTheme="majorHAnsi" w:hAnsiTheme="majorHAnsi" w:cs="Calibri"/>
                <w:color w:val="000000"/>
                <w:sz w:val="18"/>
                <w:szCs w:val="18"/>
              </w:rPr>
              <w:t>Aggiornamenti hardware e software ai fini di aumentare la sicurezza, l’affidabilità e le prestazioni del sistema come indicato dal costruttore;</w:t>
            </w:r>
          </w:p>
        </w:tc>
        <w:tc>
          <w:tcPr>
            <w:tcW w:w="5245" w:type="dxa"/>
            <w:vAlign w:val="center"/>
          </w:tcPr>
          <w:p w:rsidR="00334EF3" w:rsidRPr="00C81ACD" w:rsidRDefault="00334EF3" w:rsidP="0042474B">
            <w:pPr>
              <w:spacing w:before="120" w:after="120"/>
              <w:rPr>
                <w:rFonts w:asciiTheme="majorHAnsi" w:hAnsiTheme="majorHAnsi" w:cs="Calibri"/>
                <w:i/>
                <w:color w:val="000000"/>
                <w:sz w:val="18"/>
                <w:szCs w:val="18"/>
              </w:rPr>
            </w:pPr>
            <w:r w:rsidRPr="00C81ACD">
              <w:rPr>
                <w:rFonts w:asciiTheme="majorHAnsi" w:hAnsiTheme="majorHAnsi" w:cs="Calibri"/>
                <w:i/>
                <w:color w:val="000000"/>
                <w:sz w:val="18"/>
                <w:szCs w:val="18"/>
              </w:rPr>
              <w:t>Compresi / non compresi / descrivere servizio:</w:t>
            </w:r>
          </w:p>
          <w:p w:rsidR="00334EF3" w:rsidRPr="00C81ACD" w:rsidRDefault="00334EF3" w:rsidP="0042474B">
            <w:pPr>
              <w:tabs>
                <w:tab w:val="left" w:leader="dot" w:pos="4892"/>
              </w:tabs>
              <w:spacing w:before="120" w:after="120"/>
              <w:rPr>
                <w:rFonts w:asciiTheme="majorHAnsi" w:hAnsiTheme="majorHAnsi" w:cs="Calibri"/>
                <w:i/>
                <w:color w:val="000000"/>
                <w:sz w:val="18"/>
                <w:szCs w:val="18"/>
              </w:rPr>
            </w:pPr>
            <w:r w:rsidRPr="00C81ACD">
              <w:rPr>
                <w:rFonts w:asciiTheme="majorHAnsi" w:hAnsiTheme="majorHAnsi" w:cs="Calibri"/>
                <w:i/>
                <w:color w:val="000000"/>
                <w:sz w:val="18"/>
                <w:szCs w:val="18"/>
              </w:rPr>
              <w:tab/>
            </w:r>
          </w:p>
          <w:p w:rsidR="00334EF3" w:rsidRPr="00C81ACD" w:rsidRDefault="00334EF3" w:rsidP="0042474B">
            <w:pPr>
              <w:tabs>
                <w:tab w:val="left" w:leader="dot" w:pos="4892"/>
              </w:tabs>
              <w:spacing w:before="120" w:after="120"/>
              <w:rPr>
                <w:rFonts w:asciiTheme="majorHAnsi" w:hAnsiTheme="majorHAnsi" w:cs="Calibri"/>
                <w:i/>
                <w:color w:val="000000"/>
                <w:sz w:val="18"/>
                <w:szCs w:val="18"/>
              </w:rPr>
            </w:pPr>
            <w:r w:rsidRPr="00C81ACD">
              <w:rPr>
                <w:rFonts w:asciiTheme="majorHAnsi" w:hAnsiTheme="majorHAnsi" w:cs="Calibri"/>
                <w:i/>
                <w:color w:val="000000"/>
                <w:sz w:val="18"/>
                <w:szCs w:val="18"/>
              </w:rPr>
              <w:tab/>
            </w:r>
          </w:p>
          <w:p w:rsidR="00334EF3" w:rsidRPr="00C81ACD" w:rsidRDefault="00334EF3" w:rsidP="0042474B">
            <w:pPr>
              <w:tabs>
                <w:tab w:val="left" w:leader="dot" w:pos="4892"/>
              </w:tabs>
              <w:spacing w:before="120" w:after="120"/>
              <w:rPr>
                <w:rFonts w:asciiTheme="majorHAnsi" w:hAnsiTheme="majorHAnsi" w:cs="Calibri"/>
                <w:i/>
                <w:color w:val="000000"/>
                <w:sz w:val="18"/>
                <w:szCs w:val="18"/>
              </w:rPr>
            </w:pPr>
            <w:r w:rsidRPr="00C81ACD">
              <w:rPr>
                <w:rFonts w:asciiTheme="majorHAnsi" w:hAnsiTheme="majorHAnsi" w:cs="Calibri"/>
                <w:i/>
                <w:color w:val="000000"/>
                <w:sz w:val="18"/>
                <w:szCs w:val="18"/>
              </w:rPr>
              <w:tab/>
            </w:r>
          </w:p>
        </w:tc>
      </w:tr>
      <w:tr w:rsidR="00334EF3" w:rsidRPr="00C81ACD" w:rsidTr="0042474B">
        <w:trPr>
          <w:trHeight w:val="280"/>
        </w:trPr>
        <w:tc>
          <w:tcPr>
            <w:tcW w:w="4553" w:type="dxa"/>
            <w:shd w:val="clear" w:color="auto" w:fill="E5DFEC"/>
            <w:vAlign w:val="center"/>
          </w:tcPr>
          <w:p w:rsidR="00334EF3" w:rsidRPr="00C81ACD" w:rsidRDefault="00334EF3" w:rsidP="0042474B">
            <w:pPr>
              <w:rPr>
                <w:rFonts w:asciiTheme="majorHAnsi" w:hAnsiTheme="majorHAnsi" w:cs="Calibri"/>
                <w:b/>
                <w:bCs/>
                <w:color w:val="000000"/>
                <w:sz w:val="18"/>
                <w:szCs w:val="18"/>
              </w:rPr>
            </w:pPr>
            <w:r w:rsidRPr="00C81ACD">
              <w:rPr>
                <w:rFonts w:asciiTheme="majorHAnsi" w:hAnsiTheme="majorHAnsi" w:cs="Calibri"/>
                <w:color w:val="000000"/>
                <w:sz w:val="18"/>
                <w:szCs w:val="18"/>
              </w:rPr>
              <w:t>Spese di spedizione;</w:t>
            </w:r>
          </w:p>
        </w:tc>
        <w:tc>
          <w:tcPr>
            <w:tcW w:w="5245" w:type="dxa"/>
            <w:vAlign w:val="center"/>
          </w:tcPr>
          <w:p w:rsidR="00334EF3" w:rsidRPr="00C81ACD" w:rsidRDefault="00334EF3" w:rsidP="0042474B">
            <w:pPr>
              <w:spacing w:before="120" w:after="120"/>
              <w:rPr>
                <w:rFonts w:asciiTheme="majorHAnsi" w:hAnsiTheme="majorHAnsi" w:cs="Calibri"/>
                <w:i/>
                <w:color w:val="000000"/>
                <w:sz w:val="18"/>
                <w:szCs w:val="18"/>
              </w:rPr>
            </w:pPr>
            <w:r w:rsidRPr="00C81ACD">
              <w:rPr>
                <w:rFonts w:asciiTheme="majorHAnsi" w:hAnsiTheme="majorHAnsi" w:cs="Calibri"/>
                <w:i/>
                <w:color w:val="000000"/>
                <w:sz w:val="18"/>
                <w:szCs w:val="18"/>
              </w:rPr>
              <w:t>Incluse / non incluse / condizioni particolari:</w:t>
            </w:r>
          </w:p>
          <w:p w:rsidR="00334EF3" w:rsidRPr="00C81ACD" w:rsidRDefault="00334EF3" w:rsidP="0042474B">
            <w:pPr>
              <w:tabs>
                <w:tab w:val="left" w:leader="dot" w:pos="4892"/>
              </w:tabs>
              <w:spacing w:before="120" w:after="120"/>
              <w:rPr>
                <w:rFonts w:asciiTheme="majorHAnsi" w:hAnsiTheme="majorHAnsi" w:cs="Calibri"/>
                <w:i/>
                <w:sz w:val="18"/>
                <w:szCs w:val="18"/>
              </w:rPr>
            </w:pPr>
            <w:r w:rsidRPr="00C81ACD">
              <w:rPr>
                <w:rFonts w:asciiTheme="majorHAnsi" w:hAnsiTheme="majorHAnsi" w:cs="Calibri"/>
                <w:i/>
                <w:sz w:val="18"/>
                <w:szCs w:val="18"/>
              </w:rPr>
              <w:tab/>
            </w:r>
          </w:p>
        </w:tc>
      </w:tr>
      <w:tr w:rsidR="00334EF3" w:rsidRPr="00C81ACD" w:rsidTr="0042474B">
        <w:trPr>
          <w:cantSplit/>
          <w:trHeight w:val="475"/>
        </w:trPr>
        <w:tc>
          <w:tcPr>
            <w:tcW w:w="4553" w:type="dxa"/>
            <w:shd w:val="clear" w:color="auto" w:fill="E5DFEC"/>
            <w:vAlign w:val="center"/>
          </w:tcPr>
          <w:p w:rsidR="00334EF3" w:rsidRPr="00C81ACD" w:rsidRDefault="00334EF3" w:rsidP="0042474B">
            <w:pPr>
              <w:rPr>
                <w:rFonts w:asciiTheme="majorHAnsi" w:hAnsiTheme="majorHAnsi" w:cs="Calibri"/>
                <w:bCs/>
                <w:color w:val="000000"/>
                <w:sz w:val="18"/>
                <w:szCs w:val="18"/>
              </w:rPr>
            </w:pPr>
            <w:r w:rsidRPr="00C81ACD">
              <w:rPr>
                <w:rFonts w:asciiTheme="majorHAnsi" w:hAnsiTheme="majorHAnsi" w:cs="Calibri"/>
                <w:bCs/>
                <w:color w:val="000000"/>
                <w:sz w:val="18"/>
                <w:szCs w:val="18"/>
              </w:rPr>
              <w:t xml:space="preserve">Altre caratteristiche del servizio offerto </w:t>
            </w:r>
          </w:p>
        </w:tc>
        <w:tc>
          <w:tcPr>
            <w:tcW w:w="5245" w:type="dxa"/>
          </w:tcPr>
          <w:p w:rsidR="00334EF3" w:rsidRPr="00C81ACD" w:rsidRDefault="00334EF3" w:rsidP="0042474B">
            <w:pPr>
              <w:spacing w:before="120" w:after="120"/>
              <w:jc w:val="both"/>
              <w:rPr>
                <w:rFonts w:asciiTheme="majorHAnsi" w:hAnsiTheme="majorHAnsi" w:cs="Calibri"/>
                <w:b/>
                <w:bCs/>
                <w:i/>
                <w:color w:val="000000"/>
                <w:sz w:val="18"/>
                <w:szCs w:val="18"/>
              </w:rPr>
            </w:pPr>
            <w:r w:rsidRPr="00C81ACD">
              <w:rPr>
                <w:rFonts w:asciiTheme="majorHAnsi" w:hAnsiTheme="majorHAnsi" w:cs="Calibri"/>
                <w:bCs/>
                <w:i/>
                <w:color w:val="000000"/>
                <w:sz w:val="18"/>
                <w:szCs w:val="18"/>
              </w:rPr>
              <w:t xml:space="preserve">descrivere brevemente (ad esempio modalità di intervento, tempo annuo massimo di fermo macchina (per attività in ambito contrattuale) ed ulteriori tempistiche legate alle attività manutentive e non precedentemente indicate, magazzino di partenza per le parti di ricambio, </w:t>
            </w:r>
            <w:r w:rsidRPr="00C81ACD">
              <w:rPr>
                <w:rFonts w:asciiTheme="majorHAnsi" w:hAnsiTheme="majorHAnsi" w:cs="Calibri"/>
                <w:i/>
                <w:sz w:val="18"/>
                <w:szCs w:val="18"/>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334EF3" w:rsidRPr="00C81ACD" w:rsidRDefault="00334EF3" w:rsidP="00334EF3">
      <w:pPr>
        <w:rPr>
          <w:rFonts w:asciiTheme="majorHAnsi" w:hAnsiTheme="majorHAnsi" w:cs="Calibri"/>
          <w:sz w:val="18"/>
          <w:szCs w:val="18"/>
        </w:rPr>
      </w:pPr>
    </w:p>
    <w:p w:rsidR="00334EF3" w:rsidRPr="00C81ACD" w:rsidRDefault="00334EF3" w:rsidP="00334EF3">
      <w:pPr>
        <w:rPr>
          <w:rFonts w:asciiTheme="majorHAnsi" w:hAnsiTheme="majorHAnsi" w:cs="Calibri"/>
          <w:sz w:val="18"/>
          <w:szCs w:val="18"/>
        </w:rPr>
      </w:pPr>
    </w:p>
    <w:p w:rsidR="00334EF3" w:rsidRPr="00C81ACD" w:rsidRDefault="00334EF3" w:rsidP="00334EF3">
      <w:pPr>
        <w:rPr>
          <w:rFonts w:asciiTheme="majorHAnsi" w:hAnsiTheme="majorHAnsi" w:cs="Calibri"/>
          <w:b/>
          <w:bCs/>
          <w:sz w:val="18"/>
          <w:szCs w:val="18"/>
        </w:rPr>
      </w:pPr>
      <w:r w:rsidRPr="00C81ACD">
        <w:rPr>
          <w:rFonts w:asciiTheme="majorHAnsi" w:hAnsiTheme="majorHAnsi" w:cs="Calibri"/>
          <w:b/>
          <w:bCs/>
          <w:sz w:val="18"/>
          <w:szCs w:val="18"/>
        </w:rPr>
        <w:t>Timbro e firma del legale rappresentante</w:t>
      </w:r>
    </w:p>
    <w:p w:rsidR="00334EF3" w:rsidRPr="00C81ACD" w:rsidRDefault="00334EF3" w:rsidP="00334EF3">
      <w:pPr>
        <w:rPr>
          <w:rFonts w:asciiTheme="majorHAnsi" w:hAnsiTheme="majorHAnsi" w:cs="Calibri"/>
          <w:b/>
          <w:bCs/>
          <w:sz w:val="18"/>
          <w:szCs w:val="18"/>
        </w:rPr>
      </w:pPr>
    </w:p>
    <w:p w:rsidR="00334EF3" w:rsidRPr="00C81ACD" w:rsidRDefault="00334EF3" w:rsidP="00334EF3">
      <w:pPr>
        <w:tabs>
          <w:tab w:val="left" w:leader="underscore" w:pos="4395"/>
        </w:tabs>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334EF3">
      <w:pPr>
        <w:rPr>
          <w:rFonts w:asciiTheme="majorHAnsi" w:hAnsiTheme="majorHAnsi" w:cs="Calibri"/>
          <w:b/>
          <w:bCs/>
          <w:sz w:val="18"/>
          <w:szCs w:val="18"/>
        </w:rPr>
      </w:pPr>
    </w:p>
    <w:p w:rsidR="00334EF3" w:rsidRPr="00C81ACD" w:rsidRDefault="00334EF3" w:rsidP="00334EF3">
      <w:pPr>
        <w:tabs>
          <w:tab w:val="left" w:leader="underscore" w:pos="4536"/>
        </w:tabs>
        <w:jc w:val="center"/>
        <w:rPr>
          <w:rFonts w:asciiTheme="majorHAnsi" w:hAnsiTheme="majorHAnsi" w:cs="Calibri"/>
          <w:b/>
          <w:sz w:val="18"/>
          <w:szCs w:val="18"/>
          <w:u w:val="single"/>
        </w:rPr>
      </w:pPr>
      <w:r w:rsidRPr="00C81ACD">
        <w:rPr>
          <w:rFonts w:asciiTheme="majorHAnsi" w:hAnsiTheme="majorHAnsi" w:cs="Calibri"/>
          <w:sz w:val="18"/>
          <w:szCs w:val="18"/>
        </w:rPr>
        <w:br w:type="page"/>
      </w:r>
    </w:p>
    <w:p w:rsidR="00334EF3" w:rsidRPr="00C81ACD" w:rsidRDefault="00334EF3" w:rsidP="00334EF3">
      <w:pPr>
        <w:rPr>
          <w:rFonts w:asciiTheme="majorHAnsi" w:hAnsiTheme="majorHAnsi" w:cs="Calibri"/>
          <w:sz w:val="18"/>
          <w:szCs w:val="18"/>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53"/>
        <w:gridCol w:w="5245"/>
      </w:tblGrid>
      <w:tr w:rsidR="00334EF3" w:rsidRPr="00C81ACD" w:rsidTr="0042474B">
        <w:trPr>
          <w:trHeight w:val="361"/>
        </w:trPr>
        <w:tc>
          <w:tcPr>
            <w:tcW w:w="9798" w:type="dxa"/>
            <w:gridSpan w:val="2"/>
            <w:shd w:val="clear" w:color="auto" w:fill="92CDDC"/>
            <w:vAlign w:val="center"/>
          </w:tcPr>
          <w:p w:rsidR="00334EF3" w:rsidRPr="00C81ACD" w:rsidRDefault="00334EF3" w:rsidP="0042474B">
            <w:pPr>
              <w:jc w:val="center"/>
              <w:rPr>
                <w:rFonts w:asciiTheme="majorHAnsi" w:hAnsiTheme="majorHAnsi" w:cs="Calibri"/>
                <w:b/>
                <w:bCs/>
                <w:sz w:val="18"/>
                <w:szCs w:val="18"/>
              </w:rPr>
            </w:pPr>
            <w:r w:rsidRPr="00C81ACD">
              <w:rPr>
                <w:rFonts w:asciiTheme="majorHAnsi" w:hAnsiTheme="majorHAnsi" w:cs="Calibri"/>
                <w:b/>
                <w:bCs/>
                <w:sz w:val="18"/>
                <w:szCs w:val="18"/>
              </w:rPr>
              <w:t>ASSISTENZA TECNICA SU CHIAMATA</w:t>
            </w:r>
          </w:p>
          <w:p w:rsidR="00334EF3" w:rsidRPr="00C81ACD" w:rsidRDefault="00334EF3" w:rsidP="0042474B">
            <w:pPr>
              <w:jc w:val="center"/>
              <w:rPr>
                <w:rFonts w:asciiTheme="majorHAnsi" w:hAnsiTheme="majorHAnsi" w:cs="Calibri"/>
                <w:b/>
                <w:bCs/>
                <w:sz w:val="18"/>
                <w:szCs w:val="18"/>
              </w:rPr>
            </w:pPr>
            <w:r w:rsidRPr="00C81ACD">
              <w:rPr>
                <w:rFonts w:asciiTheme="majorHAnsi" w:hAnsiTheme="majorHAnsi" w:cs="Calibri"/>
                <w:b/>
                <w:bCs/>
                <w:smallCaps/>
                <w:sz w:val="18"/>
                <w:szCs w:val="18"/>
              </w:rPr>
              <w:t>(periodo  post - garanzia)</w:t>
            </w:r>
          </w:p>
        </w:tc>
      </w:tr>
      <w:tr w:rsidR="00334EF3" w:rsidRPr="00C81ACD" w:rsidTr="0042474B">
        <w:trPr>
          <w:trHeight w:val="361"/>
        </w:trPr>
        <w:tc>
          <w:tcPr>
            <w:tcW w:w="9798" w:type="dxa"/>
            <w:gridSpan w:val="2"/>
            <w:vAlign w:val="center"/>
          </w:tcPr>
          <w:p w:rsidR="00334EF3" w:rsidRPr="00C81ACD" w:rsidRDefault="00334EF3" w:rsidP="0042474B">
            <w:pPr>
              <w:tabs>
                <w:tab w:val="left" w:leader="dot" w:pos="7035"/>
              </w:tabs>
              <w:spacing w:before="120"/>
              <w:rPr>
                <w:rFonts w:asciiTheme="majorHAnsi" w:hAnsiTheme="majorHAnsi" w:cs="Calibri"/>
                <w:b/>
                <w:bCs/>
                <w:sz w:val="18"/>
                <w:szCs w:val="18"/>
              </w:rPr>
            </w:pPr>
            <w:r w:rsidRPr="00C81ACD">
              <w:rPr>
                <w:rFonts w:asciiTheme="majorHAnsi" w:hAnsiTheme="majorHAnsi" w:cs="Calibri"/>
                <w:b/>
                <w:bCs/>
                <w:sz w:val="18"/>
                <w:szCs w:val="18"/>
              </w:rPr>
              <w:t xml:space="preserve">Il sottoscritto </w:t>
            </w:r>
            <w:r w:rsidRPr="00C81ACD">
              <w:rPr>
                <w:rFonts w:asciiTheme="majorHAnsi" w:hAnsiTheme="majorHAnsi" w:cs="Calibri"/>
                <w:b/>
                <w:bCs/>
                <w:sz w:val="18"/>
                <w:szCs w:val="18"/>
              </w:rPr>
              <w:tab/>
              <w:t xml:space="preserve"> in qualità di legale rappresentante della Società:</w:t>
            </w:r>
          </w:p>
          <w:p w:rsidR="00334EF3" w:rsidRPr="00C81ACD" w:rsidRDefault="00334EF3" w:rsidP="0042474B">
            <w:pPr>
              <w:tabs>
                <w:tab w:val="left" w:leader="dot" w:pos="9586"/>
              </w:tabs>
              <w:rPr>
                <w:rFonts w:asciiTheme="majorHAnsi" w:hAnsiTheme="majorHAnsi" w:cs="Calibri"/>
                <w:sz w:val="18"/>
                <w:szCs w:val="18"/>
              </w:rPr>
            </w:pPr>
            <w:r w:rsidRPr="00C81ACD">
              <w:rPr>
                <w:rFonts w:asciiTheme="majorHAnsi" w:hAnsiTheme="majorHAnsi" w:cs="Calibri"/>
                <w:sz w:val="18"/>
                <w:szCs w:val="18"/>
              </w:rPr>
              <w:t xml:space="preserve">Ragione Sociale: </w:t>
            </w:r>
            <w:r w:rsidRPr="00C81ACD">
              <w:rPr>
                <w:rFonts w:asciiTheme="majorHAnsi" w:hAnsiTheme="majorHAnsi" w:cs="Calibri"/>
                <w:sz w:val="18"/>
                <w:szCs w:val="18"/>
              </w:rPr>
              <w:tab/>
            </w:r>
          </w:p>
          <w:p w:rsidR="00334EF3" w:rsidRPr="00C81ACD" w:rsidRDefault="00334EF3" w:rsidP="0042474B">
            <w:pPr>
              <w:tabs>
                <w:tab w:val="left" w:leader="dot" w:pos="5901"/>
                <w:tab w:val="left" w:leader="dot" w:pos="9586"/>
              </w:tabs>
              <w:rPr>
                <w:rFonts w:asciiTheme="majorHAnsi" w:hAnsiTheme="majorHAnsi" w:cs="Calibri"/>
                <w:sz w:val="18"/>
                <w:szCs w:val="18"/>
              </w:rPr>
            </w:pPr>
            <w:r w:rsidRPr="00C81ACD">
              <w:rPr>
                <w:rFonts w:asciiTheme="majorHAnsi" w:hAnsiTheme="majorHAnsi" w:cs="Calibri"/>
                <w:sz w:val="18"/>
                <w:szCs w:val="18"/>
              </w:rPr>
              <w:t xml:space="preserve">Città: </w:t>
            </w:r>
            <w:r w:rsidRPr="00C81ACD">
              <w:rPr>
                <w:rFonts w:asciiTheme="majorHAnsi" w:hAnsiTheme="majorHAnsi" w:cs="Calibri"/>
                <w:sz w:val="18"/>
                <w:szCs w:val="18"/>
              </w:rPr>
              <w:tab/>
              <w:t>(Provincia o Stato):</w:t>
            </w:r>
            <w:r w:rsidRPr="00C81ACD">
              <w:rPr>
                <w:rFonts w:asciiTheme="majorHAnsi" w:hAnsiTheme="majorHAnsi" w:cs="Calibri"/>
                <w:sz w:val="18"/>
                <w:szCs w:val="18"/>
              </w:rPr>
              <w:tab/>
            </w:r>
          </w:p>
          <w:p w:rsidR="00334EF3" w:rsidRPr="00C81ACD" w:rsidRDefault="00334EF3" w:rsidP="0042474B">
            <w:pPr>
              <w:tabs>
                <w:tab w:val="left" w:leader="dot" w:pos="9586"/>
              </w:tabs>
              <w:rPr>
                <w:rFonts w:asciiTheme="majorHAnsi" w:hAnsiTheme="majorHAnsi" w:cs="Calibri"/>
                <w:sz w:val="18"/>
                <w:szCs w:val="18"/>
              </w:rPr>
            </w:pPr>
            <w:r w:rsidRPr="00C81ACD">
              <w:rPr>
                <w:rFonts w:asciiTheme="majorHAnsi" w:hAnsiTheme="majorHAnsi" w:cs="Calibri"/>
                <w:sz w:val="18"/>
                <w:szCs w:val="18"/>
              </w:rPr>
              <w:t xml:space="preserve">Indirizzo: </w:t>
            </w:r>
            <w:r w:rsidRPr="00C81ACD">
              <w:rPr>
                <w:rFonts w:asciiTheme="majorHAnsi" w:hAnsiTheme="majorHAnsi" w:cs="Calibri"/>
                <w:sz w:val="18"/>
                <w:szCs w:val="18"/>
              </w:rPr>
              <w:tab/>
            </w:r>
          </w:p>
          <w:p w:rsidR="00334EF3" w:rsidRPr="00C81ACD" w:rsidRDefault="00334EF3" w:rsidP="0042474B">
            <w:pPr>
              <w:tabs>
                <w:tab w:val="left" w:leader="dot" w:pos="3916"/>
                <w:tab w:val="left" w:leader="dot" w:pos="6893"/>
                <w:tab w:val="left" w:leader="dot" w:pos="9586"/>
              </w:tabs>
              <w:rPr>
                <w:rFonts w:asciiTheme="majorHAnsi" w:hAnsiTheme="majorHAnsi" w:cs="Calibri"/>
                <w:sz w:val="18"/>
                <w:szCs w:val="18"/>
              </w:rPr>
            </w:pPr>
            <w:r w:rsidRPr="00C81ACD">
              <w:rPr>
                <w:rFonts w:asciiTheme="majorHAnsi" w:hAnsiTheme="majorHAnsi" w:cs="Calibri"/>
                <w:sz w:val="18"/>
                <w:szCs w:val="18"/>
              </w:rPr>
              <w:t xml:space="preserve">Tel: </w:t>
            </w:r>
            <w:r w:rsidRPr="00C81ACD">
              <w:rPr>
                <w:rFonts w:asciiTheme="majorHAnsi" w:hAnsiTheme="majorHAnsi" w:cs="Calibri"/>
                <w:sz w:val="18"/>
                <w:szCs w:val="18"/>
              </w:rPr>
              <w:tab/>
              <w:t xml:space="preserve">Fax: </w:t>
            </w:r>
            <w:r w:rsidRPr="00C81ACD">
              <w:rPr>
                <w:rFonts w:asciiTheme="majorHAnsi" w:hAnsiTheme="majorHAnsi" w:cs="Calibri"/>
                <w:sz w:val="18"/>
                <w:szCs w:val="18"/>
              </w:rPr>
              <w:tab/>
              <w:t xml:space="preserve"> E-mail </w:t>
            </w:r>
            <w:r w:rsidRPr="00C81ACD">
              <w:rPr>
                <w:rFonts w:asciiTheme="majorHAnsi" w:hAnsiTheme="majorHAnsi" w:cs="Calibri"/>
                <w:sz w:val="18"/>
                <w:szCs w:val="18"/>
              </w:rPr>
              <w:tab/>
            </w:r>
          </w:p>
          <w:p w:rsidR="00334EF3" w:rsidRPr="00C81ACD" w:rsidRDefault="00334EF3" w:rsidP="0042474B">
            <w:pPr>
              <w:rPr>
                <w:rFonts w:asciiTheme="majorHAnsi" w:hAnsiTheme="majorHAnsi" w:cs="Calibri"/>
                <w:b/>
                <w:sz w:val="18"/>
                <w:szCs w:val="18"/>
              </w:rPr>
            </w:pPr>
          </w:p>
        </w:tc>
      </w:tr>
      <w:tr w:rsidR="00334EF3" w:rsidRPr="00C81ACD" w:rsidTr="0042474B">
        <w:trPr>
          <w:trHeight w:val="361"/>
        </w:trPr>
        <w:tc>
          <w:tcPr>
            <w:tcW w:w="9798" w:type="dxa"/>
            <w:gridSpan w:val="2"/>
            <w:shd w:val="clear" w:color="auto" w:fill="E5DFEC"/>
            <w:vAlign w:val="center"/>
          </w:tcPr>
          <w:p w:rsidR="00334EF3" w:rsidRPr="00C81ACD" w:rsidRDefault="00334EF3" w:rsidP="0042474B">
            <w:pPr>
              <w:jc w:val="center"/>
              <w:rPr>
                <w:rFonts w:asciiTheme="majorHAnsi" w:hAnsiTheme="majorHAnsi" w:cs="Calibri"/>
                <w:bCs/>
                <w:sz w:val="18"/>
                <w:szCs w:val="18"/>
              </w:rPr>
            </w:pPr>
            <w:r w:rsidRPr="00C81ACD">
              <w:rPr>
                <w:rFonts w:asciiTheme="majorHAnsi" w:hAnsiTheme="majorHAnsi" w:cs="Calibri"/>
                <w:b/>
                <w:sz w:val="18"/>
                <w:szCs w:val="18"/>
              </w:rPr>
              <w:t>DICHIARA QUANTO SEGUE</w:t>
            </w:r>
          </w:p>
        </w:tc>
      </w:tr>
      <w:tr w:rsidR="00334EF3" w:rsidRPr="00C81ACD" w:rsidTr="0042474B">
        <w:trPr>
          <w:trHeight w:val="361"/>
        </w:trPr>
        <w:tc>
          <w:tcPr>
            <w:tcW w:w="4553" w:type="dxa"/>
            <w:shd w:val="clear" w:color="auto" w:fill="92CDDC"/>
            <w:vAlign w:val="center"/>
          </w:tcPr>
          <w:p w:rsidR="00334EF3" w:rsidRPr="00C81ACD" w:rsidRDefault="00334EF3" w:rsidP="0042474B">
            <w:pPr>
              <w:jc w:val="center"/>
              <w:rPr>
                <w:rFonts w:asciiTheme="majorHAnsi" w:hAnsiTheme="majorHAnsi" w:cs="Calibri"/>
                <w:b/>
                <w:color w:val="000000"/>
                <w:sz w:val="18"/>
                <w:szCs w:val="18"/>
              </w:rPr>
            </w:pPr>
            <w:r w:rsidRPr="00C81ACD">
              <w:rPr>
                <w:rFonts w:asciiTheme="majorHAnsi" w:hAnsiTheme="majorHAnsi" w:cs="Calibri"/>
                <w:b/>
                <w:color w:val="000000"/>
                <w:sz w:val="18"/>
                <w:szCs w:val="18"/>
              </w:rPr>
              <w:t>CONDIZIONI GENERALI E SERVIZI OBBLIGATORI</w:t>
            </w:r>
          </w:p>
        </w:tc>
        <w:tc>
          <w:tcPr>
            <w:tcW w:w="5245" w:type="dxa"/>
            <w:shd w:val="clear" w:color="auto" w:fill="92CDDC"/>
            <w:vAlign w:val="center"/>
          </w:tcPr>
          <w:p w:rsidR="00334EF3" w:rsidRPr="00C81ACD" w:rsidRDefault="00334EF3" w:rsidP="0042474B">
            <w:pPr>
              <w:jc w:val="center"/>
              <w:rPr>
                <w:rFonts w:asciiTheme="majorHAnsi" w:hAnsiTheme="majorHAnsi" w:cs="Calibri"/>
                <w:b/>
                <w:bCs/>
                <w:i/>
                <w:sz w:val="18"/>
                <w:szCs w:val="18"/>
              </w:rPr>
            </w:pPr>
            <w:r w:rsidRPr="00C81ACD">
              <w:rPr>
                <w:rFonts w:asciiTheme="majorHAnsi" w:hAnsiTheme="majorHAnsi" w:cs="Calibri"/>
                <w:b/>
                <w:bCs/>
                <w:sz w:val="18"/>
                <w:szCs w:val="18"/>
              </w:rPr>
              <w:t xml:space="preserve">INDICAZIONI O CONDIZIONI MIGLIORATIVE OFFERTE </w:t>
            </w:r>
          </w:p>
          <w:p w:rsidR="00334EF3" w:rsidRPr="00C81ACD" w:rsidRDefault="00334EF3" w:rsidP="0042474B">
            <w:pPr>
              <w:jc w:val="center"/>
              <w:rPr>
                <w:rFonts w:asciiTheme="majorHAnsi" w:hAnsiTheme="majorHAnsi" w:cs="Calibri"/>
                <w:b/>
                <w:bCs/>
                <w:i/>
                <w:sz w:val="18"/>
                <w:szCs w:val="18"/>
              </w:rPr>
            </w:pPr>
            <w:r w:rsidRPr="00C81ACD">
              <w:rPr>
                <w:rFonts w:asciiTheme="majorHAnsi" w:hAnsiTheme="majorHAnsi" w:cs="Calibri"/>
                <w:b/>
                <w:bCs/>
                <w:i/>
                <w:sz w:val="18"/>
                <w:szCs w:val="18"/>
              </w:rPr>
              <w:t>(indicare eventuali condizioni migliorative offerte rispetto a quanto richiesto ed ulteriori descrizioni del servizio)</w:t>
            </w:r>
          </w:p>
        </w:tc>
      </w:tr>
      <w:tr w:rsidR="00334EF3" w:rsidRPr="00C81ACD" w:rsidTr="0042474B">
        <w:trPr>
          <w:trHeight w:val="551"/>
        </w:trPr>
        <w:tc>
          <w:tcPr>
            <w:tcW w:w="4553" w:type="dxa"/>
            <w:shd w:val="clear" w:color="auto" w:fill="E5DFEC"/>
          </w:tcPr>
          <w:p w:rsidR="00334EF3" w:rsidRPr="00C81ACD" w:rsidRDefault="00334EF3" w:rsidP="00765965">
            <w:pPr>
              <w:spacing w:before="120" w:after="120"/>
              <w:jc w:val="both"/>
              <w:rPr>
                <w:rFonts w:asciiTheme="majorHAnsi" w:hAnsiTheme="majorHAnsi" w:cs="Calibri"/>
                <w:sz w:val="18"/>
                <w:szCs w:val="18"/>
              </w:rPr>
            </w:pPr>
            <w:r w:rsidRPr="00C81ACD">
              <w:rPr>
                <w:rFonts w:asciiTheme="majorHAnsi" w:hAnsiTheme="majorHAnsi" w:cs="Calibri"/>
                <w:sz w:val="18"/>
                <w:szCs w:val="18"/>
              </w:rPr>
              <w:t xml:space="preserve">la Ditta si impegna garantire il servizio di assistenza tecnica su chiamata e a mantenere costante lo sconto offerto ed espresso in percentuale sulle relative tariffe di listino almeno fino al </w:t>
            </w:r>
            <w:r w:rsidRPr="00C81ACD">
              <w:rPr>
                <w:rFonts w:asciiTheme="majorHAnsi" w:hAnsiTheme="majorHAnsi" w:cs="Calibri"/>
                <w:b/>
                <w:sz w:val="18"/>
                <w:szCs w:val="18"/>
                <w:u w:val="single"/>
              </w:rPr>
              <w:t>concorrere dell’ottavo anno dalla data di accettazione delle apparecchiature</w:t>
            </w:r>
            <w:r w:rsidR="00765965" w:rsidRPr="00C81ACD">
              <w:rPr>
                <w:rFonts w:asciiTheme="majorHAnsi" w:hAnsiTheme="majorHAnsi" w:cs="Calibri"/>
                <w:sz w:val="18"/>
                <w:szCs w:val="18"/>
              </w:rPr>
              <w:t>.</w:t>
            </w:r>
          </w:p>
        </w:tc>
        <w:tc>
          <w:tcPr>
            <w:tcW w:w="5245" w:type="dxa"/>
          </w:tcPr>
          <w:p w:rsidR="00334EF3" w:rsidRPr="00C81ACD" w:rsidRDefault="00334EF3" w:rsidP="0042474B">
            <w:pPr>
              <w:spacing w:before="120"/>
              <w:jc w:val="both"/>
              <w:rPr>
                <w:rFonts w:asciiTheme="majorHAnsi" w:hAnsiTheme="majorHAnsi" w:cs="Calibri"/>
                <w:bCs/>
                <w:i/>
                <w:sz w:val="18"/>
                <w:szCs w:val="18"/>
              </w:rPr>
            </w:pPr>
            <w:r w:rsidRPr="00C81ACD">
              <w:rPr>
                <w:rFonts w:asciiTheme="majorHAnsi" w:hAnsiTheme="majorHAnsi" w:cs="Calibri"/>
                <w:bCs/>
                <w:i/>
                <w:sz w:val="18"/>
                <w:szCs w:val="18"/>
              </w:rPr>
              <w:t>Se offerti, indicare il numero di anni, in aggiunta a quanto richiesto, per i quali la ditta si impegna a garantire il servizio di assistenza tecnica su chiamata e a mantenere costante lo sconto sulle relative tariffe di listino.</w:t>
            </w:r>
          </w:p>
          <w:p w:rsidR="00334EF3" w:rsidRPr="00C81ACD" w:rsidRDefault="00334EF3" w:rsidP="0042474B">
            <w:pPr>
              <w:rPr>
                <w:rFonts w:asciiTheme="majorHAnsi" w:hAnsiTheme="majorHAnsi" w:cs="Calibri"/>
                <w:bCs/>
                <w:sz w:val="18"/>
                <w:szCs w:val="18"/>
              </w:rPr>
            </w:pPr>
          </w:p>
          <w:p w:rsidR="00334EF3" w:rsidRPr="00C81ACD" w:rsidRDefault="00334EF3" w:rsidP="0042474B">
            <w:pPr>
              <w:tabs>
                <w:tab w:val="left" w:leader="dot" w:pos="2054"/>
              </w:tabs>
              <w:rPr>
                <w:rFonts w:asciiTheme="majorHAnsi" w:hAnsiTheme="majorHAnsi" w:cs="Calibri"/>
                <w:b/>
                <w:bCs/>
                <w:sz w:val="18"/>
                <w:szCs w:val="18"/>
              </w:rPr>
            </w:pPr>
            <w:r w:rsidRPr="00C81ACD">
              <w:rPr>
                <w:rFonts w:asciiTheme="majorHAnsi" w:hAnsiTheme="majorHAnsi" w:cs="Calibri"/>
                <w:b/>
                <w:bCs/>
                <w:sz w:val="18"/>
                <w:szCs w:val="18"/>
              </w:rPr>
              <w:t>Numero di anni offerti in aggiunta agli 8 richiesti:</w:t>
            </w:r>
            <w:r w:rsidRPr="00C81ACD">
              <w:rPr>
                <w:rFonts w:asciiTheme="majorHAnsi" w:hAnsiTheme="majorHAnsi" w:cs="Calibri"/>
                <w:b/>
                <w:bCs/>
                <w:sz w:val="18"/>
                <w:szCs w:val="18"/>
              </w:rPr>
              <w:tab/>
            </w:r>
          </w:p>
        </w:tc>
      </w:tr>
      <w:tr w:rsidR="00334EF3" w:rsidRPr="00C81ACD" w:rsidTr="0042474B">
        <w:trPr>
          <w:trHeight w:val="551"/>
        </w:trPr>
        <w:tc>
          <w:tcPr>
            <w:tcW w:w="4553" w:type="dxa"/>
            <w:shd w:val="clear" w:color="auto" w:fill="92CDDC"/>
            <w:vAlign w:val="center"/>
          </w:tcPr>
          <w:p w:rsidR="00334EF3" w:rsidRPr="00C81ACD" w:rsidRDefault="00334EF3" w:rsidP="0042474B">
            <w:pPr>
              <w:jc w:val="center"/>
              <w:rPr>
                <w:rFonts w:asciiTheme="majorHAnsi" w:hAnsiTheme="majorHAnsi" w:cs="Calibri"/>
                <w:b/>
                <w:color w:val="000000"/>
                <w:sz w:val="18"/>
                <w:szCs w:val="18"/>
              </w:rPr>
            </w:pPr>
            <w:r w:rsidRPr="00C81ACD">
              <w:rPr>
                <w:rFonts w:asciiTheme="majorHAnsi" w:hAnsiTheme="majorHAnsi" w:cs="Calibri"/>
                <w:b/>
                <w:color w:val="000000"/>
                <w:sz w:val="18"/>
                <w:szCs w:val="18"/>
              </w:rPr>
              <w:t>CONDIZIONI GENERALI DEL SERVIZIO</w:t>
            </w:r>
          </w:p>
        </w:tc>
        <w:tc>
          <w:tcPr>
            <w:tcW w:w="5245" w:type="dxa"/>
            <w:shd w:val="clear" w:color="auto" w:fill="92CDDC"/>
            <w:vAlign w:val="center"/>
          </w:tcPr>
          <w:p w:rsidR="00334EF3" w:rsidRPr="00C81ACD" w:rsidRDefault="00334EF3" w:rsidP="0042474B">
            <w:pPr>
              <w:jc w:val="center"/>
              <w:rPr>
                <w:rFonts w:asciiTheme="majorHAnsi" w:hAnsiTheme="majorHAnsi" w:cs="Calibri"/>
                <w:b/>
                <w:bCs/>
                <w:i/>
                <w:sz w:val="18"/>
                <w:szCs w:val="18"/>
              </w:rPr>
            </w:pPr>
            <w:r w:rsidRPr="00C81ACD">
              <w:rPr>
                <w:rFonts w:asciiTheme="majorHAnsi" w:hAnsiTheme="majorHAnsi" w:cs="Calibri"/>
                <w:b/>
                <w:bCs/>
                <w:sz w:val="18"/>
                <w:szCs w:val="18"/>
              </w:rPr>
              <w:t xml:space="preserve">INDICAZIONI O CONDIZIONI OFFERTE </w:t>
            </w:r>
          </w:p>
        </w:tc>
      </w:tr>
      <w:tr w:rsidR="00334EF3" w:rsidRPr="00C81ACD" w:rsidTr="0042474B">
        <w:trPr>
          <w:trHeight w:val="361"/>
        </w:trPr>
        <w:tc>
          <w:tcPr>
            <w:tcW w:w="4553" w:type="dxa"/>
            <w:shd w:val="clear" w:color="auto" w:fill="E5DFEC"/>
            <w:vAlign w:val="center"/>
          </w:tcPr>
          <w:p w:rsidR="00334EF3" w:rsidRPr="00C81ACD" w:rsidRDefault="00334EF3" w:rsidP="0042474B">
            <w:pPr>
              <w:rPr>
                <w:rFonts w:asciiTheme="majorHAnsi" w:hAnsiTheme="majorHAnsi" w:cs="Calibri"/>
                <w:sz w:val="18"/>
                <w:szCs w:val="18"/>
              </w:rPr>
            </w:pPr>
            <w:r w:rsidRPr="00C81ACD">
              <w:rPr>
                <w:rFonts w:asciiTheme="majorHAnsi" w:hAnsiTheme="majorHAnsi" w:cs="Calibri"/>
                <w:sz w:val="18"/>
                <w:szCs w:val="18"/>
                <w:u w:val="single"/>
              </w:rPr>
              <w:t>DITTA PER IL F.V.G.  ALLA QUALE IL FORNITORE AFFIDA L’ASSISTENZA TECNICA</w:t>
            </w:r>
          </w:p>
        </w:tc>
        <w:tc>
          <w:tcPr>
            <w:tcW w:w="5245" w:type="dxa"/>
          </w:tcPr>
          <w:p w:rsidR="00334EF3" w:rsidRPr="00C81ACD" w:rsidRDefault="00334EF3" w:rsidP="0042474B">
            <w:pPr>
              <w:tabs>
                <w:tab w:val="left" w:leader="dot" w:pos="5033"/>
              </w:tabs>
              <w:rPr>
                <w:rFonts w:asciiTheme="majorHAnsi" w:hAnsiTheme="majorHAnsi" w:cs="Calibri"/>
                <w:sz w:val="18"/>
                <w:szCs w:val="18"/>
              </w:rPr>
            </w:pPr>
            <w:r w:rsidRPr="00C81ACD">
              <w:rPr>
                <w:rFonts w:asciiTheme="majorHAnsi" w:hAnsiTheme="majorHAnsi" w:cs="Calibri"/>
                <w:sz w:val="18"/>
                <w:szCs w:val="18"/>
              </w:rPr>
              <w:t>Ragione Sociale</w:t>
            </w:r>
            <w:r w:rsidRPr="00C81ACD">
              <w:rPr>
                <w:rFonts w:asciiTheme="majorHAnsi" w:hAnsiTheme="majorHAnsi" w:cs="Calibri"/>
                <w:sz w:val="18"/>
                <w:szCs w:val="18"/>
              </w:rPr>
              <w:tab/>
            </w:r>
          </w:p>
          <w:p w:rsidR="00334EF3" w:rsidRPr="00C81ACD" w:rsidRDefault="00334EF3" w:rsidP="0042474B">
            <w:pPr>
              <w:tabs>
                <w:tab w:val="left" w:leader="dot" w:pos="3049"/>
                <w:tab w:val="left" w:leader="dot" w:pos="5033"/>
              </w:tabs>
              <w:rPr>
                <w:rFonts w:asciiTheme="majorHAnsi" w:hAnsiTheme="majorHAnsi" w:cs="Calibri"/>
                <w:sz w:val="18"/>
                <w:szCs w:val="18"/>
              </w:rPr>
            </w:pPr>
            <w:r w:rsidRPr="00C81ACD">
              <w:rPr>
                <w:rFonts w:asciiTheme="majorHAnsi" w:hAnsiTheme="majorHAnsi" w:cs="Calibri"/>
                <w:sz w:val="18"/>
                <w:szCs w:val="18"/>
              </w:rPr>
              <w:t>Città</w:t>
            </w:r>
            <w:r w:rsidRPr="00C81ACD">
              <w:rPr>
                <w:rFonts w:asciiTheme="majorHAnsi" w:hAnsiTheme="majorHAnsi" w:cs="Calibri"/>
                <w:sz w:val="18"/>
                <w:szCs w:val="18"/>
              </w:rPr>
              <w:tab/>
              <w:t>(Prov.)</w:t>
            </w:r>
            <w:r w:rsidRPr="00C81ACD">
              <w:rPr>
                <w:rFonts w:asciiTheme="majorHAnsi" w:hAnsiTheme="majorHAnsi" w:cs="Calibri"/>
                <w:sz w:val="18"/>
                <w:szCs w:val="18"/>
              </w:rPr>
              <w:tab/>
            </w:r>
          </w:p>
          <w:p w:rsidR="00334EF3" w:rsidRPr="00C81ACD" w:rsidRDefault="00334EF3" w:rsidP="0042474B">
            <w:pPr>
              <w:tabs>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Indirizzo</w:t>
            </w:r>
            <w:r w:rsidRPr="00C81ACD">
              <w:rPr>
                <w:rFonts w:asciiTheme="majorHAnsi" w:hAnsiTheme="majorHAnsi" w:cs="Calibri"/>
                <w:sz w:val="18"/>
                <w:szCs w:val="18"/>
              </w:rPr>
              <w:tab/>
            </w:r>
          </w:p>
          <w:p w:rsidR="00334EF3" w:rsidRPr="00C81ACD" w:rsidRDefault="00334EF3" w:rsidP="0042474B">
            <w:pPr>
              <w:tabs>
                <w:tab w:val="left" w:leader="dot" w:pos="1206"/>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CAP</w:t>
            </w:r>
            <w:r w:rsidRPr="00C81ACD">
              <w:rPr>
                <w:rFonts w:asciiTheme="majorHAnsi" w:hAnsiTheme="majorHAnsi" w:cs="Calibri"/>
                <w:sz w:val="18"/>
                <w:szCs w:val="18"/>
              </w:rPr>
              <w:tab/>
              <w:t xml:space="preserve">Tel. </w:t>
            </w:r>
            <w:r w:rsidRPr="00C81ACD">
              <w:rPr>
                <w:rFonts w:asciiTheme="majorHAnsi" w:hAnsiTheme="majorHAnsi" w:cs="Calibri"/>
                <w:sz w:val="18"/>
                <w:szCs w:val="18"/>
              </w:rPr>
              <w:tab/>
            </w:r>
          </w:p>
          <w:p w:rsidR="00334EF3" w:rsidRPr="00C81ACD" w:rsidRDefault="00334EF3" w:rsidP="0042474B">
            <w:pPr>
              <w:tabs>
                <w:tab w:val="left" w:leader="dot" w:pos="1206"/>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Fax</w:t>
            </w:r>
            <w:r w:rsidRPr="00C81ACD">
              <w:rPr>
                <w:rFonts w:asciiTheme="majorHAnsi" w:hAnsiTheme="majorHAnsi" w:cs="Calibri"/>
                <w:sz w:val="18"/>
                <w:szCs w:val="18"/>
              </w:rPr>
              <w:tab/>
            </w:r>
            <w:r w:rsidRPr="00C81ACD">
              <w:rPr>
                <w:rFonts w:asciiTheme="majorHAnsi" w:hAnsiTheme="majorHAnsi" w:cs="Calibri"/>
                <w:sz w:val="18"/>
                <w:szCs w:val="18"/>
              </w:rPr>
              <w:tab/>
            </w:r>
          </w:p>
          <w:p w:rsidR="00334EF3" w:rsidRPr="00C81ACD" w:rsidRDefault="00334EF3" w:rsidP="0042474B">
            <w:pPr>
              <w:tabs>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E-mail</w:t>
            </w:r>
            <w:r w:rsidRPr="00C81ACD">
              <w:rPr>
                <w:rFonts w:asciiTheme="majorHAnsi" w:hAnsiTheme="majorHAnsi" w:cs="Calibri"/>
                <w:sz w:val="18"/>
                <w:szCs w:val="18"/>
              </w:rPr>
              <w:tab/>
            </w:r>
          </w:p>
          <w:p w:rsidR="00334EF3" w:rsidRPr="00C81ACD" w:rsidRDefault="00334EF3" w:rsidP="0042474B">
            <w:pPr>
              <w:tabs>
                <w:tab w:val="left" w:leader="dot" w:pos="2057"/>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Certificazione (ISO</w:t>
            </w:r>
            <w:r w:rsidRPr="00C81ACD">
              <w:rPr>
                <w:rFonts w:asciiTheme="majorHAnsi" w:hAnsiTheme="majorHAnsi" w:cs="Calibri"/>
                <w:sz w:val="18"/>
                <w:szCs w:val="18"/>
              </w:rPr>
              <w:tab/>
              <w:t>)</w:t>
            </w:r>
            <w:r w:rsidRPr="00C81ACD">
              <w:rPr>
                <w:rFonts w:asciiTheme="majorHAnsi" w:hAnsiTheme="majorHAnsi" w:cs="Calibri"/>
                <w:sz w:val="18"/>
                <w:szCs w:val="18"/>
              </w:rPr>
              <w:tab/>
            </w:r>
          </w:p>
          <w:p w:rsidR="00334EF3" w:rsidRPr="00C81ACD" w:rsidRDefault="00334EF3" w:rsidP="0042474B">
            <w:pPr>
              <w:tabs>
                <w:tab w:val="left" w:leader="dot" w:pos="2057"/>
                <w:tab w:val="left" w:leader="dot" w:pos="5033"/>
                <w:tab w:val="left" w:leader="dot" w:pos="9588"/>
              </w:tabs>
              <w:rPr>
                <w:rFonts w:asciiTheme="majorHAnsi" w:hAnsiTheme="majorHAnsi" w:cs="Calibri"/>
                <w:sz w:val="18"/>
                <w:szCs w:val="18"/>
              </w:rPr>
            </w:pPr>
            <w:r w:rsidRPr="00C81ACD">
              <w:rPr>
                <w:rFonts w:asciiTheme="majorHAnsi" w:hAnsiTheme="majorHAnsi" w:cs="Calibri"/>
                <w:sz w:val="18"/>
                <w:szCs w:val="18"/>
              </w:rPr>
              <w:t>opera in ESCLUSIVA (Sì/No)</w:t>
            </w:r>
            <w:r w:rsidRPr="00C81ACD">
              <w:rPr>
                <w:rFonts w:asciiTheme="majorHAnsi" w:hAnsiTheme="majorHAnsi" w:cs="Calibri"/>
                <w:sz w:val="18"/>
                <w:szCs w:val="18"/>
              </w:rPr>
              <w:tab/>
            </w:r>
          </w:p>
        </w:tc>
      </w:tr>
      <w:tr w:rsidR="00334EF3" w:rsidRPr="00C81ACD" w:rsidTr="0042474B">
        <w:trPr>
          <w:trHeight w:val="855"/>
        </w:trPr>
        <w:tc>
          <w:tcPr>
            <w:tcW w:w="4553" w:type="dxa"/>
            <w:shd w:val="clear" w:color="auto" w:fill="E5DFEC"/>
            <w:vAlign w:val="center"/>
          </w:tcPr>
          <w:p w:rsidR="00334EF3" w:rsidRPr="00C81ACD" w:rsidRDefault="00334EF3" w:rsidP="0042474B">
            <w:pPr>
              <w:rPr>
                <w:rFonts w:asciiTheme="majorHAnsi" w:hAnsiTheme="majorHAnsi" w:cs="Calibri"/>
                <w:color w:val="000000"/>
                <w:sz w:val="18"/>
                <w:szCs w:val="18"/>
              </w:rPr>
            </w:pPr>
            <w:r w:rsidRPr="00C81ACD">
              <w:rPr>
                <w:rFonts w:asciiTheme="majorHAnsi" w:hAnsiTheme="majorHAnsi" w:cs="Calibri"/>
                <w:color w:val="000000"/>
                <w:sz w:val="18"/>
                <w:szCs w:val="18"/>
              </w:rPr>
              <w:t>Fasce orarie di disponibilità del servizio</w:t>
            </w:r>
          </w:p>
        </w:tc>
        <w:tc>
          <w:tcPr>
            <w:tcW w:w="5245" w:type="dxa"/>
            <w:vAlign w:val="center"/>
          </w:tcPr>
          <w:p w:rsidR="00334EF3" w:rsidRPr="00C81ACD" w:rsidRDefault="00334EF3" w:rsidP="0042474B">
            <w:pPr>
              <w:tabs>
                <w:tab w:val="left" w:leader="dot" w:pos="5033"/>
              </w:tabs>
              <w:rPr>
                <w:rFonts w:asciiTheme="majorHAnsi" w:hAnsiTheme="majorHAnsi" w:cs="Calibri"/>
                <w:bCs/>
                <w:i/>
                <w:color w:val="000000"/>
                <w:sz w:val="18"/>
                <w:szCs w:val="18"/>
              </w:rPr>
            </w:pPr>
            <w:r w:rsidRPr="00C81ACD">
              <w:rPr>
                <w:rFonts w:asciiTheme="majorHAnsi" w:hAnsiTheme="majorHAnsi" w:cs="Calibri"/>
                <w:i/>
                <w:sz w:val="18"/>
                <w:szCs w:val="18"/>
              </w:rPr>
              <w:t xml:space="preserve">Orario disponibilità </w:t>
            </w:r>
            <w:proofErr w:type="spellStart"/>
            <w:r w:rsidRPr="00C81ACD">
              <w:rPr>
                <w:rFonts w:asciiTheme="majorHAnsi" w:hAnsiTheme="majorHAnsi" w:cs="Calibri"/>
                <w:i/>
                <w:sz w:val="18"/>
                <w:szCs w:val="18"/>
              </w:rPr>
              <w:t>Lun</w:t>
            </w:r>
            <w:proofErr w:type="spellEnd"/>
            <w:r w:rsidRPr="00C81ACD">
              <w:rPr>
                <w:rFonts w:asciiTheme="majorHAnsi" w:hAnsiTheme="majorHAnsi" w:cs="Calibri"/>
                <w:i/>
                <w:sz w:val="18"/>
                <w:szCs w:val="18"/>
              </w:rPr>
              <w:t xml:space="preserve">.- </w:t>
            </w:r>
            <w:proofErr w:type="spellStart"/>
            <w:r w:rsidRPr="00C81ACD">
              <w:rPr>
                <w:rFonts w:asciiTheme="majorHAnsi" w:hAnsiTheme="majorHAnsi" w:cs="Calibri"/>
                <w:i/>
                <w:sz w:val="18"/>
                <w:szCs w:val="18"/>
              </w:rPr>
              <w:t>Ven</w:t>
            </w:r>
            <w:proofErr w:type="spellEnd"/>
            <w:r w:rsidRPr="00C81ACD">
              <w:rPr>
                <w:rFonts w:asciiTheme="majorHAnsi" w:hAnsiTheme="majorHAnsi" w:cs="Calibri"/>
                <w:i/>
                <w:sz w:val="18"/>
                <w:szCs w:val="18"/>
              </w:rPr>
              <w:t>. :</w:t>
            </w:r>
            <w:r w:rsidRPr="00C81ACD">
              <w:rPr>
                <w:rFonts w:asciiTheme="majorHAnsi" w:hAnsiTheme="majorHAnsi" w:cs="Calibri"/>
                <w:i/>
                <w:sz w:val="18"/>
                <w:szCs w:val="18"/>
              </w:rPr>
              <w:tab/>
            </w:r>
            <w:r w:rsidRPr="00C81ACD">
              <w:rPr>
                <w:rFonts w:asciiTheme="majorHAnsi" w:hAnsiTheme="majorHAnsi" w:cs="Calibri"/>
                <w:i/>
                <w:sz w:val="18"/>
                <w:szCs w:val="18"/>
              </w:rPr>
              <w:br/>
              <w:t>Orario disponibilità Sabato :</w:t>
            </w:r>
            <w:r w:rsidRPr="00C81ACD">
              <w:rPr>
                <w:rFonts w:asciiTheme="majorHAnsi" w:hAnsiTheme="majorHAnsi" w:cs="Calibri"/>
                <w:i/>
                <w:sz w:val="18"/>
                <w:szCs w:val="18"/>
              </w:rPr>
              <w:tab/>
            </w:r>
            <w:r w:rsidRPr="00C81ACD">
              <w:rPr>
                <w:rFonts w:asciiTheme="majorHAnsi" w:hAnsiTheme="majorHAnsi" w:cs="Calibri"/>
                <w:i/>
                <w:sz w:val="18"/>
                <w:szCs w:val="18"/>
              </w:rPr>
              <w:br/>
              <w:t>Orario disponibilità Dom. e Festivi :</w:t>
            </w:r>
            <w:r w:rsidRPr="00C81ACD">
              <w:rPr>
                <w:rFonts w:asciiTheme="majorHAnsi" w:hAnsiTheme="majorHAnsi" w:cs="Calibri"/>
                <w:i/>
                <w:sz w:val="18"/>
                <w:szCs w:val="18"/>
              </w:rPr>
              <w:tab/>
            </w:r>
          </w:p>
        </w:tc>
      </w:tr>
      <w:tr w:rsidR="00334EF3" w:rsidRPr="00C81ACD" w:rsidTr="0042474B">
        <w:trPr>
          <w:trHeight w:val="855"/>
        </w:trPr>
        <w:tc>
          <w:tcPr>
            <w:tcW w:w="4553" w:type="dxa"/>
            <w:shd w:val="clear" w:color="auto" w:fill="E5DFEC"/>
            <w:vAlign w:val="center"/>
          </w:tcPr>
          <w:p w:rsidR="00334EF3" w:rsidRPr="00C81ACD" w:rsidRDefault="00334EF3" w:rsidP="0042474B">
            <w:pPr>
              <w:rPr>
                <w:rFonts w:asciiTheme="majorHAnsi" w:hAnsiTheme="majorHAnsi" w:cs="Calibri"/>
                <w:color w:val="000000"/>
                <w:sz w:val="18"/>
                <w:szCs w:val="18"/>
                <w:u w:val="single"/>
              </w:rPr>
            </w:pPr>
            <w:r w:rsidRPr="00C81ACD">
              <w:rPr>
                <w:rFonts w:asciiTheme="majorHAnsi" w:hAnsiTheme="majorHAnsi" w:cs="Calibri"/>
                <w:color w:val="000000"/>
                <w:sz w:val="18"/>
                <w:szCs w:val="18"/>
              </w:rPr>
              <w:t>Tempi di intervento garantiti</w:t>
            </w:r>
          </w:p>
        </w:tc>
        <w:tc>
          <w:tcPr>
            <w:tcW w:w="5245" w:type="dxa"/>
            <w:vAlign w:val="center"/>
          </w:tcPr>
          <w:p w:rsidR="00334EF3" w:rsidRPr="00C81ACD" w:rsidRDefault="00334EF3" w:rsidP="0042474B">
            <w:pPr>
              <w:tabs>
                <w:tab w:val="left" w:leader="dot" w:pos="3074"/>
              </w:tabs>
              <w:rPr>
                <w:rFonts w:asciiTheme="majorHAnsi" w:hAnsiTheme="majorHAnsi" w:cs="Calibri"/>
                <w:bCs/>
                <w:i/>
                <w:color w:val="000000"/>
                <w:sz w:val="18"/>
                <w:szCs w:val="18"/>
              </w:rPr>
            </w:pPr>
            <w:r w:rsidRPr="00C81ACD">
              <w:rPr>
                <w:rFonts w:asciiTheme="majorHAnsi" w:hAnsiTheme="majorHAnsi" w:cs="Calibri"/>
                <w:i/>
                <w:sz w:val="18"/>
                <w:szCs w:val="18"/>
              </w:rPr>
              <w:t xml:space="preserve">Tempo </w:t>
            </w:r>
            <w:proofErr w:type="spellStart"/>
            <w:r w:rsidRPr="00C81ACD">
              <w:rPr>
                <w:rFonts w:asciiTheme="majorHAnsi" w:hAnsiTheme="majorHAnsi" w:cs="Calibri"/>
                <w:i/>
                <w:sz w:val="18"/>
                <w:szCs w:val="18"/>
              </w:rPr>
              <w:t>max</w:t>
            </w:r>
            <w:proofErr w:type="spellEnd"/>
            <w:r w:rsidRPr="00C81ACD">
              <w:rPr>
                <w:rFonts w:asciiTheme="majorHAnsi" w:hAnsiTheme="majorHAnsi" w:cs="Calibri"/>
                <w:i/>
                <w:sz w:val="18"/>
                <w:szCs w:val="18"/>
              </w:rPr>
              <w:t xml:space="preserve"> di intervento dalla chiamata garantito (ore lavorative):</w:t>
            </w:r>
            <w:r w:rsidRPr="00C81ACD">
              <w:rPr>
                <w:rFonts w:asciiTheme="majorHAnsi" w:hAnsiTheme="majorHAnsi" w:cs="Calibri"/>
                <w:i/>
                <w:sz w:val="18"/>
                <w:szCs w:val="18"/>
              </w:rPr>
              <w:br/>
            </w:r>
            <w:r w:rsidRPr="00C81ACD">
              <w:rPr>
                <w:rFonts w:asciiTheme="majorHAnsi" w:hAnsiTheme="majorHAnsi" w:cs="Calibri"/>
                <w:bCs/>
                <w:i/>
                <w:color w:val="000000"/>
                <w:sz w:val="18"/>
                <w:szCs w:val="18"/>
              </w:rPr>
              <w:tab/>
            </w:r>
          </w:p>
        </w:tc>
      </w:tr>
      <w:tr w:rsidR="00334EF3" w:rsidRPr="00C81ACD" w:rsidTr="0042474B">
        <w:trPr>
          <w:trHeight w:val="855"/>
        </w:trPr>
        <w:tc>
          <w:tcPr>
            <w:tcW w:w="4553" w:type="dxa"/>
            <w:shd w:val="clear" w:color="auto" w:fill="E5DFEC"/>
            <w:vAlign w:val="center"/>
          </w:tcPr>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 xml:space="preserve">Tempo massimo di risoluzione del guasto e temporanea sostituzione degli apparecchi mobili per fermo macchina </w:t>
            </w:r>
          </w:p>
        </w:tc>
        <w:tc>
          <w:tcPr>
            <w:tcW w:w="5245" w:type="dxa"/>
          </w:tcPr>
          <w:p w:rsidR="00334EF3" w:rsidRPr="00C81ACD" w:rsidRDefault="00334EF3" w:rsidP="0042474B">
            <w:pPr>
              <w:spacing w:before="120" w:after="120"/>
              <w:jc w:val="both"/>
              <w:rPr>
                <w:rFonts w:asciiTheme="majorHAnsi" w:hAnsiTheme="majorHAnsi" w:cs="Calibri"/>
                <w:i/>
                <w:sz w:val="18"/>
                <w:szCs w:val="18"/>
              </w:rPr>
            </w:pPr>
            <w:r w:rsidRPr="00C81ACD">
              <w:rPr>
                <w:rFonts w:asciiTheme="majorHAnsi" w:hAnsiTheme="majorHAnsi" w:cs="Calibri"/>
                <w:i/>
                <w:sz w:val="18"/>
                <w:szCs w:val="18"/>
              </w:rPr>
              <w:t xml:space="preserve">Tempo </w:t>
            </w:r>
            <w:proofErr w:type="spellStart"/>
            <w:r w:rsidRPr="00C81ACD">
              <w:rPr>
                <w:rFonts w:asciiTheme="majorHAnsi" w:hAnsiTheme="majorHAnsi" w:cs="Calibri"/>
                <w:i/>
                <w:sz w:val="18"/>
                <w:szCs w:val="18"/>
              </w:rPr>
              <w:t>max</w:t>
            </w:r>
            <w:proofErr w:type="spellEnd"/>
            <w:r w:rsidRPr="00C81ACD">
              <w:rPr>
                <w:rFonts w:asciiTheme="majorHAnsi" w:hAnsiTheme="majorHAnsi" w:cs="Calibri"/>
                <w:i/>
                <w:sz w:val="18"/>
                <w:szCs w:val="18"/>
              </w:rPr>
              <w:t xml:space="preserve"> dalla chiamata garantito per la risoluzione del guasto  o per l'apparecchiatura in temporanea sostituzione (apparecchiature mobili) ……………… </w:t>
            </w:r>
          </w:p>
        </w:tc>
      </w:tr>
      <w:tr w:rsidR="00334EF3" w:rsidRPr="00C81ACD" w:rsidTr="0042474B">
        <w:trPr>
          <w:trHeight w:val="855"/>
        </w:trPr>
        <w:tc>
          <w:tcPr>
            <w:tcW w:w="4553" w:type="dxa"/>
            <w:shd w:val="clear" w:color="auto" w:fill="E5DFEC"/>
            <w:vAlign w:val="center"/>
          </w:tcPr>
          <w:p w:rsidR="00334EF3" w:rsidRPr="00C81ACD" w:rsidRDefault="00334EF3" w:rsidP="0042474B">
            <w:pPr>
              <w:rPr>
                <w:rFonts w:asciiTheme="majorHAnsi" w:hAnsiTheme="majorHAnsi" w:cs="Calibri"/>
                <w:color w:val="000000"/>
                <w:sz w:val="18"/>
                <w:szCs w:val="18"/>
                <w:u w:val="single"/>
              </w:rPr>
            </w:pPr>
            <w:r w:rsidRPr="00C81ACD">
              <w:rPr>
                <w:rFonts w:asciiTheme="majorHAnsi" w:hAnsiTheme="majorHAnsi" w:cs="Calibri"/>
                <w:sz w:val="18"/>
                <w:szCs w:val="18"/>
              </w:rPr>
              <w:t>Supporto telefonico al personale incaricato dalle Aziende del S.S.R.</w:t>
            </w:r>
          </w:p>
        </w:tc>
        <w:tc>
          <w:tcPr>
            <w:tcW w:w="5245" w:type="dxa"/>
            <w:vAlign w:val="center"/>
          </w:tcPr>
          <w:p w:rsidR="00334EF3" w:rsidRPr="00C81ACD" w:rsidRDefault="00334EF3" w:rsidP="0042474B">
            <w:pPr>
              <w:tabs>
                <w:tab w:val="left" w:leader="dot" w:pos="3944"/>
              </w:tabs>
              <w:rPr>
                <w:rFonts w:asciiTheme="majorHAnsi" w:hAnsiTheme="majorHAnsi" w:cs="Calibri"/>
                <w:bCs/>
                <w:i/>
                <w:color w:val="000000"/>
                <w:sz w:val="18"/>
                <w:szCs w:val="18"/>
              </w:rPr>
            </w:pPr>
            <w:r w:rsidRPr="00C81ACD">
              <w:rPr>
                <w:rFonts w:asciiTheme="majorHAnsi" w:hAnsiTheme="majorHAnsi" w:cs="Calibri"/>
                <w:i/>
                <w:sz w:val="18"/>
                <w:szCs w:val="18"/>
              </w:rPr>
              <w:t xml:space="preserve">Disponibile (sì/no): </w:t>
            </w:r>
            <w:r w:rsidRPr="00C81ACD">
              <w:rPr>
                <w:rFonts w:asciiTheme="majorHAnsi" w:hAnsiTheme="majorHAnsi" w:cs="Calibri"/>
                <w:i/>
                <w:sz w:val="18"/>
                <w:szCs w:val="18"/>
              </w:rPr>
              <w:tab/>
            </w:r>
            <w:r w:rsidRPr="00C81ACD">
              <w:rPr>
                <w:rFonts w:asciiTheme="majorHAnsi" w:hAnsiTheme="majorHAnsi" w:cs="Calibri"/>
                <w:i/>
                <w:sz w:val="18"/>
                <w:szCs w:val="18"/>
              </w:rPr>
              <w:br/>
              <w:t>Giornate e fascia oraria:</w:t>
            </w:r>
            <w:r w:rsidRPr="00C81ACD">
              <w:rPr>
                <w:rFonts w:asciiTheme="majorHAnsi" w:hAnsiTheme="majorHAnsi" w:cs="Calibri"/>
                <w:i/>
                <w:sz w:val="18"/>
                <w:szCs w:val="18"/>
              </w:rPr>
              <w:tab/>
            </w:r>
          </w:p>
        </w:tc>
      </w:tr>
      <w:tr w:rsidR="00334EF3" w:rsidRPr="00C81ACD" w:rsidTr="0042474B">
        <w:trPr>
          <w:cantSplit/>
          <w:trHeight w:val="855"/>
        </w:trPr>
        <w:tc>
          <w:tcPr>
            <w:tcW w:w="4553" w:type="dxa"/>
            <w:shd w:val="clear" w:color="auto" w:fill="E5DFEC"/>
            <w:vAlign w:val="center"/>
          </w:tcPr>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Tecnici di questa sede abilitati ad intervenire sulle apparecchiature offerte</w:t>
            </w:r>
          </w:p>
        </w:tc>
        <w:tc>
          <w:tcPr>
            <w:tcW w:w="5245" w:type="dxa"/>
          </w:tcPr>
          <w:p w:rsidR="00334EF3" w:rsidRPr="00C81ACD" w:rsidRDefault="00334EF3" w:rsidP="0042474B">
            <w:pPr>
              <w:tabs>
                <w:tab w:val="left" w:pos="1915"/>
                <w:tab w:val="left" w:leader="dot" w:pos="5033"/>
              </w:tabs>
              <w:spacing w:before="120"/>
              <w:rPr>
                <w:rFonts w:asciiTheme="majorHAnsi" w:hAnsiTheme="majorHAnsi" w:cs="Calibri"/>
                <w:i/>
                <w:sz w:val="18"/>
                <w:szCs w:val="18"/>
              </w:rPr>
            </w:pPr>
            <w:r w:rsidRPr="00C81ACD">
              <w:rPr>
                <w:rFonts w:asciiTheme="majorHAnsi" w:hAnsiTheme="majorHAnsi" w:cs="Calibri"/>
                <w:i/>
                <w:sz w:val="18"/>
                <w:szCs w:val="18"/>
              </w:rPr>
              <w:t xml:space="preserve">Sede di partenza dei tecnici manutentori </w:t>
            </w:r>
            <w:r w:rsidRPr="00C81ACD">
              <w:rPr>
                <w:rFonts w:asciiTheme="majorHAnsi" w:hAnsiTheme="majorHAnsi" w:cs="Calibri"/>
                <w:i/>
                <w:sz w:val="18"/>
                <w:szCs w:val="18"/>
              </w:rPr>
              <w:tab/>
            </w:r>
          </w:p>
          <w:p w:rsidR="00334EF3" w:rsidRPr="00C81ACD" w:rsidRDefault="00334EF3" w:rsidP="0042474B">
            <w:pPr>
              <w:tabs>
                <w:tab w:val="left" w:leader="dot" w:pos="1915"/>
                <w:tab w:val="left" w:leader="dot" w:pos="5033"/>
              </w:tabs>
              <w:spacing w:before="120"/>
              <w:rPr>
                <w:rFonts w:asciiTheme="majorHAnsi" w:hAnsiTheme="majorHAnsi" w:cs="Calibri"/>
                <w:i/>
                <w:sz w:val="18"/>
                <w:szCs w:val="18"/>
              </w:rPr>
            </w:pPr>
            <w:r w:rsidRPr="00C81ACD">
              <w:rPr>
                <w:rFonts w:asciiTheme="majorHAnsi" w:hAnsiTheme="majorHAnsi" w:cs="Calibri"/>
                <w:i/>
                <w:sz w:val="18"/>
                <w:szCs w:val="18"/>
              </w:rPr>
              <w:t xml:space="preserve">NUMERO </w:t>
            </w:r>
            <w:r w:rsidRPr="00C81ACD">
              <w:rPr>
                <w:rFonts w:asciiTheme="majorHAnsi" w:hAnsiTheme="majorHAnsi" w:cs="Calibri"/>
                <w:i/>
                <w:sz w:val="18"/>
                <w:szCs w:val="18"/>
              </w:rPr>
              <w:tab/>
              <w:t xml:space="preserve">.QUALIFICA </w:t>
            </w:r>
            <w:r w:rsidRPr="00C81ACD">
              <w:rPr>
                <w:rFonts w:asciiTheme="majorHAnsi" w:hAnsiTheme="majorHAnsi" w:cs="Calibri"/>
                <w:i/>
                <w:sz w:val="18"/>
                <w:szCs w:val="18"/>
              </w:rPr>
              <w:tab/>
            </w:r>
          </w:p>
          <w:p w:rsidR="00334EF3" w:rsidRPr="00C81ACD" w:rsidRDefault="00334EF3" w:rsidP="0042474B">
            <w:pPr>
              <w:tabs>
                <w:tab w:val="left" w:leader="dot" w:pos="5033"/>
              </w:tabs>
              <w:spacing w:after="120"/>
              <w:rPr>
                <w:rFonts w:asciiTheme="majorHAnsi" w:hAnsiTheme="majorHAnsi" w:cs="Calibri"/>
                <w:i/>
                <w:sz w:val="18"/>
                <w:szCs w:val="18"/>
              </w:rPr>
            </w:pPr>
            <w:r w:rsidRPr="00C81ACD">
              <w:rPr>
                <w:rFonts w:asciiTheme="majorHAnsi" w:hAnsiTheme="majorHAnsi" w:cs="Calibri"/>
                <w:i/>
                <w:sz w:val="18"/>
                <w:szCs w:val="18"/>
              </w:rPr>
              <w:t xml:space="preserve">Numero di tecnici per apparecchiature installate (analoghe a quella offerta) : </w:t>
            </w:r>
            <w:r w:rsidRPr="00C81ACD">
              <w:rPr>
                <w:rFonts w:asciiTheme="majorHAnsi" w:hAnsiTheme="majorHAnsi" w:cs="Calibri"/>
                <w:i/>
                <w:sz w:val="18"/>
                <w:szCs w:val="18"/>
              </w:rPr>
              <w:tab/>
            </w:r>
          </w:p>
          <w:p w:rsidR="00334EF3" w:rsidRPr="00C81ACD" w:rsidRDefault="00334EF3" w:rsidP="0042474B">
            <w:pPr>
              <w:tabs>
                <w:tab w:val="left" w:leader="dot" w:pos="2482"/>
                <w:tab w:val="left" w:leader="dot" w:pos="3191"/>
                <w:tab w:val="left" w:leader="dot" w:pos="5033"/>
              </w:tabs>
              <w:spacing w:after="120"/>
              <w:rPr>
                <w:rFonts w:asciiTheme="majorHAnsi" w:hAnsiTheme="majorHAnsi" w:cs="Calibri"/>
                <w:i/>
                <w:sz w:val="18"/>
                <w:szCs w:val="18"/>
              </w:rPr>
            </w:pPr>
            <w:r w:rsidRPr="00C81ACD">
              <w:rPr>
                <w:rFonts w:asciiTheme="majorHAnsi" w:hAnsiTheme="majorHAnsi" w:cs="Calibri"/>
                <w:i/>
                <w:sz w:val="18"/>
                <w:szCs w:val="18"/>
              </w:rPr>
              <w:t>CERTIFICAZIONE (ISO</w:t>
            </w:r>
            <w:r w:rsidRPr="00C81ACD">
              <w:rPr>
                <w:rFonts w:asciiTheme="majorHAnsi" w:hAnsiTheme="majorHAnsi" w:cs="Calibri"/>
                <w:i/>
                <w:sz w:val="18"/>
                <w:szCs w:val="18"/>
              </w:rPr>
              <w:tab/>
              <w:t>)</w:t>
            </w:r>
            <w:r w:rsidRPr="00C81ACD">
              <w:rPr>
                <w:rFonts w:asciiTheme="majorHAnsi" w:hAnsiTheme="majorHAnsi" w:cs="Calibri"/>
                <w:i/>
                <w:sz w:val="18"/>
                <w:szCs w:val="18"/>
              </w:rPr>
              <w:tab/>
              <w:t xml:space="preserve"> opera in ESCLUSIVA</w:t>
            </w:r>
          </w:p>
          <w:p w:rsidR="00334EF3" w:rsidRPr="00C81ACD" w:rsidRDefault="00334EF3" w:rsidP="0042474B">
            <w:pPr>
              <w:tabs>
                <w:tab w:val="left" w:leader="dot" w:pos="2482"/>
                <w:tab w:val="left" w:leader="dot" w:pos="3191"/>
                <w:tab w:val="left" w:leader="dot" w:pos="5033"/>
              </w:tabs>
              <w:spacing w:after="120"/>
              <w:rPr>
                <w:rFonts w:asciiTheme="majorHAnsi" w:hAnsiTheme="majorHAnsi" w:cs="Calibri"/>
                <w:sz w:val="18"/>
                <w:szCs w:val="18"/>
              </w:rPr>
            </w:pPr>
            <w:r w:rsidRPr="00C81ACD">
              <w:rPr>
                <w:rFonts w:asciiTheme="majorHAnsi" w:hAnsiTheme="majorHAnsi" w:cs="Calibri"/>
                <w:i/>
                <w:sz w:val="18"/>
                <w:szCs w:val="18"/>
              </w:rPr>
              <w:t>(Sì/No)</w:t>
            </w:r>
            <w:r w:rsidRPr="00C81ACD">
              <w:rPr>
                <w:rFonts w:asciiTheme="majorHAnsi" w:hAnsiTheme="majorHAnsi" w:cs="Calibri"/>
                <w:i/>
                <w:sz w:val="18"/>
                <w:szCs w:val="18"/>
              </w:rPr>
              <w:tab/>
            </w:r>
          </w:p>
        </w:tc>
      </w:tr>
      <w:tr w:rsidR="00334EF3" w:rsidRPr="00C81ACD" w:rsidTr="0042474B">
        <w:trPr>
          <w:trHeight w:val="855"/>
        </w:trPr>
        <w:tc>
          <w:tcPr>
            <w:tcW w:w="4553" w:type="dxa"/>
            <w:shd w:val="clear" w:color="auto" w:fill="E5DFEC"/>
            <w:vAlign w:val="center"/>
          </w:tcPr>
          <w:p w:rsidR="00334EF3" w:rsidRPr="00C81ACD" w:rsidRDefault="00334EF3" w:rsidP="0042474B">
            <w:pPr>
              <w:rPr>
                <w:rFonts w:asciiTheme="majorHAnsi" w:hAnsiTheme="majorHAnsi" w:cs="Calibri"/>
                <w:sz w:val="18"/>
                <w:szCs w:val="18"/>
              </w:rPr>
            </w:pPr>
            <w:r w:rsidRPr="00C81ACD">
              <w:rPr>
                <w:rFonts w:asciiTheme="majorHAnsi" w:hAnsiTheme="majorHAnsi" w:cs="Calibri"/>
                <w:bCs/>
                <w:color w:val="000000"/>
                <w:sz w:val="18"/>
                <w:szCs w:val="18"/>
              </w:rPr>
              <w:t>Parti di ricambio</w:t>
            </w:r>
          </w:p>
        </w:tc>
        <w:tc>
          <w:tcPr>
            <w:tcW w:w="5245" w:type="dxa"/>
          </w:tcPr>
          <w:p w:rsidR="00334EF3" w:rsidRPr="00C81ACD" w:rsidRDefault="00334EF3" w:rsidP="0042474B">
            <w:pPr>
              <w:tabs>
                <w:tab w:val="left" w:leader="dot" w:pos="3899"/>
              </w:tabs>
              <w:spacing w:before="120"/>
              <w:rPr>
                <w:rFonts w:asciiTheme="majorHAnsi" w:hAnsiTheme="majorHAnsi" w:cs="Calibri"/>
                <w:i/>
                <w:sz w:val="18"/>
                <w:szCs w:val="18"/>
              </w:rPr>
            </w:pPr>
            <w:r w:rsidRPr="00C81ACD">
              <w:rPr>
                <w:rFonts w:asciiTheme="majorHAnsi" w:hAnsiTheme="majorHAnsi" w:cs="Calibri"/>
                <w:i/>
                <w:sz w:val="18"/>
                <w:szCs w:val="18"/>
              </w:rPr>
              <w:t xml:space="preserve">Tempo </w:t>
            </w:r>
            <w:proofErr w:type="spellStart"/>
            <w:r w:rsidRPr="00C81ACD">
              <w:rPr>
                <w:rFonts w:asciiTheme="majorHAnsi" w:hAnsiTheme="majorHAnsi" w:cs="Calibri"/>
                <w:i/>
                <w:sz w:val="18"/>
                <w:szCs w:val="18"/>
              </w:rPr>
              <w:t>max</w:t>
            </w:r>
            <w:proofErr w:type="spellEnd"/>
            <w:r w:rsidRPr="00C81ACD">
              <w:rPr>
                <w:rFonts w:asciiTheme="majorHAnsi" w:hAnsiTheme="majorHAnsi" w:cs="Calibri"/>
                <w:i/>
                <w:sz w:val="18"/>
                <w:szCs w:val="18"/>
              </w:rPr>
              <w:t xml:space="preserve"> di spedizione garantito: </w:t>
            </w:r>
            <w:r w:rsidRPr="00C81ACD">
              <w:rPr>
                <w:rFonts w:asciiTheme="majorHAnsi" w:hAnsiTheme="majorHAnsi" w:cs="Calibri"/>
                <w:i/>
                <w:sz w:val="18"/>
                <w:szCs w:val="18"/>
              </w:rPr>
              <w:tab/>
              <w:t xml:space="preserve">GG. LAV. </w:t>
            </w:r>
          </w:p>
          <w:p w:rsidR="00334EF3" w:rsidRPr="00C81ACD" w:rsidRDefault="00334EF3" w:rsidP="0042474B">
            <w:pPr>
              <w:rPr>
                <w:rFonts w:asciiTheme="majorHAnsi" w:hAnsiTheme="majorHAnsi" w:cs="Calibri"/>
                <w:i/>
                <w:sz w:val="18"/>
                <w:szCs w:val="18"/>
              </w:rPr>
            </w:pPr>
            <w:r w:rsidRPr="00C81ACD">
              <w:rPr>
                <w:rFonts w:asciiTheme="majorHAnsi" w:hAnsiTheme="majorHAnsi" w:cs="Calibri"/>
                <w:i/>
                <w:sz w:val="18"/>
                <w:szCs w:val="18"/>
              </w:rPr>
              <w:t xml:space="preserve"> SEDE MAGAZZINO:</w:t>
            </w:r>
          </w:p>
          <w:p w:rsidR="00334EF3" w:rsidRPr="00C81ACD" w:rsidRDefault="00334EF3" w:rsidP="0042474B">
            <w:pPr>
              <w:tabs>
                <w:tab w:val="left" w:leader="dot" w:pos="1773"/>
                <w:tab w:val="left" w:leader="dot" w:pos="3474"/>
                <w:tab w:val="left" w:leader="dot" w:pos="5033"/>
              </w:tabs>
              <w:rPr>
                <w:rFonts w:asciiTheme="majorHAnsi" w:hAnsiTheme="majorHAnsi" w:cs="Calibri"/>
                <w:i/>
                <w:sz w:val="18"/>
                <w:szCs w:val="18"/>
              </w:rPr>
            </w:pPr>
            <w:r w:rsidRPr="00C81ACD">
              <w:rPr>
                <w:rFonts w:asciiTheme="majorHAnsi" w:hAnsiTheme="majorHAnsi" w:cs="Calibri"/>
                <w:i/>
                <w:sz w:val="18"/>
                <w:szCs w:val="18"/>
              </w:rPr>
              <w:t xml:space="preserve">Ragione Sociale </w:t>
            </w:r>
          </w:p>
          <w:p w:rsidR="00334EF3" w:rsidRPr="00C81ACD" w:rsidRDefault="00334EF3" w:rsidP="0042474B">
            <w:pPr>
              <w:tabs>
                <w:tab w:val="left" w:leader="dot" w:pos="1773"/>
                <w:tab w:val="left" w:leader="dot" w:pos="3474"/>
                <w:tab w:val="left" w:leader="dot" w:pos="5033"/>
              </w:tabs>
              <w:rPr>
                <w:rFonts w:asciiTheme="majorHAnsi" w:hAnsiTheme="majorHAnsi" w:cs="Calibri"/>
                <w:i/>
                <w:sz w:val="18"/>
                <w:szCs w:val="18"/>
              </w:rPr>
            </w:pPr>
            <w:r w:rsidRPr="00C81ACD">
              <w:rPr>
                <w:rFonts w:asciiTheme="majorHAnsi" w:hAnsiTheme="majorHAnsi" w:cs="Calibri"/>
                <w:i/>
                <w:sz w:val="18"/>
                <w:szCs w:val="18"/>
              </w:rPr>
              <w:tab/>
              <w:t>Città</w:t>
            </w:r>
            <w:r w:rsidRPr="00C81ACD">
              <w:rPr>
                <w:rFonts w:asciiTheme="majorHAnsi" w:hAnsiTheme="majorHAnsi" w:cs="Calibri"/>
                <w:i/>
                <w:sz w:val="18"/>
                <w:szCs w:val="18"/>
              </w:rPr>
              <w:tab/>
              <w:t>(Prov.)</w:t>
            </w:r>
            <w:r w:rsidRPr="00C81ACD">
              <w:rPr>
                <w:rFonts w:asciiTheme="majorHAnsi" w:hAnsiTheme="majorHAnsi" w:cs="Calibri"/>
                <w:i/>
                <w:sz w:val="18"/>
                <w:szCs w:val="18"/>
              </w:rPr>
              <w:tab/>
            </w:r>
          </w:p>
          <w:p w:rsidR="00334EF3" w:rsidRPr="00C81ACD" w:rsidRDefault="00334EF3" w:rsidP="0042474B">
            <w:pPr>
              <w:tabs>
                <w:tab w:val="left" w:leader="dot" w:pos="923"/>
                <w:tab w:val="left" w:leader="dot" w:pos="5033"/>
              </w:tabs>
              <w:rPr>
                <w:rFonts w:asciiTheme="majorHAnsi" w:hAnsiTheme="majorHAnsi" w:cs="Calibri"/>
                <w:i/>
                <w:sz w:val="18"/>
                <w:szCs w:val="18"/>
              </w:rPr>
            </w:pPr>
            <w:r w:rsidRPr="00C81ACD">
              <w:rPr>
                <w:rFonts w:asciiTheme="majorHAnsi" w:hAnsiTheme="majorHAnsi" w:cs="Calibri"/>
                <w:i/>
                <w:sz w:val="18"/>
                <w:szCs w:val="18"/>
              </w:rPr>
              <w:t>CAP</w:t>
            </w:r>
            <w:r w:rsidRPr="00C81ACD">
              <w:rPr>
                <w:rFonts w:asciiTheme="majorHAnsi" w:hAnsiTheme="majorHAnsi" w:cs="Calibri"/>
                <w:i/>
                <w:sz w:val="18"/>
                <w:szCs w:val="18"/>
              </w:rPr>
              <w:tab/>
              <w:t>INDIRIZZO</w:t>
            </w:r>
            <w:r w:rsidRPr="00C81ACD">
              <w:rPr>
                <w:rFonts w:asciiTheme="majorHAnsi" w:hAnsiTheme="majorHAnsi" w:cs="Calibri"/>
                <w:i/>
                <w:sz w:val="18"/>
                <w:szCs w:val="18"/>
              </w:rPr>
              <w:tab/>
            </w:r>
          </w:p>
          <w:p w:rsidR="00334EF3" w:rsidRPr="00C81ACD" w:rsidRDefault="00334EF3" w:rsidP="0042474B">
            <w:pPr>
              <w:tabs>
                <w:tab w:val="left" w:leader="dot" w:pos="1915"/>
                <w:tab w:val="left" w:leader="dot" w:pos="5033"/>
              </w:tabs>
              <w:rPr>
                <w:rFonts w:asciiTheme="majorHAnsi" w:hAnsiTheme="majorHAnsi" w:cs="Calibri"/>
                <w:sz w:val="18"/>
                <w:szCs w:val="18"/>
              </w:rPr>
            </w:pPr>
            <w:r w:rsidRPr="00C81ACD">
              <w:rPr>
                <w:rFonts w:asciiTheme="majorHAnsi" w:hAnsiTheme="majorHAnsi" w:cs="Calibri"/>
                <w:i/>
                <w:sz w:val="18"/>
                <w:szCs w:val="18"/>
              </w:rPr>
              <w:t xml:space="preserve">Tel. </w:t>
            </w:r>
            <w:r w:rsidRPr="00C81ACD">
              <w:rPr>
                <w:rFonts w:asciiTheme="majorHAnsi" w:hAnsiTheme="majorHAnsi" w:cs="Calibri"/>
                <w:i/>
                <w:sz w:val="18"/>
                <w:szCs w:val="18"/>
              </w:rPr>
              <w:tab/>
              <w:t>Fax</w:t>
            </w:r>
            <w:r w:rsidRPr="00C81ACD">
              <w:rPr>
                <w:rFonts w:asciiTheme="majorHAnsi" w:hAnsiTheme="majorHAnsi" w:cs="Calibri"/>
                <w:sz w:val="18"/>
                <w:szCs w:val="18"/>
              </w:rPr>
              <w:tab/>
            </w:r>
          </w:p>
          <w:p w:rsidR="00334EF3" w:rsidRPr="00C81ACD" w:rsidRDefault="00334EF3" w:rsidP="0042474B">
            <w:pPr>
              <w:tabs>
                <w:tab w:val="left" w:leader="dot" w:pos="5033"/>
              </w:tabs>
              <w:spacing w:after="120"/>
              <w:rPr>
                <w:rFonts w:asciiTheme="majorHAnsi" w:hAnsiTheme="majorHAnsi" w:cs="Calibri"/>
                <w:i/>
                <w:sz w:val="18"/>
                <w:szCs w:val="18"/>
              </w:rPr>
            </w:pPr>
            <w:r w:rsidRPr="00C81ACD">
              <w:rPr>
                <w:rFonts w:asciiTheme="majorHAnsi" w:hAnsiTheme="majorHAnsi" w:cs="Calibri"/>
                <w:i/>
                <w:sz w:val="18"/>
                <w:szCs w:val="18"/>
              </w:rPr>
              <w:t xml:space="preserve">E-mail </w:t>
            </w:r>
            <w:r w:rsidRPr="00C81ACD">
              <w:rPr>
                <w:rFonts w:asciiTheme="majorHAnsi" w:hAnsiTheme="majorHAnsi" w:cs="Calibri"/>
                <w:i/>
                <w:sz w:val="18"/>
                <w:szCs w:val="18"/>
              </w:rPr>
              <w:tab/>
            </w:r>
          </w:p>
        </w:tc>
      </w:tr>
      <w:tr w:rsidR="00334EF3" w:rsidRPr="00C81ACD" w:rsidTr="0042474B">
        <w:trPr>
          <w:trHeight w:val="475"/>
        </w:trPr>
        <w:tc>
          <w:tcPr>
            <w:tcW w:w="4553" w:type="dxa"/>
            <w:shd w:val="clear" w:color="auto" w:fill="E5DFEC"/>
            <w:vAlign w:val="center"/>
          </w:tcPr>
          <w:p w:rsidR="00334EF3" w:rsidRPr="00C81ACD" w:rsidRDefault="00334EF3" w:rsidP="0042474B">
            <w:pPr>
              <w:jc w:val="both"/>
              <w:rPr>
                <w:rFonts w:asciiTheme="majorHAnsi" w:hAnsiTheme="majorHAnsi" w:cs="Calibri"/>
                <w:bCs/>
                <w:color w:val="000000"/>
                <w:sz w:val="18"/>
                <w:szCs w:val="18"/>
              </w:rPr>
            </w:pPr>
            <w:r w:rsidRPr="00C81ACD">
              <w:rPr>
                <w:rFonts w:asciiTheme="majorHAnsi" w:hAnsiTheme="majorHAnsi" w:cs="Calibri"/>
                <w:bCs/>
                <w:color w:val="000000"/>
                <w:sz w:val="18"/>
                <w:szCs w:val="18"/>
              </w:rPr>
              <w:lastRenderedPageBreak/>
              <w:t xml:space="preserve">Altre caratteristiche del servizio offerto </w:t>
            </w:r>
          </w:p>
        </w:tc>
        <w:tc>
          <w:tcPr>
            <w:tcW w:w="5245" w:type="dxa"/>
          </w:tcPr>
          <w:p w:rsidR="00334EF3" w:rsidRPr="00C81ACD" w:rsidRDefault="00334EF3" w:rsidP="0042474B">
            <w:pPr>
              <w:rPr>
                <w:rFonts w:asciiTheme="majorHAnsi" w:hAnsiTheme="majorHAnsi" w:cs="Calibri"/>
                <w:b/>
                <w:bCs/>
                <w:i/>
                <w:color w:val="000000"/>
                <w:sz w:val="18"/>
                <w:szCs w:val="18"/>
              </w:rPr>
            </w:pPr>
          </w:p>
        </w:tc>
      </w:tr>
    </w:tbl>
    <w:p w:rsidR="00334EF3" w:rsidRPr="00C81ACD" w:rsidRDefault="00334EF3" w:rsidP="00334EF3">
      <w:pPr>
        <w:rPr>
          <w:rFonts w:asciiTheme="majorHAnsi" w:hAnsiTheme="majorHAnsi" w:cs="Calibri"/>
          <w:sz w:val="18"/>
          <w:szCs w:val="18"/>
        </w:rPr>
      </w:pPr>
    </w:p>
    <w:p w:rsidR="00334EF3" w:rsidRPr="00C81ACD" w:rsidRDefault="00334EF3" w:rsidP="00334EF3">
      <w:pPr>
        <w:rPr>
          <w:rFonts w:asciiTheme="majorHAnsi" w:hAnsiTheme="majorHAnsi" w:cs="Calibri"/>
          <w:sz w:val="18"/>
          <w:szCs w:val="18"/>
        </w:rPr>
      </w:pPr>
    </w:p>
    <w:p w:rsidR="00334EF3" w:rsidRPr="00C81ACD" w:rsidRDefault="00334EF3" w:rsidP="00334EF3">
      <w:pPr>
        <w:rPr>
          <w:rFonts w:asciiTheme="majorHAnsi" w:hAnsiTheme="majorHAnsi" w:cs="Calibri"/>
          <w:b/>
          <w:bCs/>
          <w:sz w:val="18"/>
          <w:szCs w:val="18"/>
        </w:rPr>
      </w:pPr>
      <w:r w:rsidRPr="00C81ACD">
        <w:rPr>
          <w:rFonts w:asciiTheme="majorHAnsi" w:hAnsiTheme="majorHAnsi" w:cs="Calibri"/>
          <w:b/>
          <w:bCs/>
          <w:sz w:val="18"/>
          <w:szCs w:val="18"/>
        </w:rPr>
        <w:t>Timbro e firma del legale rappresentante</w:t>
      </w:r>
    </w:p>
    <w:p w:rsidR="00334EF3" w:rsidRPr="00C81ACD" w:rsidRDefault="00334EF3" w:rsidP="00334EF3">
      <w:pPr>
        <w:rPr>
          <w:rFonts w:asciiTheme="majorHAnsi" w:hAnsiTheme="majorHAnsi" w:cs="Calibri"/>
          <w:b/>
          <w:bCs/>
          <w:sz w:val="18"/>
          <w:szCs w:val="18"/>
        </w:rPr>
      </w:pPr>
    </w:p>
    <w:p w:rsidR="00334EF3" w:rsidRPr="00C81ACD" w:rsidRDefault="00334EF3" w:rsidP="00334EF3">
      <w:pPr>
        <w:tabs>
          <w:tab w:val="left" w:leader="underscore" w:pos="5103"/>
        </w:tabs>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334EF3">
      <w:pPr>
        <w:rPr>
          <w:rFonts w:asciiTheme="majorHAnsi" w:hAnsiTheme="majorHAnsi" w:cs="Calibri"/>
          <w:b/>
          <w:sz w:val="18"/>
          <w:szCs w:val="18"/>
        </w:rPr>
      </w:pPr>
      <w:r w:rsidRPr="00C81ACD">
        <w:rPr>
          <w:rFonts w:asciiTheme="majorHAnsi" w:hAnsiTheme="majorHAnsi" w:cs="Calibri"/>
          <w:b/>
          <w:sz w:val="18"/>
          <w:szCs w:val="18"/>
        </w:rPr>
        <w:br w:type="page"/>
      </w:r>
    </w:p>
    <w:tbl>
      <w:tblPr>
        <w:tblpPr w:leftFromText="141" w:rightFromText="141" w:vertAnchor="text" w:horzAnchor="margin" w:tblpXSpec="center" w:tblpY="468"/>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0"/>
      </w:tblGrid>
      <w:tr w:rsidR="00334EF3" w:rsidRPr="00C81ACD" w:rsidTr="0042474B">
        <w:trPr>
          <w:trHeight w:val="494"/>
        </w:trPr>
        <w:tc>
          <w:tcPr>
            <w:tcW w:w="9770" w:type="dxa"/>
            <w:shd w:val="clear" w:color="auto" w:fill="92CDDC"/>
          </w:tcPr>
          <w:p w:rsidR="00334EF3" w:rsidRPr="00C81ACD" w:rsidRDefault="00334EF3" w:rsidP="0042474B">
            <w:pPr>
              <w:spacing w:before="120"/>
              <w:jc w:val="center"/>
              <w:rPr>
                <w:rFonts w:asciiTheme="majorHAnsi" w:hAnsiTheme="majorHAnsi" w:cs="Calibri"/>
                <w:b/>
                <w:sz w:val="18"/>
                <w:szCs w:val="18"/>
              </w:rPr>
            </w:pPr>
            <w:r w:rsidRPr="00C81ACD">
              <w:rPr>
                <w:rFonts w:asciiTheme="majorHAnsi" w:hAnsiTheme="majorHAnsi" w:cs="Calibri"/>
                <w:b/>
                <w:sz w:val="18"/>
                <w:szCs w:val="18"/>
              </w:rPr>
              <w:lastRenderedPageBreak/>
              <w:t>FORMAZIONE PERSONALE SANITARIO</w:t>
            </w:r>
          </w:p>
          <w:p w:rsidR="00334EF3" w:rsidRPr="00C81ACD" w:rsidRDefault="00334EF3" w:rsidP="0042474B">
            <w:pPr>
              <w:spacing w:after="120"/>
              <w:jc w:val="center"/>
              <w:rPr>
                <w:rFonts w:asciiTheme="majorHAnsi" w:hAnsiTheme="majorHAnsi" w:cs="Calibri"/>
                <w:b/>
                <w:sz w:val="18"/>
                <w:szCs w:val="18"/>
              </w:rPr>
            </w:pPr>
            <w:r w:rsidRPr="00C81ACD">
              <w:rPr>
                <w:rFonts w:asciiTheme="majorHAnsi" w:hAnsiTheme="majorHAnsi" w:cs="Calibri"/>
                <w:b/>
                <w:sz w:val="18"/>
                <w:szCs w:val="18"/>
              </w:rPr>
              <w:t>(</w:t>
            </w:r>
            <w:r w:rsidRPr="00C81ACD">
              <w:rPr>
                <w:rFonts w:asciiTheme="majorHAnsi" w:hAnsiTheme="majorHAnsi" w:cs="Calibri"/>
                <w:b/>
                <w:sz w:val="18"/>
                <w:szCs w:val="18"/>
                <w:u w:val="single"/>
              </w:rPr>
              <w:t>NB SERVIZIO OBBLIGATORIO INCLUSO NELLA FORNITURA</w:t>
            </w:r>
            <w:r w:rsidRPr="00C81ACD">
              <w:rPr>
                <w:rFonts w:asciiTheme="majorHAnsi" w:hAnsiTheme="majorHAnsi" w:cs="Calibri"/>
                <w:b/>
                <w:sz w:val="18"/>
                <w:szCs w:val="18"/>
              </w:rPr>
              <w:t>)</w:t>
            </w:r>
          </w:p>
        </w:tc>
      </w:tr>
      <w:tr w:rsidR="00334EF3" w:rsidRPr="00C81ACD" w:rsidTr="0042474B">
        <w:trPr>
          <w:trHeight w:val="1948"/>
        </w:trPr>
        <w:tc>
          <w:tcPr>
            <w:tcW w:w="9770" w:type="dxa"/>
            <w:vAlign w:val="center"/>
          </w:tcPr>
          <w:p w:rsidR="00334EF3" w:rsidRPr="00C81ACD" w:rsidRDefault="00334EF3" w:rsidP="0042474B">
            <w:pPr>
              <w:tabs>
                <w:tab w:val="left" w:leader="dot" w:pos="7035"/>
              </w:tabs>
              <w:spacing w:before="120"/>
              <w:rPr>
                <w:rFonts w:asciiTheme="majorHAnsi" w:hAnsiTheme="majorHAnsi" w:cs="Calibri"/>
                <w:b/>
                <w:bCs/>
                <w:sz w:val="18"/>
                <w:szCs w:val="18"/>
              </w:rPr>
            </w:pPr>
            <w:r w:rsidRPr="00C81ACD">
              <w:rPr>
                <w:rFonts w:asciiTheme="majorHAnsi" w:hAnsiTheme="majorHAnsi" w:cs="Calibri"/>
                <w:b/>
                <w:bCs/>
                <w:sz w:val="18"/>
                <w:szCs w:val="18"/>
              </w:rPr>
              <w:t xml:space="preserve">Il sottoscritto </w:t>
            </w:r>
            <w:r w:rsidRPr="00C81ACD">
              <w:rPr>
                <w:rFonts w:asciiTheme="majorHAnsi" w:hAnsiTheme="majorHAnsi" w:cs="Calibri"/>
                <w:b/>
                <w:bCs/>
                <w:sz w:val="18"/>
                <w:szCs w:val="18"/>
              </w:rPr>
              <w:tab/>
              <w:t xml:space="preserve"> in qualità di legale rappresentante della Società:</w:t>
            </w:r>
          </w:p>
          <w:p w:rsidR="00334EF3" w:rsidRPr="00C81ACD" w:rsidRDefault="00334EF3" w:rsidP="0042474B">
            <w:pPr>
              <w:tabs>
                <w:tab w:val="left" w:leader="dot" w:pos="9586"/>
              </w:tabs>
              <w:rPr>
                <w:rFonts w:asciiTheme="majorHAnsi" w:hAnsiTheme="majorHAnsi" w:cs="Calibri"/>
                <w:sz w:val="18"/>
                <w:szCs w:val="18"/>
              </w:rPr>
            </w:pPr>
            <w:r w:rsidRPr="00C81ACD">
              <w:rPr>
                <w:rFonts w:asciiTheme="majorHAnsi" w:hAnsiTheme="majorHAnsi" w:cs="Calibri"/>
                <w:sz w:val="18"/>
                <w:szCs w:val="18"/>
              </w:rPr>
              <w:t xml:space="preserve">Ragione Sociale: </w:t>
            </w:r>
            <w:r w:rsidRPr="00C81ACD">
              <w:rPr>
                <w:rFonts w:asciiTheme="majorHAnsi" w:hAnsiTheme="majorHAnsi" w:cs="Calibri"/>
                <w:sz w:val="18"/>
                <w:szCs w:val="18"/>
              </w:rPr>
              <w:tab/>
            </w:r>
          </w:p>
          <w:p w:rsidR="00334EF3" w:rsidRPr="00C81ACD" w:rsidRDefault="00334EF3" w:rsidP="0042474B">
            <w:pPr>
              <w:tabs>
                <w:tab w:val="left" w:leader="dot" w:pos="5901"/>
                <w:tab w:val="left" w:leader="dot" w:pos="9586"/>
              </w:tabs>
              <w:rPr>
                <w:rFonts w:asciiTheme="majorHAnsi" w:hAnsiTheme="majorHAnsi" w:cs="Calibri"/>
                <w:sz w:val="18"/>
                <w:szCs w:val="18"/>
              </w:rPr>
            </w:pPr>
            <w:r w:rsidRPr="00C81ACD">
              <w:rPr>
                <w:rFonts w:asciiTheme="majorHAnsi" w:hAnsiTheme="majorHAnsi" w:cs="Calibri"/>
                <w:sz w:val="18"/>
                <w:szCs w:val="18"/>
              </w:rPr>
              <w:t xml:space="preserve">Città: </w:t>
            </w:r>
            <w:r w:rsidRPr="00C81ACD">
              <w:rPr>
                <w:rFonts w:asciiTheme="majorHAnsi" w:hAnsiTheme="majorHAnsi" w:cs="Calibri"/>
                <w:sz w:val="18"/>
                <w:szCs w:val="18"/>
              </w:rPr>
              <w:tab/>
              <w:t>(Provincia o Stato):</w:t>
            </w:r>
            <w:r w:rsidRPr="00C81ACD">
              <w:rPr>
                <w:rFonts w:asciiTheme="majorHAnsi" w:hAnsiTheme="majorHAnsi" w:cs="Calibri"/>
                <w:sz w:val="18"/>
                <w:szCs w:val="18"/>
              </w:rPr>
              <w:tab/>
            </w:r>
          </w:p>
          <w:p w:rsidR="00334EF3" w:rsidRPr="00C81ACD" w:rsidRDefault="00334EF3" w:rsidP="0042474B">
            <w:pPr>
              <w:tabs>
                <w:tab w:val="left" w:leader="dot" w:pos="9586"/>
              </w:tabs>
              <w:rPr>
                <w:rFonts w:asciiTheme="majorHAnsi" w:hAnsiTheme="majorHAnsi" w:cs="Calibri"/>
                <w:sz w:val="18"/>
                <w:szCs w:val="18"/>
              </w:rPr>
            </w:pPr>
            <w:r w:rsidRPr="00C81ACD">
              <w:rPr>
                <w:rFonts w:asciiTheme="majorHAnsi" w:hAnsiTheme="majorHAnsi" w:cs="Calibri"/>
                <w:sz w:val="18"/>
                <w:szCs w:val="18"/>
              </w:rPr>
              <w:t xml:space="preserve">Indirizzo: </w:t>
            </w:r>
            <w:r w:rsidRPr="00C81ACD">
              <w:rPr>
                <w:rFonts w:asciiTheme="majorHAnsi" w:hAnsiTheme="majorHAnsi" w:cs="Calibri"/>
                <w:sz w:val="18"/>
                <w:szCs w:val="18"/>
              </w:rPr>
              <w:tab/>
            </w:r>
          </w:p>
          <w:p w:rsidR="00334EF3" w:rsidRPr="00C81ACD" w:rsidRDefault="00334EF3" w:rsidP="0042474B">
            <w:pPr>
              <w:tabs>
                <w:tab w:val="left" w:leader="dot" w:pos="3916"/>
                <w:tab w:val="left" w:leader="dot" w:pos="6893"/>
                <w:tab w:val="left" w:leader="dot" w:pos="9586"/>
              </w:tabs>
              <w:rPr>
                <w:rFonts w:asciiTheme="majorHAnsi" w:hAnsiTheme="majorHAnsi" w:cs="Calibri"/>
                <w:sz w:val="18"/>
                <w:szCs w:val="18"/>
              </w:rPr>
            </w:pPr>
            <w:r w:rsidRPr="00C81ACD">
              <w:rPr>
                <w:rFonts w:asciiTheme="majorHAnsi" w:hAnsiTheme="majorHAnsi" w:cs="Calibri"/>
                <w:sz w:val="18"/>
                <w:szCs w:val="18"/>
              </w:rPr>
              <w:t xml:space="preserve">Tel: </w:t>
            </w:r>
            <w:r w:rsidRPr="00C81ACD">
              <w:rPr>
                <w:rFonts w:asciiTheme="majorHAnsi" w:hAnsiTheme="majorHAnsi" w:cs="Calibri"/>
                <w:sz w:val="18"/>
                <w:szCs w:val="18"/>
              </w:rPr>
              <w:tab/>
              <w:t xml:space="preserve">Fax: </w:t>
            </w:r>
            <w:r w:rsidRPr="00C81ACD">
              <w:rPr>
                <w:rFonts w:asciiTheme="majorHAnsi" w:hAnsiTheme="majorHAnsi" w:cs="Calibri"/>
                <w:sz w:val="18"/>
                <w:szCs w:val="18"/>
              </w:rPr>
              <w:tab/>
              <w:t xml:space="preserve"> E-mail </w:t>
            </w:r>
            <w:r w:rsidRPr="00C81ACD">
              <w:rPr>
                <w:rFonts w:asciiTheme="majorHAnsi" w:hAnsiTheme="majorHAnsi" w:cs="Calibri"/>
                <w:sz w:val="18"/>
                <w:szCs w:val="18"/>
              </w:rPr>
              <w:tab/>
            </w:r>
          </w:p>
          <w:p w:rsidR="00334EF3" w:rsidRPr="00C81ACD" w:rsidRDefault="00334EF3" w:rsidP="0042474B">
            <w:pPr>
              <w:rPr>
                <w:rFonts w:asciiTheme="majorHAnsi" w:hAnsiTheme="majorHAnsi" w:cs="Calibri"/>
                <w:b/>
                <w:sz w:val="18"/>
                <w:szCs w:val="18"/>
              </w:rPr>
            </w:pPr>
          </w:p>
        </w:tc>
      </w:tr>
      <w:tr w:rsidR="00334EF3" w:rsidRPr="00C81ACD" w:rsidTr="0042474B">
        <w:trPr>
          <w:trHeight w:val="845"/>
        </w:trPr>
        <w:tc>
          <w:tcPr>
            <w:tcW w:w="9770" w:type="dxa"/>
          </w:tcPr>
          <w:p w:rsidR="00334EF3" w:rsidRPr="00C81ACD" w:rsidRDefault="00334EF3" w:rsidP="0042474B">
            <w:pPr>
              <w:pStyle w:val="Titolo1"/>
              <w:jc w:val="center"/>
              <w:rPr>
                <w:rFonts w:asciiTheme="majorHAnsi" w:hAnsiTheme="majorHAnsi" w:cs="Calibri"/>
                <w:sz w:val="18"/>
                <w:szCs w:val="18"/>
              </w:rPr>
            </w:pPr>
            <w:r w:rsidRPr="00C81ACD">
              <w:rPr>
                <w:rFonts w:asciiTheme="majorHAnsi" w:hAnsiTheme="majorHAnsi" w:cs="Calibri"/>
                <w:sz w:val="18"/>
                <w:szCs w:val="18"/>
              </w:rPr>
              <w:t>D I C H I A R A</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u w:val="single"/>
              </w:rPr>
              <w:t>di impegnarsi ad organizzare</w:t>
            </w:r>
            <w:r w:rsidRPr="00C81ACD">
              <w:rPr>
                <w:rFonts w:asciiTheme="majorHAnsi" w:hAnsiTheme="majorHAnsi" w:cs="Calibri"/>
                <w:sz w:val="18"/>
                <w:szCs w:val="18"/>
              </w:rPr>
              <w:t xml:space="preserve"> un adeguato corso di formazione per il personale sanitario con tutte le spese a proprio carico, da erogarsi prima del collaudo, salvo diversa pattuizione, con personale competente, di durata sufficiente all’uso dell’apparecchiatura e con rilascio di attestato a nominativo, alle seguenti condizioni:</w:t>
            </w:r>
          </w:p>
        </w:tc>
      </w:tr>
      <w:tr w:rsidR="00334EF3" w:rsidRPr="00C81ACD" w:rsidTr="0042474B">
        <w:trPr>
          <w:trHeight w:val="4055"/>
        </w:trPr>
        <w:tc>
          <w:tcPr>
            <w:tcW w:w="9770" w:type="dxa"/>
          </w:tcPr>
          <w:p w:rsidR="00334EF3" w:rsidRPr="00C81ACD" w:rsidRDefault="00334EF3" w:rsidP="0042474B">
            <w:pPr>
              <w:spacing w:before="120"/>
              <w:rPr>
                <w:rFonts w:asciiTheme="majorHAnsi" w:hAnsiTheme="majorHAnsi" w:cs="Calibri"/>
                <w:b/>
                <w:sz w:val="18"/>
                <w:szCs w:val="18"/>
                <w:u w:val="single"/>
              </w:rPr>
            </w:pPr>
            <w:r w:rsidRPr="00C81ACD">
              <w:rPr>
                <w:rFonts w:asciiTheme="majorHAnsi" w:hAnsiTheme="majorHAnsi" w:cs="Calibri"/>
                <w:b/>
                <w:sz w:val="18"/>
                <w:szCs w:val="18"/>
                <w:u w:val="single"/>
              </w:rPr>
              <w:t>Corso al personale sanitario (descrivere)</w:t>
            </w:r>
            <w:r w:rsidRPr="00C81ACD">
              <w:rPr>
                <w:rFonts w:asciiTheme="majorHAnsi" w:hAnsiTheme="majorHAnsi" w:cs="Calibri"/>
                <w:b/>
                <w:sz w:val="18"/>
                <w:szCs w:val="18"/>
              </w:rPr>
              <w:t>:</w:t>
            </w:r>
            <w:r w:rsidRPr="00C81ACD">
              <w:rPr>
                <w:rFonts w:asciiTheme="majorHAnsi" w:hAnsiTheme="majorHAnsi" w:cs="Calibri"/>
                <w:b/>
                <w:sz w:val="18"/>
                <w:szCs w:val="18"/>
                <w:u w:val="single"/>
              </w:rPr>
              <w:t xml:space="preserve"> </w:t>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Luogo di svolgimento:</w:t>
            </w:r>
            <w:r w:rsidRPr="00C81ACD">
              <w:rPr>
                <w:rFonts w:asciiTheme="majorHAnsi" w:hAnsiTheme="majorHAnsi" w:cs="Calibri"/>
                <w:sz w:val="18"/>
                <w:szCs w:val="18"/>
              </w:rPr>
              <w:tab/>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 xml:space="preserve">Durata del corso: </w:t>
            </w:r>
            <w:r w:rsidRPr="00C81ACD">
              <w:rPr>
                <w:rFonts w:asciiTheme="majorHAnsi" w:hAnsiTheme="majorHAnsi" w:cs="Calibri"/>
                <w:sz w:val="18"/>
                <w:szCs w:val="18"/>
              </w:rPr>
              <w:tab/>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 xml:space="preserve">Formazione a </w:t>
            </w:r>
            <w:proofErr w:type="spellStart"/>
            <w:r w:rsidRPr="00C81ACD">
              <w:rPr>
                <w:rFonts w:asciiTheme="majorHAnsi" w:hAnsiTheme="majorHAnsi" w:cs="Calibri"/>
                <w:sz w:val="18"/>
                <w:szCs w:val="18"/>
              </w:rPr>
              <w:t>step</w:t>
            </w:r>
            <w:proofErr w:type="spellEnd"/>
            <w:r w:rsidRPr="00C81ACD">
              <w:rPr>
                <w:rFonts w:asciiTheme="majorHAnsi" w:hAnsiTheme="majorHAnsi" w:cs="Calibri"/>
                <w:sz w:val="18"/>
                <w:szCs w:val="18"/>
              </w:rPr>
              <w:t xml:space="preserve"> graduali: </w:t>
            </w:r>
            <w:r w:rsidRPr="00C81ACD">
              <w:rPr>
                <w:rFonts w:asciiTheme="majorHAnsi" w:hAnsiTheme="majorHAnsi" w:cs="Calibri"/>
                <w:sz w:val="18"/>
                <w:szCs w:val="18"/>
              </w:rPr>
              <w:tab/>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 xml:space="preserve">Breve descrizione dei contenuti del corso </w:t>
            </w:r>
            <w:r w:rsidRPr="00C81ACD">
              <w:rPr>
                <w:rFonts w:asciiTheme="majorHAnsi" w:hAnsiTheme="majorHAnsi" w:cs="Calibri"/>
                <w:sz w:val="18"/>
                <w:szCs w:val="18"/>
              </w:rPr>
              <w:tab/>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 xml:space="preserve">Documentazione utilizzata </w:t>
            </w:r>
            <w:r w:rsidRPr="00C81ACD">
              <w:rPr>
                <w:rFonts w:asciiTheme="majorHAnsi" w:hAnsiTheme="majorHAnsi" w:cs="Calibri"/>
                <w:sz w:val="18"/>
                <w:szCs w:val="18"/>
              </w:rPr>
              <w:tab/>
            </w:r>
          </w:p>
          <w:p w:rsidR="00334EF3" w:rsidRPr="00C81ACD" w:rsidRDefault="00334EF3" w:rsidP="0042474B">
            <w:pPr>
              <w:tabs>
                <w:tab w:val="left" w:leader="dot" w:pos="9497"/>
                <w:tab w:val="left" w:pos="11240"/>
              </w:tabs>
              <w:spacing w:before="120"/>
              <w:rPr>
                <w:rFonts w:asciiTheme="majorHAnsi" w:hAnsiTheme="majorHAnsi" w:cs="Calibri"/>
                <w:sz w:val="18"/>
                <w:szCs w:val="18"/>
              </w:rPr>
            </w:pPr>
            <w:r w:rsidRPr="00C81ACD">
              <w:rPr>
                <w:rFonts w:asciiTheme="majorHAnsi" w:hAnsiTheme="majorHAnsi" w:cs="Calibri"/>
                <w:sz w:val="18"/>
                <w:szCs w:val="18"/>
              </w:rPr>
              <w:t xml:space="preserve">Altro </w:t>
            </w:r>
            <w:r w:rsidRPr="00C81ACD">
              <w:rPr>
                <w:rFonts w:asciiTheme="majorHAnsi" w:hAnsiTheme="majorHAnsi" w:cs="Calibri"/>
                <w:sz w:val="18"/>
                <w:szCs w:val="18"/>
              </w:rPr>
              <w:tab/>
            </w:r>
          </w:p>
          <w:p w:rsidR="00334EF3" w:rsidRPr="00C81ACD" w:rsidRDefault="00334EF3" w:rsidP="0042474B">
            <w:pPr>
              <w:tabs>
                <w:tab w:val="left" w:leader="dot" w:pos="9497"/>
                <w:tab w:val="left" w:pos="11240"/>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9497"/>
              </w:tabs>
              <w:spacing w:before="120"/>
              <w:rPr>
                <w:rFonts w:asciiTheme="majorHAnsi" w:hAnsiTheme="majorHAnsi" w:cs="Calibri"/>
                <w:sz w:val="18"/>
                <w:szCs w:val="18"/>
              </w:rPr>
            </w:pPr>
            <w:r w:rsidRPr="00C81ACD">
              <w:rPr>
                <w:rFonts w:asciiTheme="majorHAnsi" w:hAnsiTheme="majorHAnsi" w:cs="Calibri"/>
                <w:sz w:val="18"/>
                <w:szCs w:val="18"/>
              </w:rPr>
              <w:tab/>
            </w:r>
          </w:p>
        </w:tc>
      </w:tr>
    </w:tbl>
    <w:p w:rsidR="00334EF3" w:rsidRPr="00C81ACD" w:rsidRDefault="00334EF3" w:rsidP="00334EF3">
      <w:pPr>
        <w:rPr>
          <w:rFonts w:asciiTheme="majorHAnsi" w:hAnsiTheme="majorHAnsi" w:cs="Calibri"/>
          <w:sz w:val="18"/>
          <w:szCs w:val="18"/>
        </w:rPr>
      </w:pPr>
    </w:p>
    <w:p w:rsidR="00334EF3" w:rsidRPr="00C81ACD" w:rsidRDefault="00334EF3" w:rsidP="00334EF3">
      <w:pPr>
        <w:rPr>
          <w:rFonts w:asciiTheme="majorHAnsi" w:hAnsiTheme="majorHAnsi" w:cs="Calibri"/>
          <w:b/>
          <w:sz w:val="18"/>
          <w:szCs w:val="18"/>
        </w:rPr>
      </w:pPr>
    </w:p>
    <w:p w:rsidR="00334EF3" w:rsidRPr="00C81ACD" w:rsidRDefault="00334EF3" w:rsidP="00334EF3">
      <w:pPr>
        <w:rPr>
          <w:rFonts w:asciiTheme="majorHAnsi" w:hAnsiTheme="majorHAnsi" w:cs="Calibri"/>
          <w:sz w:val="18"/>
          <w:szCs w:val="18"/>
          <w:u w:val="single"/>
        </w:rPr>
      </w:pPr>
      <w:r w:rsidRPr="00C81ACD">
        <w:rPr>
          <w:rFonts w:asciiTheme="majorHAnsi" w:hAnsiTheme="majorHAnsi" w:cs="Calibri"/>
          <w:sz w:val="18"/>
          <w:szCs w:val="18"/>
        </w:rPr>
        <w:t>( Timbro e firma del legale rappresentante della ditta)</w:t>
      </w:r>
    </w:p>
    <w:p w:rsidR="00334EF3" w:rsidRPr="00C81ACD" w:rsidRDefault="00334EF3" w:rsidP="00334EF3">
      <w:pPr>
        <w:rPr>
          <w:rFonts w:asciiTheme="majorHAnsi" w:hAnsiTheme="majorHAnsi" w:cs="Calibri"/>
          <w:b/>
          <w:sz w:val="18"/>
          <w:szCs w:val="18"/>
        </w:rPr>
      </w:pPr>
    </w:p>
    <w:p w:rsidR="00334EF3" w:rsidRPr="00C81ACD" w:rsidRDefault="00334EF3" w:rsidP="00334EF3">
      <w:pPr>
        <w:rPr>
          <w:rFonts w:asciiTheme="majorHAnsi" w:hAnsiTheme="majorHAnsi" w:cs="Calibri"/>
          <w:b/>
          <w:sz w:val="18"/>
          <w:szCs w:val="18"/>
        </w:rPr>
      </w:pPr>
      <w:r w:rsidRPr="00C81ACD">
        <w:rPr>
          <w:rFonts w:asciiTheme="majorHAnsi" w:hAnsiTheme="majorHAnsi" w:cs="Calibri"/>
          <w:b/>
          <w:sz w:val="18"/>
          <w:szCs w:val="18"/>
        </w:rPr>
        <w:br w:type="page"/>
      </w:r>
    </w:p>
    <w:tbl>
      <w:tblPr>
        <w:tblW w:w="11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29"/>
      </w:tblGrid>
      <w:tr w:rsidR="00334EF3" w:rsidRPr="00C81ACD" w:rsidTr="0042474B">
        <w:trPr>
          <w:jc w:val="center"/>
        </w:trPr>
        <w:tc>
          <w:tcPr>
            <w:tcW w:w="11429" w:type="dxa"/>
            <w:shd w:val="clear" w:color="auto" w:fill="92CDDC"/>
          </w:tcPr>
          <w:p w:rsidR="00334EF3" w:rsidRPr="00C81ACD" w:rsidRDefault="00334EF3" w:rsidP="0042474B">
            <w:pPr>
              <w:spacing w:before="120" w:after="120"/>
              <w:jc w:val="center"/>
              <w:rPr>
                <w:rFonts w:asciiTheme="majorHAnsi" w:hAnsiTheme="majorHAnsi" w:cs="Calibri"/>
                <w:b/>
                <w:sz w:val="18"/>
                <w:szCs w:val="18"/>
              </w:rPr>
            </w:pPr>
            <w:r w:rsidRPr="00C81ACD">
              <w:rPr>
                <w:rFonts w:asciiTheme="majorHAnsi" w:hAnsiTheme="majorHAnsi" w:cs="Calibri"/>
                <w:b/>
                <w:sz w:val="18"/>
                <w:szCs w:val="18"/>
              </w:rPr>
              <w:lastRenderedPageBreak/>
              <w:t>FORMAZIONE PERSONALE TECNICO</w:t>
            </w:r>
          </w:p>
        </w:tc>
      </w:tr>
      <w:tr w:rsidR="00334EF3" w:rsidRPr="00C81ACD" w:rsidTr="0042474B">
        <w:trPr>
          <w:trHeight w:val="1267"/>
          <w:jc w:val="center"/>
        </w:trPr>
        <w:tc>
          <w:tcPr>
            <w:tcW w:w="11429" w:type="dxa"/>
            <w:vAlign w:val="center"/>
          </w:tcPr>
          <w:p w:rsidR="00334EF3" w:rsidRPr="00C81ACD" w:rsidRDefault="00334EF3" w:rsidP="0042474B">
            <w:pPr>
              <w:tabs>
                <w:tab w:val="left" w:leader="dot" w:pos="7035"/>
              </w:tabs>
              <w:spacing w:before="120"/>
              <w:rPr>
                <w:rFonts w:asciiTheme="majorHAnsi" w:hAnsiTheme="majorHAnsi" w:cs="Calibri"/>
                <w:b/>
                <w:bCs/>
                <w:sz w:val="18"/>
                <w:szCs w:val="18"/>
              </w:rPr>
            </w:pPr>
            <w:r w:rsidRPr="00C81ACD">
              <w:rPr>
                <w:rFonts w:asciiTheme="majorHAnsi" w:hAnsiTheme="majorHAnsi" w:cs="Calibri"/>
                <w:b/>
                <w:bCs/>
                <w:sz w:val="18"/>
                <w:szCs w:val="18"/>
              </w:rPr>
              <w:t xml:space="preserve">Il sottoscritto </w:t>
            </w:r>
            <w:r w:rsidRPr="00C81ACD">
              <w:rPr>
                <w:rFonts w:asciiTheme="majorHAnsi" w:hAnsiTheme="majorHAnsi" w:cs="Calibri"/>
                <w:b/>
                <w:bCs/>
                <w:sz w:val="18"/>
                <w:szCs w:val="18"/>
              </w:rPr>
              <w:tab/>
              <w:t xml:space="preserve"> in qualità di legale rappresentante della Società:</w:t>
            </w:r>
          </w:p>
          <w:p w:rsidR="00334EF3" w:rsidRPr="00C81ACD" w:rsidRDefault="00334EF3" w:rsidP="0042474B">
            <w:pPr>
              <w:tabs>
                <w:tab w:val="left" w:leader="dot" w:pos="9586"/>
              </w:tabs>
              <w:rPr>
                <w:rFonts w:asciiTheme="majorHAnsi" w:hAnsiTheme="majorHAnsi" w:cs="Calibri"/>
                <w:sz w:val="18"/>
                <w:szCs w:val="18"/>
              </w:rPr>
            </w:pPr>
            <w:r w:rsidRPr="00C81ACD">
              <w:rPr>
                <w:rFonts w:asciiTheme="majorHAnsi" w:hAnsiTheme="majorHAnsi" w:cs="Calibri"/>
                <w:sz w:val="18"/>
                <w:szCs w:val="18"/>
              </w:rPr>
              <w:t xml:space="preserve">Ragione Sociale: </w:t>
            </w:r>
            <w:r w:rsidRPr="00C81ACD">
              <w:rPr>
                <w:rFonts w:asciiTheme="majorHAnsi" w:hAnsiTheme="majorHAnsi" w:cs="Calibri"/>
                <w:sz w:val="18"/>
                <w:szCs w:val="18"/>
              </w:rPr>
              <w:tab/>
            </w:r>
          </w:p>
          <w:p w:rsidR="00334EF3" w:rsidRPr="00C81ACD" w:rsidRDefault="00334EF3" w:rsidP="0042474B">
            <w:pPr>
              <w:tabs>
                <w:tab w:val="left" w:leader="dot" w:pos="5901"/>
                <w:tab w:val="left" w:leader="dot" w:pos="9586"/>
              </w:tabs>
              <w:rPr>
                <w:rFonts w:asciiTheme="majorHAnsi" w:hAnsiTheme="majorHAnsi" w:cs="Calibri"/>
                <w:sz w:val="18"/>
                <w:szCs w:val="18"/>
              </w:rPr>
            </w:pPr>
            <w:r w:rsidRPr="00C81ACD">
              <w:rPr>
                <w:rFonts w:asciiTheme="majorHAnsi" w:hAnsiTheme="majorHAnsi" w:cs="Calibri"/>
                <w:sz w:val="18"/>
                <w:szCs w:val="18"/>
              </w:rPr>
              <w:t xml:space="preserve">Città: </w:t>
            </w:r>
            <w:r w:rsidRPr="00C81ACD">
              <w:rPr>
                <w:rFonts w:asciiTheme="majorHAnsi" w:hAnsiTheme="majorHAnsi" w:cs="Calibri"/>
                <w:sz w:val="18"/>
                <w:szCs w:val="18"/>
              </w:rPr>
              <w:tab/>
              <w:t>(Provincia o Stato):</w:t>
            </w:r>
            <w:r w:rsidRPr="00C81ACD">
              <w:rPr>
                <w:rFonts w:asciiTheme="majorHAnsi" w:hAnsiTheme="majorHAnsi" w:cs="Calibri"/>
                <w:sz w:val="18"/>
                <w:szCs w:val="18"/>
              </w:rPr>
              <w:tab/>
            </w:r>
          </w:p>
          <w:p w:rsidR="00334EF3" w:rsidRPr="00C81ACD" w:rsidRDefault="00334EF3" w:rsidP="0042474B">
            <w:pPr>
              <w:tabs>
                <w:tab w:val="left" w:leader="dot" w:pos="9586"/>
              </w:tabs>
              <w:rPr>
                <w:rFonts w:asciiTheme="majorHAnsi" w:hAnsiTheme="majorHAnsi" w:cs="Calibri"/>
                <w:sz w:val="18"/>
                <w:szCs w:val="18"/>
              </w:rPr>
            </w:pPr>
            <w:r w:rsidRPr="00C81ACD">
              <w:rPr>
                <w:rFonts w:asciiTheme="majorHAnsi" w:hAnsiTheme="majorHAnsi" w:cs="Calibri"/>
                <w:sz w:val="18"/>
                <w:szCs w:val="18"/>
              </w:rPr>
              <w:t xml:space="preserve">Indirizzo: </w:t>
            </w:r>
            <w:r w:rsidRPr="00C81ACD">
              <w:rPr>
                <w:rFonts w:asciiTheme="majorHAnsi" w:hAnsiTheme="majorHAnsi" w:cs="Calibri"/>
                <w:sz w:val="18"/>
                <w:szCs w:val="18"/>
              </w:rPr>
              <w:tab/>
            </w:r>
          </w:p>
          <w:p w:rsidR="00334EF3" w:rsidRPr="00C81ACD" w:rsidRDefault="00334EF3" w:rsidP="0042474B">
            <w:pPr>
              <w:tabs>
                <w:tab w:val="left" w:leader="dot" w:pos="3916"/>
                <w:tab w:val="left" w:leader="dot" w:pos="6893"/>
                <w:tab w:val="left" w:leader="dot" w:pos="9586"/>
              </w:tabs>
              <w:rPr>
                <w:rFonts w:asciiTheme="majorHAnsi" w:hAnsiTheme="majorHAnsi" w:cs="Calibri"/>
                <w:sz w:val="18"/>
                <w:szCs w:val="18"/>
              </w:rPr>
            </w:pPr>
            <w:r w:rsidRPr="00C81ACD">
              <w:rPr>
                <w:rFonts w:asciiTheme="majorHAnsi" w:hAnsiTheme="majorHAnsi" w:cs="Calibri"/>
                <w:sz w:val="18"/>
                <w:szCs w:val="18"/>
              </w:rPr>
              <w:t xml:space="preserve">Tel: </w:t>
            </w:r>
            <w:r w:rsidRPr="00C81ACD">
              <w:rPr>
                <w:rFonts w:asciiTheme="majorHAnsi" w:hAnsiTheme="majorHAnsi" w:cs="Calibri"/>
                <w:sz w:val="18"/>
                <w:szCs w:val="18"/>
              </w:rPr>
              <w:tab/>
              <w:t xml:space="preserve">Fax: </w:t>
            </w:r>
            <w:r w:rsidRPr="00C81ACD">
              <w:rPr>
                <w:rFonts w:asciiTheme="majorHAnsi" w:hAnsiTheme="majorHAnsi" w:cs="Calibri"/>
                <w:sz w:val="18"/>
                <w:szCs w:val="18"/>
              </w:rPr>
              <w:tab/>
              <w:t xml:space="preserve"> E-mail </w:t>
            </w:r>
            <w:r w:rsidRPr="00C81ACD">
              <w:rPr>
                <w:rFonts w:asciiTheme="majorHAnsi" w:hAnsiTheme="majorHAnsi" w:cs="Calibri"/>
                <w:sz w:val="18"/>
                <w:szCs w:val="18"/>
              </w:rPr>
              <w:tab/>
            </w:r>
          </w:p>
          <w:p w:rsidR="00334EF3" w:rsidRPr="00C81ACD" w:rsidRDefault="00334EF3" w:rsidP="0042474B">
            <w:pPr>
              <w:rPr>
                <w:rFonts w:asciiTheme="majorHAnsi" w:hAnsiTheme="majorHAnsi" w:cs="Calibri"/>
                <w:b/>
                <w:sz w:val="18"/>
                <w:szCs w:val="18"/>
              </w:rPr>
            </w:pPr>
          </w:p>
        </w:tc>
      </w:tr>
      <w:tr w:rsidR="00334EF3" w:rsidRPr="00C81ACD" w:rsidTr="0042474B">
        <w:trPr>
          <w:jc w:val="center"/>
        </w:trPr>
        <w:tc>
          <w:tcPr>
            <w:tcW w:w="11429" w:type="dxa"/>
          </w:tcPr>
          <w:p w:rsidR="00334EF3" w:rsidRPr="00C81ACD" w:rsidRDefault="00334EF3" w:rsidP="0042474B">
            <w:pPr>
              <w:pStyle w:val="Titolo1"/>
              <w:spacing w:before="120" w:after="0"/>
              <w:ind w:left="482" w:hanging="482"/>
              <w:jc w:val="center"/>
              <w:rPr>
                <w:rFonts w:asciiTheme="majorHAnsi" w:hAnsiTheme="majorHAnsi" w:cs="Calibri"/>
                <w:sz w:val="18"/>
                <w:szCs w:val="18"/>
              </w:rPr>
            </w:pPr>
            <w:r w:rsidRPr="00C81ACD">
              <w:rPr>
                <w:rFonts w:asciiTheme="majorHAnsi" w:hAnsiTheme="majorHAnsi" w:cs="Calibri"/>
                <w:sz w:val="18"/>
                <w:szCs w:val="18"/>
              </w:rPr>
              <w:t>D I C H I A R A</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u w:val="single"/>
              </w:rPr>
              <w:t>di impegnarsi ad organizzare</w:t>
            </w:r>
            <w:r w:rsidRPr="00C81ACD">
              <w:rPr>
                <w:rFonts w:asciiTheme="majorHAnsi" w:hAnsiTheme="majorHAnsi" w:cs="Calibri"/>
                <w:sz w:val="18"/>
                <w:szCs w:val="18"/>
              </w:rPr>
              <w:t xml:space="preserve"> un adeguato corso di formazione, comprensivo degli eventuali aggiornamenti (se necessari) e con tutte le spese a carico della ditta, sulla manutenzione preventiva e su quella correttiva almeno di primo livello o completa (primo e secondo livello) per il personale tecnico delle singole Aziende Sanitarie interessate alla presente fornitura. </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Tale corso dovrà essere caratterizzato:</w:t>
            </w:r>
          </w:p>
          <w:p w:rsidR="00334EF3" w:rsidRPr="00C81ACD" w:rsidRDefault="00334EF3" w:rsidP="006D4689">
            <w:pPr>
              <w:numPr>
                <w:ilvl w:val="0"/>
                <w:numId w:val="41"/>
              </w:numPr>
              <w:jc w:val="both"/>
              <w:rPr>
                <w:rFonts w:asciiTheme="majorHAnsi" w:hAnsiTheme="majorHAnsi" w:cs="Calibri"/>
                <w:sz w:val="18"/>
                <w:szCs w:val="18"/>
              </w:rPr>
            </w:pPr>
            <w:r w:rsidRPr="00C81ACD">
              <w:rPr>
                <w:rFonts w:asciiTheme="majorHAnsi" w:hAnsiTheme="majorHAnsi" w:cs="Calibri"/>
                <w:sz w:val="18"/>
                <w:szCs w:val="18"/>
              </w:rPr>
              <w:t xml:space="preserve">da una durata sufficiente a garantire agli stessi la necessaria conoscenza per poter intervenire in modo qualificato nella manutenzione; </w:t>
            </w:r>
          </w:p>
          <w:p w:rsidR="00334EF3" w:rsidRPr="00C81ACD" w:rsidRDefault="00334EF3" w:rsidP="006D4689">
            <w:pPr>
              <w:numPr>
                <w:ilvl w:val="0"/>
                <w:numId w:val="41"/>
              </w:numPr>
              <w:jc w:val="both"/>
              <w:rPr>
                <w:rFonts w:asciiTheme="majorHAnsi" w:hAnsiTheme="majorHAnsi" w:cs="Calibri"/>
                <w:sz w:val="18"/>
                <w:szCs w:val="18"/>
              </w:rPr>
            </w:pPr>
            <w:r w:rsidRPr="00C81ACD">
              <w:rPr>
                <w:rFonts w:asciiTheme="majorHAnsi" w:hAnsiTheme="majorHAnsi" w:cs="Calibri"/>
                <w:sz w:val="18"/>
                <w:szCs w:val="18"/>
              </w:rPr>
              <w:t xml:space="preserve">dal rilascio ai tecnici delle Aziende Sanitarie di </w:t>
            </w:r>
            <w:r w:rsidRPr="00C81ACD">
              <w:rPr>
                <w:rFonts w:asciiTheme="majorHAnsi" w:hAnsiTheme="majorHAnsi" w:cs="Calibri"/>
                <w:b/>
                <w:sz w:val="18"/>
                <w:szCs w:val="18"/>
              </w:rPr>
              <w:t>certificato nominativo di abilitazione</w:t>
            </w:r>
            <w:r w:rsidRPr="00C81ACD">
              <w:rPr>
                <w:rFonts w:asciiTheme="majorHAnsi" w:hAnsiTheme="majorHAnsi" w:cs="Calibri"/>
                <w:sz w:val="18"/>
                <w:szCs w:val="18"/>
              </w:rPr>
              <w:t xml:space="preserve"> alla manutenzione, per il periodo successivo a quello coperto da garanzia. </w:t>
            </w:r>
          </w:p>
          <w:p w:rsidR="00334EF3" w:rsidRPr="00C81ACD" w:rsidRDefault="00334EF3" w:rsidP="0042474B">
            <w:pPr>
              <w:jc w:val="both"/>
              <w:rPr>
                <w:rFonts w:asciiTheme="majorHAnsi" w:hAnsiTheme="majorHAnsi" w:cs="Calibri"/>
                <w:sz w:val="18"/>
                <w:szCs w:val="18"/>
              </w:rPr>
            </w:pPr>
            <w:r w:rsidRPr="00C81ACD">
              <w:rPr>
                <w:rFonts w:asciiTheme="majorHAnsi" w:hAnsiTheme="majorHAnsi" w:cs="Calibri"/>
                <w:sz w:val="18"/>
                <w:szCs w:val="18"/>
              </w:rPr>
              <w:t>I corsi verranno erogati alle seguenti condizioni:</w:t>
            </w:r>
          </w:p>
        </w:tc>
      </w:tr>
      <w:tr w:rsidR="00334EF3" w:rsidRPr="00C81ACD" w:rsidTr="0042474B">
        <w:trPr>
          <w:jc w:val="center"/>
        </w:trPr>
        <w:tc>
          <w:tcPr>
            <w:tcW w:w="11429" w:type="dxa"/>
          </w:tcPr>
          <w:p w:rsidR="00334EF3" w:rsidRPr="00C81ACD" w:rsidRDefault="00334EF3" w:rsidP="0042474B">
            <w:pPr>
              <w:rPr>
                <w:rFonts w:asciiTheme="majorHAnsi" w:hAnsiTheme="majorHAnsi" w:cs="Calibri"/>
                <w:sz w:val="18"/>
                <w:szCs w:val="18"/>
              </w:rPr>
            </w:pPr>
            <w:r w:rsidRPr="00C81ACD">
              <w:rPr>
                <w:rFonts w:asciiTheme="majorHAnsi" w:hAnsiTheme="majorHAnsi" w:cs="Calibri"/>
                <w:b/>
                <w:sz w:val="18"/>
                <w:szCs w:val="18"/>
                <w:u w:val="single"/>
              </w:rPr>
              <w:t>CORSO AL PERSONALE TECNICO I LIVELLO</w:t>
            </w:r>
            <w:r w:rsidRPr="00C81ACD">
              <w:rPr>
                <w:rFonts w:asciiTheme="majorHAnsi" w:hAnsiTheme="majorHAnsi" w:cs="Calibri"/>
                <w:b/>
                <w:sz w:val="18"/>
                <w:szCs w:val="18"/>
              </w:rPr>
              <w:t>:</w:t>
            </w:r>
            <w:r w:rsidRPr="00C81ACD">
              <w:rPr>
                <w:rFonts w:asciiTheme="majorHAnsi" w:hAnsiTheme="majorHAnsi" w:cs="Calibri"/>
                <w:b/>
                <w:sz w:val="18"/>
                <w:szCs w:val="18"/>
              </w:rPr>
              <w:tab/>
              <w:t>(</w:t>
            </w:r>
            <w:r w:rsidRPr="00C81ACD">
              <w:rPr>
                <w:rFonts w:asciiTheme="majorHAnsi" w:hAnsiTheme="majorHAnsi" w:cs="Calibri"/>
                <w:b/>
                <w:sz w:val="18"/>
                <w:szCs w:val="18"/>
                <w:u w:val="single"/>
              </w:rPr>
              <w:t>NB OBBLIGATORIO ED INCLUSO NELLA FORNITURA</w:t>
            </w:r>
            <w:r w:rsidRPr="00C81ACD">
              <w:rPr>
                <w:rFonts w:asciiTheme="majorHAnsi" w:hAnsiTheme="majorHAnsi" w:cs="Calibri"/>
                <w:b/>
                <w:sz w:val="18"/>
                <w:szCs w:val="18"/>
              </w:rPr>
              <w:t>)</w:t>
            </w:r>
          </w:p>
          <w:p w:rsidR="00334EF3" w:rsidRPr="00C81ACD" w:rsidRDefault="00334EF3" w:rsidP="0042474B">
            <w:pPr>
              <w:rPr>
                <w:rFonts w:asciiTheme="majorHAnsi" w:hAnsiTheme="majorHAnsi" w:cs="Calibri"/>
                <w:sz w:val="18"/>
                <w:szCs w:val="18"/>
              </w:rPr>
            </w:pPr>
          </w:p>
          <w:p w:rsidR="00334EF3" w:rsidRPr="00C81ACD" w:rsidRDefault="00334EF3" w:rsidP="0042474B">
            <w:pPr>
              <w:spacing w:before="120"/>
              <w:rPr>
                <w:rFonts w:asciiTheme="majorHAnsi" w:hAnsiTheme="majorHAnsi" w:cs="Calibri"/>
                <w:sz w:val="18"/>
                <w:szCs w:val="18"/>
              </w:rPr>
            </w:pPr>
            <w:r w:rsidRPr="00C81ACD">
              <w:rPr>
                <w:rFonts w:asciiTheme="majorHAnsi" w:hAnsiTheme="majorHAnsi" w:cs="Calibri"/>
                <w:sz w:val="18"/>
                <w:szCs w:val="18"/>
              </w:rPr>
              <w:t xml:space="preserve">Formazione, per l’autorizzazione al personale incaricato dalla singola Azienda del SSR interessata alla presente fornitura, alla manutenzione correttiva e preventiva di I livello sulle singole unità del sistema: </w:t>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 xml:space="preserve">Luogo di svolgimento: </w:t>
            </w: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 xml:space="preserve">Durata del corso (ore): </w:t>
            </w:r>
            <w:r w:rsidRPr="00C81ACD">
              <w:rPr>
                <w:rFonts w:asciiTheme="majorHAnsi" w:hAnsiTheme="majorHAnsi" w:cs="Calibri"/>
                <w:sz w:val="18"/>
                <w:szCs w:val="18"/>
              </w:rPr>
              <w:tab/>
            </w:r>
          </w:p>
          <w:p w:rsidR="00334EF3" w:rsidRPr="00C81ACD" w:rsidRDefault="00334EF3" w:rsidP="0042474B">
            <w:pPr>
              <w:tabs>
                <w:tab w:val="left" w:leader="dot" w:pos="9920"/>
              </w:tabs>
              <w:spacing w:before="120"/>
              <w:rPr>
                <w:rFonts w:asciiTheme="majorHAnsi" w:hAnsiTheme="majorHAnsi" w:cs="Calibri"/>
                <w:sz w:val="18"/>
                <w:szCs w:val="18"/>
              </w:rPr>
            </w:pPr>
            <w:r w:rsidRPr="00C81ACD">
              <w:rPr>
                <w:rFonts w:asciiTheme="majorHAnsi" w:hAnsiTheme="majorHAnsi" w:cs="Calibri"/>
                <w:sz w:val="18"/>
                <w:szCs w:val="18"/>
              </w:rPr>
              <w:t>Descrizione dei contenuti del corso relativamente a:</w:t>
            </w:r>
          </w:p>
          <w:p w:rsidR="00334EF3" w:rsidRPr="00C81ACD" w:rsidRDefault="00334EF3" w:rsidP="00334EF3">
            <w:pPr>
              <w:pStyle w:val="Elencoacolori-Colore11"/>
              <w:widowControl/>
              <w:numPr>
                <w:ilvl w:val="0"/>
                <w:numId w:val="27"/>
              </w:numPr>
              <w:tabs>
                <w:tab w:val="left" w:leader="dot" w:pos="10676"/>
              </w:tabs>
              <w:adjustRightInd/>
              <w:spacing w:before="120" w:line="240" w:lineRule="auto"/>
              <w:ind w:left="612" w:hanging="255"/>
              <w:jc w:val="left"/>
              <w:textAlignment w:val="auto"/>
              <w:rPr>
                <w:rFonts w:asciiTheme="majorHAnsi" w:hAnsiTheme="majorHAnsi" w:cs="Calibri"/>
                <w:sz w:val="18"/>
                <w:szCs w:val="18"/>
                <w:lang w:eastAsia="en-US"/>
              </w:rPr>
            </w:pPr>
            <w:r w:rsidRPr="00C81ACD">
              <w:rPr>
                <w:rFonts w:asciiTheme="majorHAnsi" w:hAnsiTheme="majorHAnsi" w:cs="Calibri"/>
                <w:sz w:val="18"/>
                <w:szCs w:val="18"/>
                <w:lang w:eastAsia="en-US"/>
              </w:rPr>
              <w:t xml:space="preserve">Manutenzione Preventiva (descrivere): </w:t>
            </w:r>
            <w:r w:rsidRPr="00C81ACD">
              <w:rPr>
                <w:rFonts w:asciiTheme="majorHAnsi" w:hAnsiTheme="majorHAnsi" w:cs="Calibri"/>
                <w:sz w:val="18"/>
                <w:szCs w:val="18"/>
                <w:lang w:eastAsia="en-US"/>
              </w:rPr>
              <w:tab/>
            </w:r>
          </w:p>
          <w:p w:rsidR="00334EF3" w:rsidRPr="00C81ACD" w:rsidRDefault="00334EF3" w:rsidP="0042474B">
            <w:pPr>
              <w:tabs>
                <w:tab w:val="left" w:leader="dot" w:pos="10676"/>
              </w:tabs>
              <w:spacing w:before="120"/>
              <w:ind w:left="357"/>
              <w:rPr>
                <w:rFonts w:asciiTheme="majorHAnsi" w:hAnsiTheme="majorHAnsi" w:cs="Calibri"/>
                <w:sz w:val="18"/>
                <w:szCs w:val="18"/>
                <w:lang w:eastAsia="en-US"/>
              </w:rPr>
            </w:pPr>
            <w:r w:rsidRPr="00C81ACD">
              <w:rPr>
                <w:rFonts w:asciiTheme="majorHAnsi" w:hAnsiTheme="majorHAnsi" w:cs="Calibri"/>
                <w:sz w:val="18"/>
                <w:szCs w:val="18"/>
                <w:lang w:eastAsia="en-US"/>
              </w:rPr>
              <w:tab/>
            </w:r>
          </w:p>
          <w:p w:rsidR="00334EF3" w:rsidRPr="00C81ACD" w:rsidRDefault="00334EF3" w:rsidP="0042474B">
            <w:pPr>
              <w:tabs>
                <w:tab w:val="left" w:leader="dot" w:pos="10676"/>
              </w:tabs>
              <w:spacing w:before="120"/>
              <w:ind w:left="357"/>
              <w:rPr>
                <w:rFonts w:asciiTheme="majorHAnsi" w:hAnsiTheme="majorHAnsi" w:cs="Calibri"/>
                <w:sz w:val="18"/>
                <w:szCs w:val="18"/>
                <w:lang w:eastAsia="en-US"/>
              </w:rPr>
            </w:pPr>
            <w:r w:rsidRPr="00C81ACD">
              <w:rPr>
                <w:rFonts w:asciiTheme="majorHAnsi" w:hAnsiTheme="majorHAnsi" w:cs="Calibri"/>
                <w:sz w:val="18"/>
                <w:szCs w:val="18"/>
                <w:lang w:eastAsia="en-US"/>
              </w:rPr>
              <w:tab/>
            </w:r>
          </w:p>
          <w:p w:rsidR="00334EF3" w:rsidRPr="00C81ACD" w:rsidRDefault="00334EF3" w:rsidP="00334EF3">
            <w:pPr>
              <w:pStyle w:val="Elencoacolori-Colore11"/>
              <w:widowControl/>
              <w:numPr>
                <w:ilvl w:val="0"/>
                <w:numId w:val="27"/>
              </w:numPr>
              <w:tabs>
                <w:tab w:val="left" w:leader="dot" w:pos="10676"/>
              </w:tabs>
              <w:adjustRightInd/>
              <w:spacing w:line="240" w:lineRule="auto"/>
              <w:ind w:left="612" w:hanging="255"/>
              <w:jc w:val="left"/>
              <w:textAlignment w:val="auto"/>
              <w:rPr>
                <w:rFonts w:asciiTheme="majorHAnsi" w:hAnsiTheme="majorHAnsi" w:cs="Calibri"/>
                <w:sz w:val="18"/>
                <w:szCs w:val="18"/>
                <w:lang w:eastAsia="en-US"/>
              </w:rPr>
            </w:pPr>
            <w:r w:rsidRPr="00C81ACD">
              <w:rPr>
                <w:rFonts w:asciiTheme="majorHAnsi" w:hAnsiTheme="majorHAnsi" w:cs="Calibri"/>
                <w:sz w:val="18"/>
                <w:szCs w:val="18"/>
                <w:lang w:eastAsia="en-US"/>
              </w:rPr>
              <w:t>Ricerca Guasti (descrivere):</w:t>
            </w:r>
            <w:r w:rsidRPr="00C81ACD">
              <w:rPr>
                <w:rFonts w:asciiTheme="majorHAnsi" w:hAnsiTheme="majorHAnsi" w:cs="Calibri"/>
                <w:sz w:val="18"/>
                <w:szCs w:val="18"/>
                <w:lang w:eastAsia="en-US"/>
              </w:rPr>
              <w:tab/>
            </w:r>
          </w:p>
          <w:p w:rsidR="00334EF3" w:rsidRPr="00C81ACD" w:rsidRDefault="00334EF3" w:rsidP="0042474B">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C81ACD">
              <w:rPr>
                <w:rFonts w:asciiTheme="majorHAnsi" w:hAnsiTheme="majorHAnsi" w:cs="Calibri"/>
                <w:sz w:val="18"/>
                <w:szCs w:val="18"/>
                <w:lang w:eastAsia="en-US"/>
              </w:rPr>
              <w:tab/>
            </w:r>
          </w:p>
          <w:p w:rsidR="00334EF3" w:rsidRPr="00C81ACD" w:rsidRDefault="00334EF3" w:rsidP="0042474B">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C81ACD">
              <w:rPr>
                <w:rFonts w:asciiTheme="majorHAnsi" w:hAnsiTheme="majorHAnsi" w:cs="Calibri"/>
                <w:sz w:val="18"/>
                <w:szCs w:val="18"/>
                <w:lang w:eastAsia="en-US"/>
              </w:rPr>
              <w:tab/>
            </w:r>
          </w:p>
          <w:p w:rsidR="00334EF3" w:rsidRPr="00C81ACD" w:rsidRDefault="00334EF3" w:rsidP="00334EF3">
            <w:pPr>
              <w:pStyle w:val="Elencoacolori-Colore11"/>
              <w:widowControl/>
              <w:numPr>
                <w:ilvl w:val="0"/>
                <w:numId w:val="27"/>
              </w:numPr>
              <w:tabs>
                <w:tab w:val="left" w:leader="dot" w:pos="10676"/>
              </w:tabs>
              <w:adjustRightInd/>
              <w:spacing w:line="240" w:lineRule="auto"/>
              <w:ind w:left="612" w:hanging="255"/>
              <w:jc w:val="left"/>
              <w:textAlignment w:val="auto"/>
              <w:rPr>
                <w:rFonts w:asciiTheme="majorHAnsi" w:hAnsiTheme="majorHAnsi" w:cs="Calibri"/>
                <w:sz w:val="18"/>
                <w:szCs w:val="18"/>
                <w:lang w:eastAsia="en-US"/>
              </w:rPr>
            </w:pPr>
            <w:r w:rsidRPr="00C81ACD">
              <w:rPr>
                <w:rFonts w:asciiTheme="majorHAnsi" w:hAnsiTheme="majorHAnsi" w:cs="Calibri"/>
                <w:sz w:val="18"/>
                <w:szCs w:val="18"/>
                <w:lang w:eastAsia="en-US"/>
              </w:rPr>
              <w:t>Interventi di I° Livello (elencare):</w:t>
            </w:r>
            <w:r w:rsidRPr="00C81ACD">
              <w:rPr>
                <w:rFonts w:asciiTheme="majorHAnsi" w:hAnsiTheme="majorHAnsi" w:cs="Calibri"/>
                <w:sz w:val="18"/>
                <w:szCs w:val="18"/>
                <w:lang w:eastAsia="en-US"/>
              </w:rPr>
              <w:tab/>
            </w:r>
          </w:p>
          <w:p w:rsidR="00334EF3" w:rsidRPr="00C81ACD" w:rsidRDefault="00334EF3" w:rsidP="0042474B">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C81ACD">
              <w:rPr>
                <w:rFonts w:asciiTheme="majorHAnsi" w:hAnsiTheme="majorHAnsi" w:cs="Calibri"/>
                <w:sz w:val="18"/>
                <w:szCs w:val="18"/>
                <w:lang w:eastAsia="en-US"/>
              </w:rPr>
              <w:tab/>
            </w:r>
          </w:p>
          <w:p w:rsidR="00334EF3" w:rsidRPr="00C81ACD" w:rsidRDefault="00334EF3" w:rsidP="0042474B">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C81ACD">
              <w:rPr>
                <w:rFonts w:asciiTheme="majorHAnsi" w:hAnsiTheme="majorHAnsi" w:cs="Calibri"/>
                <w:sz w:val="18"/>
                <w:szCs w:val="18"/>
                <w:lang w:eastAsia="en-US"/>
              </w:rPr>
              <w:tab/>
            </w:r>
          </w:p>
          <w:p w:rsidR="00334EF3" w:rsidRPr="00C81ACD" w:rsidRDefault="00334EF3" w:rsidP="00334EF3">
            <w:pPr>
              <w:pStyle w:val="Elencoacolori-Colore11"/>
              <w:widowControl/>
              <w:numPr>
                <w:ilvl w:val="0"/>
                <w:numId w:val="27"/>
              </w:numPr>
              <w:tabs>
                <w:tab w:val="left" w:leader="dot" w:pos="10676"/>
              </w:tabs>
              <w:adjustRightInd/>
              <w:spacing w:line="240" w:lineRule="auto"/>
              <w:ind w:left="612" w:hanging="255"/>
              <w:jc w:val="left"/>
              <w:textAlignment w:val="auto"/>
              <w:rPr>
                <w:rFonts w:asciiTheme="majorHAnsi" w:hAnsiTheme="majorHAnsi" w:cs="Calibri"/>
                <w:sz w:val="18"/>
                <w:szCs w:val="18"/>
                <w:lang w:eastAsia="en-US"/>
              </w:rPr>
            </w:pPr>
            <w:r w:rsidRPr="00C81ACD">
              <w:rPr>
                <w:rFonts w:asciiTheme="majorHAnsi" w:hAnsiTheme="majorHAnsi" w:cs="Calibri"/>
                <w:sz w:val="18"/>
                <w:szCs w:val="18"/>
                <w:lang w:eastAsia="en-US"/>
              </w:rPr>
              <w:t xml:space="preserve"> Ulteriori descrizione dei contenuti del corso </w:t>
            </w:r>
            <w:r w:rsidRPr="00C81ACD">
              <w:rPr>
                <w:rFonts w:asciiTheme="majorHAnsi" w:hAnsiTheme="majorHAnsi" w:cs="Calibri"/>
                <w:sz w:val="18"/>
                <w:szCs w:val="18"/>
                <w:lang w:eastAsia="en-US"/>
              </w:rPr>
              <w:tab/>
            </w:r>
          </w:p>
          <w:p w:rsidR="00334EF3" w:rsidRPr="00C81ACD" w:rsidRDefault="00334EF3" w:rsidP="0042474B">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C81ACD">
              <w:rPr>
                <w:rFonts w:asciiTheme="majorHAnsi" w:hAnsiTheme="majorHAnsi" w:cs="Calibri"/>
                <w:sz w:val="18"/>
                <w:szCs w:val="18"/>
                <w:lang w:eastAsia="en-US"/>
              </w:rPr>
              <w:tab/>
            </w:r>
          </w:p>
          <w:p w:rsidR="00334EF3" w:rsidRPr="00C81ACD" w:rsidRDefault="00334EF3" w:rsidP="0042474B">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C81ACD">
              <w:rPr>
                <w:rFonts w:asciiTheme="majorHAnsi" w:hAnsiTheme="majorHAnsi" w:cs="Calibri"/>
                <w:sz w:val="18"/>
                <w:szCs w:val="18"/>
                <w:lang w:eastAsia="en-US"/>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Manualistica tecnica (elencare e descrivere le parti costitutive):</w:t>
            </w: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 xml:space="preserve">Altro </w:t>
            </w: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ab/>
            </w:r>
          </w:p>
        </w:tc>
      </w:tr>
      <w:tr w:rsidR="00334EF3" w:rsidRPr="00C81ACD" w:rsidTr="0042474B">
        <w:trPr>
          <w:jc w:val="center"/>
        </w:trPr>
        <w:tc>
          <w:tcPr>
            <w:tcW w:w="11429" w:type="dxa"/>
          </w:tcPr>
          <w:p w:rsidR="00334EF3" w:rsidRPr="00C81ACD" w:rsidRDefault="00334EF3" w:rsidP="0042474B">
            <w:pPr>
              <w:tabs>
                <w:tab w:val="left" w:leader="dot" w:pos="10010"/>
              </w:tabs>
              <w:rPr>
                <w:rFonts w:asciiTheme="majorHAnsi" w:hAnsiTheme="majorHAnsi" w:cs="Calibri"/>
                <w:b/>
                <w:sz w:val="18"/>
                <w:szCs w:val="18"/>
              </w:rPr>
            </w:pPr>
            <w:r w:rsidRPr="00C81ACD">
              <w:rPr>
                <w:rFonts w:asciiTheme="majorHAnsi" w:hAnsiTheme="majorHAnsi" w:cs="Calibri"/>
                <w:b/>
                <w:sz w:val="18"/>
                <w:szCs w:val="18"/>
                <w:u w:val="single"/>
              </w:rPr>
              <w:t>CORSO AL PERSONALE TECNICO COMPLETO (I E II LIVELLO)</w:t>
            </w:r>
            <w:r w:rsidRPr="00C81ACD">
              <w:rPr>
                <w:rFonts w:asciiTheme="majorHAnsi" w:hAnsiTheme="majorHAnsi" w:cs="Calibri"/>
                <w:b/>
                <w:sz w:val="18"/>
                <w:szCs w:val="18"/>
              </w:rPr>
              <w:t>:</w:t>
            </w:r>
          </w:p>
          <w:p w:rsidR="00334EF3" w:rsidRPr="00C81ACD" w:rsidRDefault="00334EF3" w:rsidP="0042474B">
            <w:pPr>
              <w:tabs>
                <w:tab w:val="left" w:leader="dot" w:pos="10010"/>
              </w:tabs>
              <w:rPr>
                <w:rFonts w:asciiTheme="majorHAnsi" w:hAnsiTheme="majorHAnsi" w:cs="Calibri"/>
                <w:sz w:val="18"/>
                <w:szCs w:val="18"/>
              </w:rPr>
            </w:pPr>
          </w:p>
          <w:p w:rsidR="00334EF3" w:rsidRPr="00C81ACD" w:rsidRDefault="00334EF3" w:rsidP="0042474B">
            <w:pPr>
              <w:tabs>
                <w:tab w:val="left" w:leader="dot" w:pos="10010"/>
              </w:tabs>
              <w:spacing w:before="120"/>
              <w:jc w:val="both"/>
              <w:rPr>
                <w:rFonts w:asciiTheme="majorHAnsi" w:hAnsiTheme="majorHAnsi" w:cs="Calibri"/>
                <w:sz w:val="18"/>
                <w:szCs w:val="18"/>
              </w:rPr>
            </w:pPr>
            <w:r w:rsidRPr="00C81ACD">
              <w:rPr>
                <w:rFonts w:asciiTheme="majorHAnsi" w:hAnsiTheme="majorHAnsi" w:cs="Calibri"/>
                <w:sz w:val="18"/>
                <w:szCs w:val="18"/>
              </w:rPr>
              <w:t xml:space="preserve">Formazione, per l’autorizzazione al personale della singola Azienda del SSR interessata alla presente fornitura, alla manutenzione correttiva e preventiva  completa sulle singole unità del sistema: </w:t>
            </w:r>
          </w:p>
          <w:p w:rsidR="00334EF3" w:rsidRPr="00C81ACD" w:rsidRDefault="00334EF3" w:rsidP="0042474B">
            <w:pPr>
              <w:tabs>
                <w:tab w:val="left" w:leader="dot" w:pos="10818"/>
              </w:tabs>
              <w:spacing w:before="120"/>
              <w:rPr>
                <w:rFonts w:asciiTheme="majorHAnsi" w:hAnsiTheme="majorHAnsi" w:cs="Calibri"/>
                <w:sz w:val="18"/>
                <w:szCs w:val="18"/>
              </w:rPr>
            </w:pPr>
            <w:r w:rsidRPr="00C81ACD">
              <w:rPr>
                <w:rFonts w:asciiTheme="majorHAnsi" w:hAnsiTheme="majorHAnsi" w:cs="Calibri"/>
                <w:sz w:val="18"/>
                <w:szCs w:val="18"/>
              </w:rPr>
              <w:t xml:space="preserve">Luogo di svolgimento: </w:t>
            </w:r>
            <w:r w:rsidRPr="00C81ACD">
              <w:rPr>
                <w:rFonts w:asciiTheme="majorHAnsi" w:hAnsiTheme="majorHAnsi" w:cs="Calibri"/>
                <w:sz w:val="18"/>
                <w:szCs w:val="18"/>
              </w:rPr>
              <w:tab/>
            </w:r>
          </w:p>
          <w:p w:rsidR="00334EF3" w:rsidRPr="00C81ACD" w:rsidRDefault="00334EF3" w:rsidP="0042474B">
            <w:pPr>
              <w:tabs>
                <w:tab w:val="left" w:leader="dot" w:pos="10818"/>
              </w:tabs>
              <w:spacing w:before="120"/>
              <w:rPr>
                <w:rFonts w:asciiTheme="majorHAnsi" w:hAnsiTheme="majorHAnsi" w:cs="Calibri"/>
                <w:sz w:val="18"/>
                <w:szCs w:val="18"/>
              </w:rPr>
            </w:pPr>
            <w:r w:rsidRPr="00C81ACD">
              <w:rPr>
                <w:rFonts w:asciiTheme="majorHAnsi" w:hAnsiTheme="majorHAnsi" w:cs="Calibri"/>
                <w:sz w:val="18"/>
                <w:szCs w:val="18"/>
              </w:rPr>
              <w:t xml:space="preserve">Durata del corso (ore): </w:t>
            </w:r>
            <w:r w:rsidRPr="00C81ACD">
              <w:rPr>
                <w:rFonts w:asciiTheme="majorHAnsi" w:hAnsiTheme="majorHAnsi" w:cs="Calibri"/>
                <w:sz w:val="18"/>
                <w:szCs w:val="18"/>
              </w:rPr>
              <w:tab/>
            </w:r>
          </w:p>
          <w:p w:rsidR="00334EF3" w:rsidRPr="00C81ACD" w:rsidRDefault="00334EF3" w:rsidP="0042474B">
            <w:pPr>
              <w:tabs>
                <w:tab w:val="left" w:leader="dot" w:pos="9920"/>
              </w:tabs>
              <w:spacing w:before="120"/>
              <w:rPr>
                <w:rFonts w:asciiTheme="majorHAnsi" w:hAnsiTheme="majorHAnsi" w:cs="Calibri"/>
                <w:sz w:val="18"/>
                <w:szCs w:val="18"/>
              </w:rPr>
            </w:pPr>
            <w:r w:rsidRPr="00C81ACD">
              <w:rPr>
                <w:rFonts w:asciiTheme="majorHAnsi" w:hAnsiTheme="majorHAnsi" w:cs="Calibri"/>
                <w:sz w:val="18"/>
                <w:szCs w:val="18"/>
              </w:rPr>
              <w:t>Descrizione dei contenuti del corso relativamente a:</w:t>
            </w:r>
          </w:p>
          <w:p w:rsidR="00334EF3" w:rsidRPr="00C81ACD" w:rsidRDefault="00334EF3" w:rsidP="0042474B">
            <w:pPr>
              <w:tabs>
                <w:tab w:val="left" w:leader="dot" w:pos="10676"/>
              </w:tabs>
              <w:spacing w:before="120"/>
              <w:rPr>
                <w:rFonts w:asciiTheme="majorHAnsi" w:hAnsiTheme="majorHAnsi" w:cs="Calibri"/>
                <w:sz w:val="18"/>
                <w:szCs w:val="18"/>
                <w:lang w:eastAsia="en-US"/>
              </w:rPr>
            </w:pPr>
            <w:r w:rsidRPr="00C81ACD">
              <w:rPr>
                <w:rFonts w:asciiTheme="majorHAnsi" w:hAnsiTheme="majorHAnsi" w:cs="Calibri"/>
                <w:sz w:val="18"/>
                <w:szCs w:val="18"/>
                <w:lang w:eastAsia="en-US"/>
              </w:rPr>
              <w:t xml:space="preserve">Manutenzione Preventiva (descrivere): </w:t>
            </w:r>
            <w:r w:rsidRPr="00C81ACD">
              <w:rPr>
                <w:rFonts w:asciiTheme="majorHAnsi" w:hAnsiTheme="majorHAnsi" w:cs="Calibri"/>
                <w:sz w:val="18"/>
                <w:szCs w:val="18"/>
                <w:lang w:eastAsia="en-US"/>
              </w:rPr>
              <w:tab/>
            </w:r>
          </w:p>
          <w:p w:rsidR="00334EF3" w:rsidRPr="00C81ACD" w:rsidRDefault="00334EF3" w:rsidP="0042474B">
            <w:pPr>
              <w:tabs>
                <w:tab w:val="left" w:leader="dot" w:pos="10676"/>
              </w:tabs>
              <w:spacing w:before="120"/>
              <w:rPr>
                <w:rFonts w:asciiTheme="majorHAnsi" w:hAnsiTheme="majorHAnsi" w:cs="Calibri"/>
                <w:sz w:val="18"/>
                <w:szCs w:val="18"/>
                <w:lang w:eastAsia="en-US"/>
              </w:rPr>
            </w:pPr>
            <w:r w:rsidRPr="00C81ACD">
              <w:rPr>
                <w:rFonts w:asciiTheme="majorHAnsi" w:hAnsiTheme="majorHAnsi" w:cs="Calibri"/>
                <w:sz w:val="18"/>
                <w:szCs w:val="18"/>
                <w:lang w:eastAsia="en-US"/>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lang w:eastAsia="en-US"/>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lang w:eastAsia="en-US"/>
              </w:rPr>
              <w:t>Ricerca Guasti (descrivere):</w:t>
            </w:r>
            <w:r w:rsidRPr="00C81ACD">
              <w:rPr>
                <w:rFonts w:asciiTheme="majorHAnsi" w:hAnsiTheme="majorHAnsi" w:cs="Calibri"/>
                <w:sz w:val="18"/>
                <w:szCs w:val="18"/>
              </w:rPr>
              <w:t xml:space="preserve"> </w:t>
            </w: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lastRenderedPageBreak/>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lang w:eastAsia="en-US"/>
              </w:rPr>
              <w:t>Interventi di II° Livello (elencare):</w:t>
            </w:r>
            <w:r w:rsidRPr="00C81ACD">
              <w:rPr>
                <w:rFonts w:asciiTheme="majorHAnsi" w:hAnsiTheme="majorHAnsi" w:cs="Calibri"/>
                <w:sz w:val="18"/>
                <w:szCs w:val="18"/>
              </w:rPr>
              <w:t xml:space="preserve"> </w:t>
            </w: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lang w:eastAsia="en-US"/>
              </w:rPr>
              <w:t xml:space="preserve">Ulteriori descrizione dei contenuti del corso </w:t>
            </w:r>
            <w:r w:rsidRPr="00C81ACD">
              <w:rPr>
                <w:rFonts w:asciiTheme="majorHAnsi" w:hAnsiTheme="majorHAnsi" w:cs="Calibri"/>
                <w:sz w:val="18"/>
                <w:szCs w:val="18"/>
                <w:lang w:eastAsia="en-US"/>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lang w:eastAsia="en-US"/>
              </w:rPr>
            </w:pP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Manualistica tecnica (elencare e descrivere le parti costitutive):</w:t>
            </w: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 xml:space="preserve">Altro </w:t>
            </w:r>
            <w:r w:rsidRPr="00C81ACD">
              <w:rPr>
                <w:rFonts w:asciiTheme="majorHAnsi" w:hAnsiTheme="majorHAnsi" w:cs="Calibri"/>
                <w:sz w:val="18"/>
                <w:szCs w:val="18"/>
              </w:rPr>
              <w:tab/>
            </w:r>
          </w:p>
          <w:p w:rsidR="00334EF3" w:rsidRPr="00C81ACD" w:rsidRDefault="00334EF3" w:rsidP="0042474B">
            <w:pPr>
              <w:tabs>
                <w:tab w:val="left" w:leader="dot" w:pos="10676"/>
              </w:tabs>
              <w:spacing w:before="120"/>
              <w:rPr>
                <w:rFonts w:asciiTheme="majorHAnsi" w:hAnsiTheme="majorHAnsi" w:cs="Calibri"/>
                <w:sz w:val="18"/>
                <w:szCs w:val="18"/>
              </w:rPr>
            </w:pPr>
            <w:r w:rsidRPr="00C81ACD">
              <w:rPr>
                <w:rFonts w:asciiTheme="majorHAnsi" w:hAnsiTheme="majorHAnsi" w:cs="Calibri"/>
                <w:sz w:val="18"/>
                <w:szCs w:val="18"/>
              </w:rPr>
              <w:tab/>
            </w:r>
            <w:r w:rsidRPr="00C81ACD">
              <w:rPr>
                <w:rFonts w:asciiTheme="majorHAnsi" w:hAnsiTheme="majorHAnsi" w:cs="Calibri"/>
                <w:sz w:val="18"/>
                <w:szCs w:val="18"/>
              </w:rPr>
              <w:tab/>
            </w:r>
          </w:p>
        </w:tc>
      </w:tr>
    </w:tbl>
    <w:p w:rsidR="00334EF3" w:rsidRPr="00C81ACD" w:rsidRDefault="00334EF3" w:rsidP="00334EF3">
      <w:pPr>
        <w:rPr>
          <w:rFonts w:asciiTheme="majorHAnsi" w:hAnsiTheme="majorHAnsi" w:cs="Calibri"/>
          <w:sz w:val="18"/>
          <w:szCs w:val="18"/>
        </w:rPr>
      </w:pPr>
    </w:p>
    <w:p w:rsidR="00334EF3" w:rsidRPr="00C81ACD" w:rsidRDefault="00334EF3" w:rsidP="00334EF3">
      <w:pPr>
        <w:rPr>
          <w:rFonts w:asciiTheme="majorHAnsi" w:hAnsiTheme="majorHAnsi" w:cs="Calibri"/>
          <w:sz w:val="18"/>
          <w:szCs w:val="18"/>
          <w:u w:val="single"/>
        </w:rPr>
      </w:pPr>
      <w:r w:rsidRPr="00C81ACD">
        <w:rPr>
          <w:rFonts w:asciiTheme="majorHAnsi" w:hAnsiTheme="majorHAnsi" w:cs="Calibri"/>
          <w:sz w:val="18"/>
          <w:szCs w:val="18"/>
        </w:rPr>
        <w:t>( Timbro e firma del legale rappresentante della ditta)</w:t>
      </w:r>
    </w:p>
    <w:p w:rsidR="00747675" w:rsidRPr="00C81ACD" w:rsidRDefault="00747675" w:rsidP="005D5727">
      <w:pPr>
        <w:contextualSpacing/>
        <w:jc w:val="both"/>
        <w:rPr>
          <w:rFonts w:asciiTheme="majorHAnsi" w:hAnsiTheme="majorHAnsi" w:cs="Tahoma"/>
          <w:b/>
          <w:sz w:val="18"/>
          <w:szCs w:val="18"/>
          <w:u w:val="single"/>
        </w:rPr>
        <w:sectPr w:rsidR="00747675" w:rsidRPr="00C81ACD" w:rsidSect="00E626C0">
          <w:footerReference w:type="default" r:id="rId23"/>
          <w:pgSz w:w="11906" w:h="16838"/>
          <w:pgMar w:top="1418" w:right="1134" w:bottom="1134" w:left="1134" w:header="709" w:footer="709" w:gutter="0"/>
          <w:cols w:space="708"/>
          <w:docGrid w:linePitch="360"/>
        </w:sectPr>
      </w:pPr>
    </w:p>
    <w:p w:rsidR="0064554A" w:rsidRPr="00C81ACD" w:rsidRDefault="0064554A" w:rsidP="00765965">
      <w:pPr>
        <w:pStyle w:val="Corpodeltesto2"/>
        <w:spacing w:after="0" w:line="240" w:lineRule="auto"/>
        <w:rPr>
          <w:rFonts w:asciiTheme="majorHAnsi" w:hAnsiTheme="majorHAnsi" w:cs="Tahoma"/>
          <w:b/>
          <w:sz w:val="18"/>
          <w:szCs w:val="18"/>
          <w:u w:val="single"/>
        </w:rPr>
      </w:pPr>
    </w:p>
    <w:sectPr w:rsidR="0064554A" w:rsidRPr="00C81ACD"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00F" w:rsidRDefault="00EE400F" w:rsidP="00747675">
      <w:r>
        <w:separator/>
      </w:r>
    </w:p>
  </w:endnote>
  <w:endnote w:type="continuationSeparator" w:id="0">
    <w:p w:rsidR="00EE400F" w:rsidRDefault="00EE400F"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font226">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gency FB">
    <w:panose1 w:val="020B0503020202020204"/>
    <w:charset w:val="00"/>
    <w:family w:val="swiss"/>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rebuchetMS">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00F" w:rsidRDefault="00EE400F">
    <w:pPr>
      <w:pStyle w:val="Pidipagina"/>
      <w:jc w:val="right"/>
      <w:rPr>
        <w:rFonts w:ascii="Cambria" w:hAnsi="Cambria" w:cs="Tahoma"/>
        <w:sz w:val="22"/>
        <w:szCs w:val="22"/>
      </w:rPr>
    </w:pPr>
  </w:p>
  <w:p w:rsidR="00EE400F" w:rsidRPr="00DE5EB5" w:rsidRDefault="00EE400F">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B96951">
      <w:rPr>
        <w:rFonts w:ascii="Cambria" w:hAnsi="Cambria" w:cs="Tahoma"/>
        <w:noProof/>
        <w:sz w:val="22"/>
        <w:szCs w:val="22"/>
      </w:rPr>
      <w:t>28</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00F" w:rsidRDefault="00EE400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EE400F" w:rsidRDefault="00EE400F">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69046"/>
      <w:docPartObj>
        <w:docPartGallery w:val="Page Numbers (Bottom of Page)"/>
        <w:docPartUnique/>
      </w:docPartObj>
    </w:sdtPr>
    <w:sdtEndPr>
      <w:rPr>
        <w:rFonts w:asciiTheme="majorHAnsi" w:hAnsiTheme="majorHAnsi"/>
      </w:rPr>
    </w:sdtEndPr>
    <w:sdtContent>
      <w:p w:rsidR="00EE400F" w:rsidRPr="00397335" w:rsidRDefault="00EE400F">
        <w:pPr>
          <w:pStyle w:val="Pidipagina"/>
          <w:jc w:val="right"/>
          <w:rPr>
            <w:rFonts w:asciiTheme="majorHAnsi" w:hAnsiTheme="majorHAnsi"/>
          </w:rPr>
        </w:pPr>
        <w:r w:rsidRPr="00397335">
          <w:rPr>
            <w:rFonts w:asciiTheme="majorHAnsi" w:hAnsiTheme="majorHAnsi"/>
          </w:rPr>
          <w:fldChar w:fldCharType="begin"/>
        </w:r>
        <w:r w:rsidRPr="00397335">
          <w:rPr>
            <w:rFonts w:asciiTheme="majorHAnsi" w:hAnsiTheme="majorHAnsi"/>
          </w:rPr>
          <w:instrText xml:space="preserve"> PAGE   \* MERGEFORMAT </w:instrText>
        </w:r>
        <w:r w:rsidRPr="00397335">
          <w:rPr>
            <w:rFonts w:asciiTheme="majorHAnsi" w:hAnsiTheme="majorHAnsi"/>
          </w:rPr>
          <w:fldChar w:fldCharType="separate"/>
        </w:r>
        <w:r w:rsidR="00B96951">
          <w:rPr>
            <w:rFonts w:asciiTheme="majorHAnsi" w:hAnsiTheme="majorHAnsi"/>
            <w:noProof/>
          </w:rPr>
          <w:t>44</w:t>
        </w:r>
        <w:r w:rsidRPr="00397335">
          <w:rPr>
            <w:rFonts w:asciiTheme="majorHAnsi" w:hAnsiTheme="majorHAnsi"/>
          </w:rPr>
          <w:fldChar w:fldCharType="end"/>
        </w:r>
      </w:p>
    </w:sdtContent>
  </w:sdt>
  <w:p w:rsidR="00EE400F" w:rsidRDefault="00EE400F">
    <w:pPr>
      <w:pStyle w:val="Pidipa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00F" w:rsidRDefault="00EE400F">
    <w:pPr>
      <w:pStyle w:val="Pidipagina"/>
      <w:jc w:val="right"/>
      <w:rPr>
        <w:rFonts w:ascii="Cambria" w:hAnsi="Cambria" w:cs="Tahoma"/>
        <w:sz w:val="22"/>
        <w:szCs w:val="22"/>
      </w:rPr>
    </w:pPr>
  </w:p>
  <w:p w:rsidR="00EE400F" w:rsidRPr="00DE5EB5" w:rsidRDefault="00EE400F">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00F" w:rsidRDefault="00EE400F" w:rsidP="00747675">
      <w:r>
        <w:separator/>
      </w:r>
    </w:p>
  </w:footnote>
  <w:footnote w:type="continuationSeparator" w:id="0">
    <w:p w:rsidR="00EE400F" w:rsidRDefault="00EE400F" w:rsidP="00747675">
      <w:r>
        <w:continuationSeparator/>
      </w:r>
    </w:p>
  </w:footnote>
  <w:footnote w:id="1">
    <w:p w:rsidR="00EE400F" w:rsidRDefault="00EE400F" w:rsidP="00334EF3">
      <w:pPr>
        <w:pStyle w:val="Testonotaapidipagina"/>
        <w:spacing w:line="240" w:lineRule="auto"/>
        <w:jc w:val="left"/>
        <w:rPr>
          <w:sz w:val="18"/>
        </w:rPr>
      </w:pPr>
      <w:r>
        <w:rPr>
          <w:rStyle w:val="Rimandonotaapidipagina"/>
          <w:sz w:val="18"/>
        </w:rPr>
        <w:footnoteRef/>
      </w:r>
      <w:r>
        <w:rPr>
          <w:sz w:val="18"/>
        </w:rPr>
        <w:t xml:space="preserve"> Si ricorda che l’elenco dei dispositivi medici e dispositivi medici impiantabili attivi notificati nel sistema "Banca dati dei dispositivi medici" è pubblicamente disponibile e scaricabile sul sito del Ministero della Salute al seguente link:  </w:t>
      </w:r>
      <w:hyperlink r:id="rId1" w:history="1">
        <w:r>
          <w:rPr>
            <w:rStyle w:val="Collegamentoipertestuale"/>
            <w:sz w:val="18"/>
          </w:rPr>
          <w:t>http://www.salute.gov.it/interrogazioneDispositivi/RicercaDispositiviServlet?action=ACTION_MASCHERA</w:t>
        </w:r>
      </w:hyperlink>
    </w:p>
    <w:p w:rsidR="00EE400F" w:rsidRDefault="00EE400F" w:rsidP="00334EF3">
      <w:pPr>
        <w:pStyle w:val="Testonotaapidipagina"/>
        <w:spacing w:line="240" w:lineRule="auto"/>
        <w:jc w:val="lef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75CD"/>
    <w:multiLevelType w:val="hybridMultilevel"/>
    <w:tmpl w:val="A0823F56"/>
    <w:lvl w:ilvl="0" w:tplc="0410000F">
      <w:start w:val="1"/>
      <w:numFmt w:val="decimal"/>
      <w:lvlText w:val="%1."/>
      <w:lvlJc w:val="left"/>
      <w:pPr>
        <w:ind w:left="720" w:hanging="360"/>
      </w:pPr>
      <w:rPr>
        <w:rFonts w:cs="Times New Roman"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tabs>
          <w:tab w:val="num" w:pos="2880"/>
        </w:tabs>
        <w:ind w:left="2880" w:hanging="360"/>
      </w:pPr>
      <w:rPr>
        <w:rFonts w:cs="Times New Roman" w:hint="default"/>
      </w:rPr>
    </w:lvl>
    <w:lvl w:ilvl="4" w:tplc="54047BDE">
      <w:start w:val="1"/>
      <w:numFmt w:val="decimal"/>
      <w:lvlText w:val="(%5)"/>
      <w:lvlJc w:val="left"/>
      <w:pPr>
        <w:ind w:left="3600" w:hanging="360"/>
      </w:pPr>
      <w:rPr>
        <w:rFonts w:cs="Times New Roman" w:hint="default"/>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58C791D"/>
    <w:multiLevelType w:val="hybridMultilevel"/>
    <w:tmpl w:val="3EE42A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B7798B"/>
    <w:multiLevelType w:val="hybridMultilevel"/>
    <w:tmpl w:val="8BAA6DB4"/>
    <w:lvl w:ilvl="0" w:tplc="1AD026B0">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B8A7167"/>
    <w:multiLevelType w:val="hybridMultilevel"/>
    <w:tmpl w:val="AA065056"/>
    <w:lvl w:ilvl="0" w:tplc="01325122">
      <w:start w:val="1"/>
      <w:numFmt w:val="decimal"/>
      <w:lvlText w:val="%1."/>
      <w:lvlJc w:val="left"/>
      <w:pPr>
        <w:tabs>
          <w:tab w:val="num" w:pos="720"/>
        </w:tabs>
        <w:ind w:left="720" w:hanging="360"/>
      </w:pPr>
      <w:rPr>
        <w:rFonts w:cs="Times New Roman" w:hint="default"/>
        <w:b/>
        <w:i w:val="0"/>
      </w:rPr>
    </w:lvl>
    <w:lvl w:ilvl="1" w:tplc="4012536C">
      <w:start w:val="1"/>
      <w:numFmt w:val="lowerLetter"/>
      <w:lvlText w:val="%2."/>
      <w:lvlJc w:val="left"/>
      <w:pPr>
        <w:tabs>
          <w:tab w:val="num" w:pos="1440"/>
        </w:tabs>
        <w:ind w:left="1440" w:hanging="360"/>
      </w:pPr>
      <w:rPr>
        <w:rFonts w:cs="Times New Roman" w:hint="default"/>
        <w:b/>
        <w:i w:val="0"/>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0D7031A4"/>
    <w:multiLevelType w:val="hybridMultilevel"/>
    <w:tmpl w:val="0FD6058C"/>
    <w:lvl w:ilvl="0" w:tplc="60DC720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13A0331"/>
    <w:multiLevelType w:val="hybridMultilevel"/>
    <w:tmpl w:val="05088112"/>
    <w:lvl w:ilvl="0" w:tplc="0410000F">
      <w:start w:val="1"/>
      <w:numFmt w:val="decimal"/>
      <w:lvlText w:val="%1."/>
      <w:lvlJc w:val="left"/>
      <w:pPr>
        <w:tabs>
          <w:tab w:val="num" w:pos="360"/>
        </w:tabs>
        <w:ind w:left="360" w:hanging="180"/>
      </w:pPr>
      <w:rPr>
        <w:rFonts w:hint="default"/>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9">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4C87BED"/>
    <w:multiLevelType w:val="hybridMultilevel"/>
    <w:tmpl w:val="EB9C6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BEC55F3"/>
    <w:multiLevelType w:val="hybridMultilevel"/>
    <w:tmpl w:val="263AEF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C2A39F9"/>
    <w:multiLevelType w:val="multilevel"/>
    <w:tmpl w:val="7AE057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072766D"/>
    <w:multiLevelType w:val="hybridMultilevel"/>
    <w:tmpl w:val="12FA6FE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97E1447"/>
    <w:multiLevelType w:val="hybridMultilevel"/>
    <w:tmpl w:val="4FE0CFAC"/>
    <w:lvl w:ilvl="0" w:tplc="592690DA">
      <w:start w:val="1"/>
      <w:numFmt w:val="decimal"/>
      <w:lvlText w:val="%1)"/>
      <w:lvlJc w:val="left"/>
      <w:pPr>
        <w:tabs>
          <w:tab w:val="num" w:pos="720"/>
        </w:tabs>
        <w:ind w:left="720" w:hanging="360"/>
      </w:pPr>
      <w:rPr>
        <w:rFonts w:ascii="Calibri" w:hAnsi="Calibri" w:cs="Times New Roman" w:hint="default"/>
        <w:b w:val="0"/>
        <w:sz w:val="24"/>
        <w:u w:val="none"/>
      </w:rPr>
    </w:lvl>
    <w:lvl w:ilvl="1" w:tplc="04100001">
      <w:start w:val="1"/>
      <w:numFmt w:val="bullet"/>
      <w:lvlText w:val=""/>
      <w:lvlJc w:val="left"/>
      <w:pPr>
        <w:tabs>
          <w:tab w:val="num" w:pos="1440"/>
        </w:tabs>
        <w:ind w:left="1440" w:hanging="360"/>
      </w:pPr>
      <w:rPr>
        <w:rFonts w:ascii="Symbol" w:hAnsi="Symbol" w:hint="default"/>
        <w:u w:val="none"/>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nsid w:val="2EEC4359"/>
    <w:multiLevelType w:val="hybridMultilevel"/>
    <w:tmpl w:val="7FD212CC"/>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1">
    <w:nsid w:val="31137087"/>
    <w:multiLevelType w:val="hybridMultilevel"/>
    <w:tmpl w:val="8CDC5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23">
    <w:nsid w:val="376F650E"/>
    <w:multiLevelType w:val="hybridMultilevel"/>
    <w:tmpl w:val="43FC7270"/>
    <w:lvl w:ilvl="0" w:tplc="04100001">
      <w:start w:val="1"/>
      <w:numFmt w:val="bullet"/>
      <w:lvlText w:val=""/>
      <w:lvlJc w:val="left"/>
      <w:pPr>
        <w:tabs>
          <w:tab w:val="num" w:pos="720"/>
        </w:tabs>
        <w:ind w:left="720" w:hanging="360"/>
      </w:pPr>
      <w:rPr>
        <w:rFonts w:ascii="Symbol" w:hAnsi="Symbol" w:hint="default"/>
        <w:b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03B54DA"/>
    <w:multiLevelType w:val="hybridMultilevel"/>
    <w:tmpl w:val="FE9086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0734219"/>
    <w:multiLevelType w:val="hybridMultilevel"/>
    <w:tmpl w:val="92EA92E2"/>
    <w:lvl w:ilvl="0" w:tplc="F75E9BC4">
      <w:start w:val="1"/>
      <w:numFmt w:val="decimal"/>
      <w:lvlText w:val="4.%1"/>
      <w:lvlJc w:val="left"/>
      <w:pPr>
        <w:ind w:left="720" w:hanging="360"/>
      </w:pPr>
      <w:rPr>
        <w:rFonts w:cs="Times New Roman" w:hint="default"/>
      </w:rPr>
    </w:lvl>
    <w:lvl w:ilvl="1" w:tplc="943C5BDC">
      <w:start w:val="3"/>
      <w:numFmt w:val="bullet"/>
      <w:lvlText w:val="-"/>
      <w:lvlJc w:val="left"/>
      <w:pPr>
        <w:tabs>
          <w:tab w:val="num" w:pos="360"/>
        </w:tabs>
        <w:ind w:left="360" w:hanging="360"/>
      </w:pPr>
      <w:rPr>
        <w:rFonts w:ascii="Times New Roman" w:eastAsia="Times New Roman" w:hAnsi="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3">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4">
    <w:nsid w:val="4FA123C7"/>
    <w:multiLevelType w:val="hybridMultilevel"/>
    <w:tmpl w:val="CDF602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08015BA"/>
    <w:multiLevelType w:val="hybridMultilevel"/>
    <w:tmpl w:val="711EE6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0A5092B"/>
    <w:multiLevelType w:val="hybridMultilevel"/>
    <w:tmpl w:val="C0E81AAC"/>
    <w:lvl w:ilvl="0" w:tplc="E7786E40">
      <w:start w:val="1"/>
      <w:numFmt w:val="bullet"/>
      <w:lvlText w:val="-"/>
      <w:lvlJc w:val="left"/>
      <w:pPr>
        <w:ind w:left="720" w:hanging="360"/>
      </w:pPr>
      <w:rPr>
        <w:rFonts w:ascii="SimSun" w:eastAsia="SimSun" w:hAnsi="SimSun"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53216530"/>
    <w:multiLevelType w:val="hybridMultilevel"/>
    <w:tmpl w:val="875EA436"/>
    <w:lvl w:ilvl="0" w:tplc="3476ED24">
      <w:start w:val="1"/>
      <w:numFmt w:val="upp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9">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5A757E3F"/>
    <w:multiLevelType w:val="hybridMultilevel"/>
    <w:tmpl w:val="AA065056"/>
    <w:lvl w:ilvl="0" w:tplc="01325122">
      <w:start w:val="1"/>
      <w:numFmt w:val="decimal"/>
      <w:lvlText w:val="%1."/>
      <w:lvlJc w:val="left"/>
      <w:pPr>
        <w:tabs>
          <w:tab w:val="num" w:pos="720"/>
        </w:tabs>
        <w:ind w:left="720" w:hanging="360"/>
      </w:pPr>
      <w:rPr>
        <w:rFonts w:cs="Times New Roman" w:hint="default"/>
        <w:b/>
        <w:i w:val="0"/>
      </w:rPr>
    </w:lvl>
    <w:lvl w:ilvl="1" w:tplc="4012536C">
      <w:start w:val="1"/>
      <w:numFmt w:val="lowerLetter"/>
      <w:lvlText w:val="%2."/>
      <w:lvlJc w:val="left"/>
      <w:pPr>
        <w:tabs>
          <w:tab w:val="num" w:pos="1440"/>
        </w:tabs>
        <w:ind w:left="1440" w:hanging="360"/>
      </w:pPr>
      <w:rPr>
        <w:rFonts w:cs="Times New Roman" w:hint="default"/>
        <w:b/>
        <w:i w:val="0"/>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2">
    <w:nsid w:val="5F730A6E"/>
    <w:multiLevelType w:val="multilevel"/>
    <w:tmpl w:val="3E3E25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nsid w:val="6187469B"/>
    <w:multiLevelType w:val="multilevel"/>
    <w:tmpl w:val="B0181C70"/>
    <w:lvl w:ilvl="0">
      <w:start w:val="1"/>
      <w:numFmt w:val="decimal"/>
      <w:lvlText w:val="%1."/>
      <w:lvlJc w:val="left"/>
      <w:pPr>
        <w:tabs>
          <w:tab w:val="num" w:pos="360"/>
        </w:tabs>
        <w:ind w:left="360" w:hanging="360"/>
      </w:pPr>
      <w:rPr>
        <w:rFonts w:cs="Times New Roman"/>
        <w:sz w:val="28"/>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nsid w:val="62262710"/>
    <w:multiLevelType w:val="hybridMultilevel"/>
    <w:tmpl w:val="8A1004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631264D9"/>
    <w:multiLevelType w:val="hybridMultilevel"/>
    <w:tmpl w:val="CFE40956"/>
    <w:lvl w:ilvl="0" w:tplc="04100001">
      <w:start w:val="1"/>
      <w:numFmt w:val="bullet"/>
      <w:lvlText w:val=""/>
      <w:lvlJc w:val="left"/>
      <w:pPr>
        <w:ind w:left="643" w:hanging="360"/>
      </w:pPr>
      <w:rPr>
        <w:rFonts w:ascii="Symbol" w:hAnsi="Symbol" w:hint="default"/>
      </w:rPr>
    </w:lvl>
    <w:lvl w:ilvl="1" w:tplc="04100003" w:tentative="1">
      <w:start w:val="1"/>
      <w:numFmt w:val="bullet"/>
      <w:lvlText w:val="o"/>
      <w:lvlJc w:val="left"/>
      <w:pPr>
        <w:ind w:left="1363" w:hanging="360"/>
      </w:pPr>
      <w:rPr>
        <w:rFonts w:ascii="Courier New" w:hAnsi="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46">
    <w:nsid w:val="644F09CF"/>
    <w:multiLevelType w:val="hybridMultilevel"/>
    <w:tmpl w:val="D8DC1FDA"/>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8">
    <w:nsid w:val="6D814D36"/>
    <w:multiLevelType w:val="hybridMultilevel"/>
    <w:tmpl w:val="AED25E9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9">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0">
    <w:nsid w:val="6F2833C8"/>
    <w:multiLevelType w:val="hybridMultilevel"/>
    <w:tmpl w:val="9AD8F8D4"/>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1">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2">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74146B14"/>
    <w:multiLevelType w:val="hybridMultilevel"/>
    <w:tmpl w:val="63645B0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77C47436"/>
    <w:multiLevelType w:val="hybridMultilevel"/>
    <w:tmpl w:val="31DE8C10"/>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4755"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6">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7">
    <w:nsid w:val="7D5F00F0"/>
    <w:multiLevelType w:val="hybridMultilevel"/>
    <w:tmpl w:val="5E9625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2"/>
  </w:num>
  <w:num w:numId="2">
    <w:abstractNumId w:val="39"/>
  </w:num>
  <w:num w:numId="3">
    <w:abstractNumId w:val="16"/>
  </w:num>
  <w:num w:numId="4">
    <w:abstractNumId w:val="52"/>
  </w:num>
  <w:num w:numId="5">
    <w:abstractNumId w:val="20"/>
  </w:num>
  <w:num w:numId="6">
    <w:abstractNumId w:val="51"/>
  </w:num>
  <w:num w:numId="7">
    <w:abstractNumId w:val="9"/>
  </w:num>
  <w:num w:numId="8">
    <w:abstractNumId w:val="28"/>
  </w:num>
  <w:num w:numId="9">
    <w:abstractNumId w:val="59"/>
  </w:num>
  <w:num w:numId="10">
    <w:abstractNumId w:val="13"/>
  </w:num>
  <w:num w:numId="11">
    <w:abstractNumId w:val="40"/>
  </w:num>
  <w:num w:numId="12">
    <w:abstractNumId w:val="31"/>
  </w:num>
  <w:num w:numId="13">
    <w:abstractNumId w:val="54"/>
  </w:num>
  <w:num w:numId="14">
    <w:abstractNumId w:val="58"/>
  </w:num>
  <w:num w:numId="15">
    <w:abstractNumId w:val="6"/>
  </w:num>
  <w:num w:numId="16">
    <w:abstractNumId w:val="47"/>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6"/>
  </w:num>
  <w:num w:numId="19">
    <w:abstractNumId w:val="15"/>
  </w:num>
  <w:num w:numId="20">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7"/>
  </w:num>
  <w:num w:numId="23">
    <w:abstractNumId w:val="18"/>
  </w:num>
  <w:num w:numId="24">
    <w:abstractNumId w:val="19"/>
  </w:num>
  <w:num w:numId="25">
    <w:abstractNumId w:val="30"/>
  </w:num>
  <w:num w:numId="26">
    <w:abstractNumId w:val="27"/>
  </w:num>
  <w:num w:numId="27">
    <w:abstractNumId w:val="3"/>
  </w:num>
  <w:num w:numId="28">
    <w:abstractNumId w:val="37"/>
  </w:num>
  <w:num w:numId="29">
    <w:abstractNumId w:val="42"/>
  </w:num>
  <w:num w:numId="30">
    <w:abstractNumId w:val="8"/>
  </w:num>
  <w:num w:numId="31">
    <w:abstractNumId w:val="45"/>
  </w:num>
  <w:num w:numId="32">
    <w:abstractNumId w:val="46"/>
  </w:num>
  <w:num w:numId="33">
    <w:abstractNumId w:val="41"/>
  </w:num>
  <w:num w:numId="34">
    <w:abstractNumId w:val="4"/>
  </w:num>
  <w:num w:numId="35">
    <w:abstractNumId w:val="1"/>
  </w:num>
  <w:num w:numId="36">
    <w:abstractNumId w:val="24"/>
  </w:num>
  <w:num w:numId="37">
    <w:abstractNumId w:val="32"/>
  </w:num>
  <w:num w:numId="38">
    <w:abstractNumId w:val="5"/>
  </w:num>
  <w:num w:numId="39">
    <w:abstractNumId w:val="2"/>
  </w:num>
  <w:num w:numId="40">
    <w:abstractNumId w:val="36"/>
  </w:num>
  <w:num w:numId="41">
    <w:abstractNumId w:val="21"/>
  </w:num>
  <w:num w:numId="42">
    <w:abstractNumId w:val="17"/>
  </w:num>
  <w:num w:numId="43">
    <w:abstractNumId w:val="23"/>
  </w:num>
  <w:num w:numId="44">
    <w:abstractNumId w:val="38"/>
  </w:num>
  <w:num w:numId="45">
    <w:abstractNumId w:val="0"/>
  </w:num>
  <w:num w:numId="46">
    <w:abstractNumId w:val="14"/>
  </w:num>
  <w:num w:numId="47">
    <w:abstractNumId w:val="26"/>
  </w:num>
  <w:num w:numId="48">
    <w:abstractNumId w:val="55"/>
  </w:num>
  <w:num w:numId="49">
    <w:abstractNumId w:val="48"/>
  </w:num>
  <w:num w:numId="50">
    <w:abstractNumId w:val="12"/>
  </w:num>
  <w:num w:numId="51">
    <w:abstractNumId w:val="44"/>
  </w:num>
  <w:num w:numId="52">
    <w:abstractNumId w:val="35"/>
  </w:num>
  <w:num w:numId="53">
    <w:abstractNumId w:val="25"/>
  </w:num>
  <w:num w:numId="54">
    <w:abstractNumId w:val="57"/>
  </w:num>
  <w:num w:numId="55">
    <w:abstractNumId w:val="11"/>
  </w:num>
  <w:num w:numId="56">
    <w:abstractNumId w:val="10"/>
  </w:num>
  <w:num w:numId="57">
    <w:abstractNumId w:val="34"/>
  </w:num>
  <w:num w:numId="58">
    <w:abstractNumId w:val="43"/>
  </w:num>
  <w:num w:numId="59">
    <w:abstractNumId w:val="50"/>
  </w:num>
  <w:num w:numId="60">
    <w:abstractNumId w:val="5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30881"/>
    <w:rsid w:val="00043E79"/>
    <w:rsid w:val="00054028"/>
    <w:rsid w:val="0006450F"/>
    <w:rsid w:val="00070F93"/>
    <w:rsid w:val="00080E63"/>
    <w:rsid w:val="00087C8F"/>
    <w:rsid w:val="00092A67"/>
    <w:rsid w:val="000B431E"/>
    <w:rsid w:val="0010240D"/>
    <w:rsid w:val="00113C2C"/>
    <w:rsid w:val="00113C3E"/>
    <w:rsid w:val="001219F5"/>
    <w:rsid w:val="00135E8C"/>
    <w:rsid w:val="001522D0"/>
    <w:rsid w:val="00154D25"/>
    <w:rsid w:val="00177D0E"/>
    <w:rsid w:val="00185D44"/>
    <w:rsid w:val="00192727"/>
    <w:rsid w:val="001A722B"/>
    <w:rsid w:val="001B0CEA"/>
    <w:rsid w:val="001B6D1C"/>
    <w:rsid w:val="001C00BA"/>
    <w:rsid w:val="001C58E6"/>
    <w:rsid w:val="001D0678"/>
    <w:rsid w:val="001E0F59"/>
    <w:rsid w:val="001E3572"/>
    <w:rsid w:val="001E3AB8"/>
    <w:rsid w:val="001E7B91"/>
    <w:rsid w:val="001F1615"/>
    <w:rsid w:val="001F3F77"/>
    <w:rsid w:val="001F7A1A"/>
    <w:rsid w:val="002022DF"/>
    <w:rsid w:val="00203B02"/>
    <w:rsid w:val="00205827"/>
    <w:rsid w:val="00236F17"/>
    <w:rsid w:val="002473D7"/>
    <w:rsid w:val="0025164C"/>
    <w:rsid w:val="00260CF6"/>
    <w:rsid w:val="002863DE"/>
    <w:rsid w:val="0029724F"/>
    <w:rsid w:val="002B2737"/>
    <w:rsid w:val="002B622A"/>
    <w:rsid w:val="002C68C5"/>
    <w:rsid w:val="002C7ED9"/>
    <w:rsid w:val="002D1BF5"/>
    <w:rsid w:val="002E6F54"/>
    <w:rsid w:val="002F2626"/>
    <w:rsid w:val="0030490E"/>
    <w:rsid w:val="00334EF3"/>
    <w:rsid w:val="00344800"/>
    <w:rsid w:val="003479F7"/>
    <w:rsid w:val="00351125"/>
    <w:rsid w:val="00352A12"/>
    <w:rsid w:val="00352EDB"/>
    <w:rsid w:val="00372EC6"/>
    <w:rsid w:val="00380A82"/>
    <w:rsid w:val="00392374"/>
    <w:rsid w:val="00397335"/>
    <w:rsid w:val="003A6981"/>
    <w:rsid w:val="003B467A"/>
    <w:rsid w:val="003C2122"/>
    <w:rsid w:val="003D4B21"/>
    <w:rsid w:val="003E1309"/>
    <w:rsid w:val="003E3381"/>
    <w:rsid w:val="003E637E"/>
    <w:rsid w:val="004053B2"/>
    <w:rsid w:val="00413E20"/>
    <w:rsid w:val="0042474B"/>
    <w:rsid w:val="00451A05"/>
    <w:rsid w:val="00461EEB"/>
    <w:rsid w:val="00466621"/>
    <w:rsid w:val="00467C89"/>
    <w:rsid w:val="00470EA7"/>
    <w:rsid w:val="00482BE3"/>
    <w:rsid w:val="00492627"/>
    <w:rsid w:val="00496CCE"/>
    <w:rsid w:val="004B31C3"/>
    <w:rsid w:val="004C334C"/>
    <w:rsid w:val="004C7B6A"/>
    <w:rsid w:val="004E5265"/>
    <w:rsid w:val="004F6BD5"/>
    <w:rsid w:val="0050691C"/>
    <w:rsid w:val="005219AD"/>
    <w:rsid w:val="00522B5E"/>
    <w:rsid w:val="00542E06"/>
    <w:rsid w:val="005833E4"/>
    <w:rsid w:val="005838E9"/>
    <w:rsid w:val="005C0DB7"/>
    <w:rsid w:val="005D380E"/>
    <w:rsid w:val="005D5727"/>
    <w:rsid w:val="005F12FB"/>
    <w:rsid w:val="005F2C3A"/>
    <w:rsid w:val="005F2CCB"/>
    <w:rsid w:val="006000DE"/>
    <w:rsid w:val="00637CD9"/>
    <w:rsid w:val="00642327"/>
    <w:rsid w:val="00642D0C"/>
    <w:rsid w:val="006452DE"/>
    <w:rsid w:val="0064554A"/>
    <w:rsid w:val="00667FF9"/>
    <w:rsid w:val="00675E01"/>
    <w:rsid w:val="0068268A"/>
    <w:rsid w:val="006859BB"/>
    <w:rsid w:val="00697601"/>
    <w:rsid w:val="006B72DC"/>
    <w:rsid w:val="006C6C36"/>
    <w:rsid w:val="006D4689"/>
    <w:rsid w:val="006E4044"/>
    <w:rsid w:val="007054DF"/>
    <w:rsid w:val="0070745D"/>
    <w:rsid w:val="00710713"/>
    <w:rsid w:val="00716CEA"/>
    <w:rsid w:val="007317E7"/>
    <w:rsid w:val="00747675"/>
    <w:rsid w:val="007542E4"/>
    <w:rsid w:val="00765965"/>
    <w:rsid w:val="007712C8"/>
    <w:rsid w:val="00774CB9"/>
    <w:rsid w:val="007752ED"/>
    <w:rsid w:val="007930E3"/>
    <w:rsid w:val="007A5A6E"/>
    <w:rsid w:val="007B6FB6"/>
    <w:rsid w:val="007C5194"/>
    <w:rsid w:val="007C7CD4"/>
    <w:rsid w:val="007D2DCA"/>
    <w:rsid w:val="007E7122"/>
    <w:rsid w:val="007F22BA"/>
    <w:rsid w:val="007F2D56"/>
    <w:rsid w:val="00800305"/>
    <w:rsid w:val="00834777"/>
    <w:rsid w:val="00837DE1"/>
    <w:rsid w:val="00837E71"/>
    <w:rsid w:val="008528BB"/>
    <w:rsid w:val="00874ACB"/>
    <w:rsid w:val="008855BF"/>
    <w:rsid w:val="008870BF"/>
    <w:rsid w:val="008943FA"/>
    <w:rsid w:val="008A4923"/>
    <w:rsid w:val="008A4E19"/>
    <w:rsid w:val="008B192B"/>
    <w:rsid w:val="008B457F"/>
    <w:rsid w:val="008C01A4"/>
    <w:rsid w:val="008C1D44"/>
    <w:rsid w:val="008D65A9"/>
    <w:rsid w:val="008D7703"/>
    <w:rsid w:val="008E2A9C"/>
    <w:rsid w:val="008F14B3"/>
    <w:rsid w:val="00902C34"/>
    <w:rsid w:val="0091184D"/>
    <w:rsid w:val="009257AF"/>
    <w:rsid w:val="0092692A"/>
    <w:rsid w:val="00935C74"/>
    <w:rsid w:val="009673EF"/>
    <w:rsid w:val="00971A89"/>
    <w:rsid w:val="009769AC"/>
    <w:rsid w:val="00986CCA"/>
    <w:rsid w:val="00991B5A"/>
    <w:rsid w:val="009A25FE"/>
    <w:rsid w:val="009B7036"/>
    <w:rsid w:val="009C44B8"/>
    <w:rsid w:val="009E1844"/>
    <w:rsid w:val="009E5B58"/>
    <w:rsid w:val="009F3874"/>
    <w:rsid w:val="00A0752E"/>
    <w:rsid w:val="00A15B53"/>
    <w:rsid w:val="00A23FF0"/>
    <w:rsid w:val="00A258B3"/>
    <w:rsid w:val="00A42F5F"/>
    <w:rsid w:val="00A46EF7"/>
    <w:rsid w:val="00A66C12"/>
    <w:rsid w:val="00A7231B"/>
    <w:rsid w:val="00A9149C"/>
    <w:rsid w:val="00A952EE"/>
    <w:rsid w:val="00A97470"/>
    <w:rsid w:val="00AB2DC2"/>
    <w:rsid w:val="00AB3C29"/>
    <w:rsid w:val="00AD46C7"/>
    <w:rsid w:val="00AE0068"/>
    <w:rsid w:val="00AE132F"/>
    <w:rsid w:val="00AF3900"/>
    <w:rsid w:val="00AF449C"/>
    <w:rsid w:val="00AF750D"/>
    <w:rsid w:val="00AF793F"/>
    <w:rsid w:val="00B003BB"/>
    <w:rsid w:val="00B02CF6"/>
    <w:rsid w:val="00B03AC0"/>
    <w:rsid w:val="00B062DD"/>
    <w:rsid w:val="00B11171"/>
    <w:rsid w:val="00B13529"/>
    <w:rsid w:val="00B15DB5"/>
    <w:rsid w:val="00B40D67"/>
    <w:rsid w:val="00B65181"/>
    <w:rsid w:val="00B67E32"/>
    <w:rsid w:val="00B7153D"/>
    <w:rsid w:val="00B7201A"/>
    <w:rsid w:val="00B813FB"/>
    <w:rsid w:val="00B96951"/>
    <w:rsid w:val="00BA4B6A"/>
    <w:rsid w:val="00BA609C"/>
    <w:rsid w:val="00BA7AFA"/>
    <w:rsid w:val="00BB5FC4"/>
    <w:rsid w:val="00BD0B93"/>
    <w:rsid w:val="00BE0878"/>
    <w:rsid w:val="00BE42E3"/>
    <w:rsid w:val="00BF2978"/>
    <w:rsid w:val="00C01511"/>
    <w:rsid w:val="00C121FD"/>
    <w:rsid w:val="00C1437A"/>
    <w:rsid w:val="00C261BE"/>
    <w:rsid w:val="00C26877"/>
    <w:rsid w:val="00C364BA"/>
    <w:rsid w:val="00C40ACF"/>
    <w:rsid w:val="00C435AA"/>
    <w:rsid w:val="00C47D15"/>
    <w:rsid w:val="00C537E1"/>
    <w:rsid w:val="00C546C9"/>
    <w:rsid w:val="00C616B4"/>
    <w:rsid w:val="00C81ACD"/>
    <w:rsid w:val="00C86214"/>
    <w:rsid w:val="00C94969"/>
    <w:rsid w:val="00CA201D"/>
    <w:rsid w:val="00CA20F3"/>
    <w:rsid w:val="00CB1238"/>
    <w:rsid w:val="00CD7F10"/>
    <w:rsid w:val="00CE35C4"/>
    <w:rsid w:val="00CE56FB"/>
    <w:rsid w:val="00CE5F0D"/>
    <w:rsid w:val="00D02FA2"/>
    <w:rsid w:val="00D06A3D"/>
    <w:rsid w:val="00D078CA"/>
    <w:rsid w:val="00D12F1F"/>
    <w:rsid w:val="00D161F4"/>
    <w:rsid w:val="00D21E8F"/>
    <w:rsid w:val="00D23D51"/>
    <w:rsid w:val="00D3096D"/>
    <w:rsid w:val="00D3322F"/>
    <w:rsid w:val="00D374C3"/>
    <w:rsid w:val="00D416D0"/>
    <w:rsid w:val="00D43827"/>
    <w:rsid w:val="00D44395"/>
    <w:rsid w:val="00D55AE7"/>
    <w:rsid w:val="00D55AFF"/>
    <w:rsid w:val="00D57F95"/>
    <w:rsid w:val="00D629F9"/>
    <w:rsid w:val="00D71920"/>
    <w:rsid w:val="00D7576D"/>
    <w:rsid w:val="00D805D2"/>
    <w:rsid w:val="00D8381D"/>
    <w:rsid w:val="00D95419"/>
    <w:rsid w:val="00D95442"/>
    <w:rsid w:val="00DA32B6"/>
    <w:rsid w:val="00DB27FB"/>
    <w:rsid w:val="00DD726C"/>
    <w:rsid w:val="00DF0873"/>
    <w:rsid w:val="00DF6538"/>
    <w:rsid w:val="00E213F5"/>
    <w:rsid w:val="00E40A39"/>
    <w:rsid w:val="00E52289"/>
    <w:rsid w:val="00E57A32"/>
    <w:rsid w:val="00E626C0"/>
    <w:rsid w:val="00E75419"/>
    <w:rsid w:val="00E77156"/>
    <w:rsid w:val="00EA17B4"/>
    <w:rsid w:val="00EB330D"/>
    <w:rsid w:val="00EE400F"/>
    <w:rsid w:val="00EE5940"/>
    <w:rsid w:val="00EE6E5F"/>
    <w:rsid w:val="00EF5A80"/>
    <w:rsid w:val="00EF7981"/>
    <w:rsid w:val="00F01C5E"/>
    <w:rsid w:val="00F02F27"/>
    <w:rsid w:val="00F15858"/>
    <w:rsid w:val="00F206BD"/>
    <w:rsid w:val="00F32BBE"/>
    <w:rsid w:val="00F35682"/>
    <w:rsid w:val="00F47ED7"/>
    <w:rsid w:val="00F522E2"/>
    <w:rsid w:val="00F57EF4"/>
    <w:rsid w:val="00F60941"/>
    <w:rsid w:val="00F64A58"/>
    <w:rsid w:val="00F76A4F"/>
    <w:rsid w:val="00F850BE"/>
    <w:rsid w:val="00F862A0"/>
    <w:rsid w:val="00F877F3"/>
    <w:rsid w:val="00F90929"/>
    <w:rsid w:val="00F91147"/>
    <w:rsid w:val="00F96622"/>
    <w:rsid w:val="00FA0E52"/>
    <w:rsid w:val="00FA355A"/>
    <w:rsid w:val="00FB1E68"/>
    <w:rsid w:val="00FB21F8"/>
    <w:rsid w:val="00FB3FA1"/>
    <w:rsid w:val="00FB43B8"/>
    <w:rsid w:val="00FB46C0"/>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paragraph" w:styleId="Titolo2">
    <w:name w:val="heading 2"/>
    <w:aliases w:val="Titolo 2 Carattere Carattere"/>
    <w:basedOn w:val="Normale"/>
    <w:next w:val="Normale"/>
    <w:link w:val="Titolo2Carattere1"/>
    <w:uiPriority w:val="99"/>
    <w:qFormat/>
    <w:rsid w:val="006D4689"/>
    <w:pPr>
      <w:keepNext/>
      <w:jc w:val="right"/>
      <w:outlineLvl w:val="1"/>
    </w:pPr>
    <w:rPr>
      <w:rFonts w:ascii="Tahoma" w:hAnsi="Tahoma" w:cs="Tahoma"/>
      <w:b/>
      <w:sz w:val="40"/>
      <w:szCs w:val="18"/>
    </w:rPr>
  </w:style>
  <w:style w:type="paragraph" w:styleId="Titolo3">
    <w:name w:val="heading 3"/>
    <w:basedOn w:val="Normale"/>
    <w:next w:val="Normale"/>
    <w:link w:val="Titolo3Carattere"/>
    <w:uiPriority w:val="99"/>
    <w:unhideWhenUsed/>
    <w:qFormat/>
    <w:rsid w:val="00F877F3"/>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1"/>
    <w:uiPriority w:val="99"/>
    <w:qFormat/>
    <w:rsid w:val="006D4689"/>
    <w:pPr>
      <w:keepNext/>
      <w:jc w:val="both"/>
      <w:outlineLvl w:val="3"/>
    </w:pPr>
    <w:rPr>
      <w:rFonts w:ascii="Arial" w:eastAsia="Arial Unicode MS" w:hAnsi="Arial"/>
      <w:sz w:val="24"/>
      <w:u w:val="single"/>
    </w:rPr>
  </w:style>
  <w:style w:type="paragraph" w:styleId="Titolo5">
    <w:name w:val="heading 5"/>
    <w:basedOn w:val="Normale"/>
    <w:next w:val="Normale"/>
    <w:link w:val="Titolo5Carattere2"/>
    <w:uiPriority w:val="99"/>
    <w:qFormat/>
    <w:rsid w:val="006D4689"/>
    <w:pPr>
      <w:spacing w:before="240" w:after="60"/>
      <w:outlineLvl w:val="4"/>
    </w:pPr>
    <w:rPr>
      <w:b/>
      <w:bCs/>
      <w:i/>
      <w:iCs/>
      <w:sz w:val="26"/>
      <w:szCs w:val="26"/>
    </w:rPr>
  </w:style>
  <w:style w:type="paragraph" w:styleId="Titolo6">
    <w:name w:val="heading 6"/>
    <w:basedOn w:val="Normale"/>
    <w:next w:val="Normale"/>
    <w:link w:val="Titolo6Carattere1"/>
    <w:uiPriority w:val="99"/>
    <w:qFormat/>
    <w:rsid w:val="006D4689"/>
    <w:pPr>
      <w:spacing w:before="240" w:after="60"/>
      <w:outlineLvl w:val="5"/>
    </w:pPr>
    <w:rPr>
      <w:b/>
      <w:bCs/>
      <w:sz w:val="22"/>
      <w:szCs w:val="22"/>
    </w:rPr>
  </w:style>
  <w:style w:type="paragraph" w:styleId="Titolo7">
    <w:name w:val="heading 7"/>
    <w:basedOn w:val="Normale"/>
    <w:next w:val="Normale"/>
    <w:link w:val="Titolo7Carattere1"/>
    <w:uiPriority w:val="99"/>
    <w:qFormat/>
    <w:rsid w:val="006D4689"/>
    <w:pPr>
      <w:spacing w:before="240" w:after="60"/>
      <w:outlineLvl w:val="6"/>
    </w:pPr>
    <w:rPr>
      <w:sz w:val="24"/>
      <w:szCs w:val="24"/>
    </w:rPr>
  </w:style>
  <w:style w:type="paragraph" w:styleId="Titolo8">
    <w:name w:val="heading 8"/>
    <w:basedOn w:val="Normale"/>
    <w:next w:val="Normale"/>
    <w:link w:val="Titolo8Carattere1"/>
    <w:uiPriority w:val="99"/>
    <w:qFormat/>
    <w:rsid w:val="006D4689"/>
    <w:pPr>
      <w:keepNext/>
      <w:pBdr>
        <w:top w:val="single" w:sz="6" w:space="1" w:color="auto"/>
        <w:left w:val="single" w:sz="6" w:space="1" w:color="auto"/>
        <w:bottom w:val="single" w:sz="6" w:space="1" w:color="auto"/>
        <w:right w:val="single" w:sz="6" w:space="1" w:color="auto"/>
      </w:pBdr>
      <w:jc w:val="center"/>
      <w:outlineLvl w:val="7"/>
    </w:pPr>
    <w:rPr>
      <w:sz w:val="40"/>
    </w:rPr>
  </w:style>
  <w:style w:type="paragraph" w:styleId="Titolo9">
    <w:name w:val="heading 9"/>
    <w:basedOn w:val="Normale"/>
    <w:next w:val="Normale"/>
    <w:link w:val="Titolo9Carattere1"/>
    <w:uiPriority w:val="99"/>
    <w:qFormat/>
    <w:rsid w:val="006D4689"/>
    <w:pPr>
      <w:keepNext/>
      <w:outlineLvl w:val="8"/>
    </w:pPr>
    <w:rPr>
      <w:rFonts w:ascii="Arial" w:hAnsi="Arial" w:cs="Arial"/>
      <w:b/>
      <w:bCs/>
      <w:sz w:val="22"/>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087C8F"/>
    <w:rPr>
      <w:rFonts w:ascii="Arial" w:eastAsia="Times New Roman" w:hAnsi="Arial" w:cs="Arial"/>
      <w:b/>
      <w:bCs/>
      <w:kern w:val="32"/>
      <w:sz w:val="32"/>
      <w:szCs w:val="32"/>
      <w:lang w:eastAsia="it-IT"/>
    </w:rPr>
  </w:style>
  <w:style w:type="character" w:customStyle="1" w:styleId="Titolo2Carattere1">
    <w:name w:val="Titolo 2 Carattere1"/>
    <w:aliases w:val="Titolo 2 Carattere Carattere Carattere1"/>
    <w:basedOn w:val="Carpredefinitoparagrafo"/>
    <w:link w:val="Titolo2"/>
    <w:uiPriority w:val="99"/>
    <w:rsid w:val="006D4689"/>
    <w:rPr>
      <w:rFonts w:ascii="Tahoma" w:eastAsia="Times New Roman" w:hAnsi="Tahoma" w:cs="Tahoma"/>
      <w:b/>
      <w:sz w:val="40"/>
      <w:szCs w:val="18"/>
      <w:lang w:eastAsia="it-IT"/>
    </w:rPr>
  </w:style>
  <w:style w:type="character" w:customStyle="1" w:styleId="Titolo3Carattere">
    <w:name w:val="Titolo 3 Carattere"/>
    <w:basedOn w:val="Carpredefinitoparagrafo"/>
    <w:link w:val="Titolo3"/>
    <w:uiPriority w:val="99"/>
    <w:rsid w:val="00F877F3"/>
    <w:rPr>
      <w:rFonts w:asciiTheme="majorHAnsi" w:eastAsiaTheme="majorEastAsia" w:hAnsiTheme="majorHAnsi" w:cstheme="majorBidi"/>
      <w:b/>
      <w:bCs/>
      <w:color w:val="4F81BD" w:themeColor="accent1"/>
      <w:sz w:val="20"/>
      <w:szCs w:val="20"/>
      <w:lang w:eastAsia="it-IT"/>
    </w:rPr>
  </w:style>
  <w:style w:type="character" w:customStyle="1" w:styleId="Titolo4Carattere1">
    <w:name w:val="Titolo 4 Carattere1"/>
    <w:basedOn w:val="Carpredefinitoparagrafo"/>
    <w:link w:val="Titolo4"/>
    <w:uiPriority w:val="99"/>
    <w:rsid w:val="006D4689"/>
    <w:rPr>
      <w:rFonts w:ascii="Arial" w:eastAsia="Arial Unicode MS" w:hAnsi="Arial" w:cs="Times New Roman"/>
      <w:sz w:val="24"/>
      <w:szCs w:val="20"/>
      <w:u w:val="single"/>
      <w:lang w:eastAsia="it-IT"/>
    </w:rPr>
  </w:style>
  <w:style w:type="character" w:customStyle="1" w:styleId="Titolo5Carattere2">
    <w:name w:val="Titolo 5 Carattere2"/>
    <w:basedOn w:val="Carpredefinitoparagrafo"/>
    <w:link w:val="Titolo5"/>
    <w:uiPriority w:val="99"/>
    <w:rsid w:val="006D4689"/>
    <w:rPr>
      <w:rFonts w:ascii="Times New Roman" w:eastAsia="Times New Roman" w:hAnsi="Times New Roman" w:cs="Times New Roman"/>
      <w:b/>
      <w:bCs/>
      <w:i/>
      <w:iCs/>
      <w:sz w:val="26"/>
      <w:szCs w:val="26"/>
      <w:lang w:eastAsia="it-IT"/>
    </w:rPr>
  </w:style>
  <w:style w:type="character" w:customStyle="1" w:styleId="Titolo6Carattere1">
    <w:name w:val="Titolo 6 Carattere1"/>
    <w:basedOn w:val="Carpredefinitoparagrafo"/>
    <w:link w:val="Titolo6"/>
    <w:uiPriority w:val="99"/>
    <w:rsid w:val="006D4689"/>
    <w:rPr>
      <w:rFonts w:ascii="Times New Roman" w:eastAsia="Times New Roman" w:hAnsi="Times New Roman" w:cs="Times New Roman"/>
      <w:b/>
      <w:bCs/>
      <w:lang w:eastAsia="it-IT"/>
    </w:rPr>
  </w:style>
  <w:style w:type="character" w:customStyle="1" w:styleId="Titolo7Carattere1">
    <w:name w:val="Titolo 7 Carattere1"/>
    <w:basedOn w:val="Carpredefinitoparagrafo"/>
    <w:link w:val="Titolo7"/>
    <w:uiPriority w:val="99"/>
    <w:rsid w:val="006D4689"/>
    <w:rPr>
      <w:rFonts w:ascii="Times New Roman" w:eastAsia="Times New Roman" w:hAnsi="Times New Roman" w:cs="Times New Roman"/>
      <w:sz w:val="24"/>
      <w:szCs w:val="24"/>
      <w:lang w:eastAsia="it-IT"/>
    </w:rPr>
  </w:style>
  <w:style w:type="character" w:customStyle="1" w:styleId="Titolo8Carattere1">
    <w:name w:val="Titolo 8 Carattere1"/>
    <w:basedOn w:val="Carpredefinitoparagrafo"/>
    <w:link w:val="Titolo8"/>
    <w:uiPriority w:val="99"/>
    <w:rsid w:val="006D4689"/>
    <w:rPr>
      <w:rFonts w:ascii="Times New Roman" w:eastAsia="Times New Roman" w:hAnsi="Times New Roman" w:cs="Times New Roman"/>
      <w:sz w:val="40"/>
      <w:szCs w:val="20"/>
      <w:lang w:eastAsia="it-IT"/>
    </w:rPr>
  </w:style>
  <w:style w:type="character" w:customStyle="1" w:styleId="Titolo9Carattere1">
    <w:name w:val="Titolo 9 Carattere1"/>
    <w:basedOn w:val="Carpredefinitoparagrafo"/>
    <w:link w:val="Titolo9"/>
    <w:uiPriority w:val="99"/>
    <w:rsid w:val="006D4689"/>
    <w:rPr>
      <w:rFonts w:ascii="Arial" w:eastAsia="Times New Roman" w:hAnsi="Arial" w:cs="Arial"/>
      <w:b/>
      <w:bCs/>
      <w:szCs w:val="24"/>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0"/>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styleId="Corpotesto">
    <w:name w:val="Body Text"/>
    <w:basedOn w:val="Normale"/>
    <w:link w:val="CorpotestoCarattere1"/>
    <w:uiPriority w:val="99"/>
    <w:semiHidden/>
    <w:unhideWhenUsed/>
    <w:rsid w:val="00F877F3"/>
    <w:pPr>
      <w:spacing w:after="120"/>
    </w:pPr>
  </w:style>
  <w:style w:type="character" w:customStyle="1" w:styleId="CorpotestoCarattere1">
    <w:name w:val="Corpo testo Carattere1"/>
    <w:basedOn w:val="Carpredefinitoparagrafo"/>
    <w:link w:val="Corpotesto"/>
    <w:uiPriority w:val="99"/>
    <w:semiHidden/>
    <w:rsid w:val="00F877F3"/>
    <w:rPr>
      <w:rFonts w:ascii="Times New Roman" w:eastAsia="Times New Roman" w:hAnsi="Times New Roman" w:cs="Times New Roman"/>
      <w:sz w:val="20"/>
      <w:szCs w:val="20"/>
      <w:lang w:eastAsia="it-IT"/>
    </w:rPr>
  </w:style>
  <w:style w:type="paragraph" w:customStyle="1" w:styleId="Corpodeltesto24">
    <w:name w:val="Corpo del testo 24"/>
    <w:basedOn w:val="Normale"/>
    <w:rsid w:val="00F877F3"/>
    <w:pPr>
      <w:widowControl w:val="0"/>
      <w:pBdr>
        <w:bottom w:val="single" w:sz="12" w:space="23" w:color="auto"/>
      </w:pBdr>
      <w:jc w:val="both"/>
    </w:pPr>
  </w:style>
  <w:style w:type="character" w:customStyle="1" w:styleId="Corpodeltesto3Carattere1">
    <w:name w:val="Corpo del testo 3 Carattere1"/>
    <w:basedOn w:val="Carpredefinitoparagrafo"/>
    <w:uiPriority w:val="99"/>
    <w:semiHidden/>
    <w:rsid w:val="00334EF3"/>
    <w:rPr>
      <w:sz w:val="16"/>
      <w:szCs w:val="16"/>
    </w:rPr>
  </w:style>
  <w:style w:type="paragraph" w:customStyle="1" w:styleId="Elencoacolori-Colore11">
    <w:name w:val="Elenco a colori - Colore 11"/>
    <w:basedOn w:val="Normale"/>
    <w:uiPriority w:val="99"/>
    <w:rsid w:val="00334EF3"/>
    <w:pPr>
      <w:widowControl w:val="0"/>
      <w:adjustRightInd w:val="0"/>
      <w:spacing w:line="360" w:lineRule="atLeast"/>
      <w:ind w:left="708"/>
      <w:jc w:val="both"/>
      <w:textAlignment w:val="baseline"/>
    </w:pPr>
    <w:rPr>
      <w:sz w:val="24"/>
      <w:szCs w:val="24"/>
    </w:rPr>
  </w:style>
  <w:style w:type="character" w:customStyle="1" w:styleId="PidipaginaCarattere1">
    <w:name w:val="Piè di pagina Carattere1"/>
    <w:basedOn w:val="Carpredefinitoparagrafo"/>
    <w:uiPriority w:val="99"/>
    <w:semiHidden/>
    <w:rsid w:val="00334EF3"/>
    <w:rPr>
      <w:sz w:val="20"/>
      <w:szCs w:val="20"/>
    </w:rPr>
  </w:style>
  <w:style w:type="character" w:styleId="Numeropagina">
    <w:name w:val="page number"/>
    <w:basedOn w:val="Carpredefinitoparagrafo"/>
    <w:uiPriority w:val="99"/>
    <w:semiHidden/>
    <w:rsid w:val="00334EF3"/>
    <w:rPr>
      <w:rFonts w:cs="Times New Roman"/>
    </w:rPr>
  </w:style>
  <w:style w:type="paragraph" w:customStyle="1" w:styleId="Text1">
    <w:name w:val="Text 1"/>
    <w:basedOn w:val="Normale"/>
    <w:uiPriority w:val="99"/>
    <w:rsid w:val="00334EF3"/>
    <w:pPr>
      <w:widowControl w:val="0"/>
      <w:adjustRightInd w:val="0"/>
      <w:spacing w:after="240" w:line="360" w:lineRule="atLeast"/>
      <w:ind w:left="483"/>
      <w:jc w:val="both"/>
      <w:textAlignment w:val="baseline"/>
    </w:pPr>
    <w:rPr>
      <w:sz w:val="24"/>
      <w:szCs w:val="24"/>
    </w:rPr>
  </w:style>
  <w:style w:type="paragraph" w:styleId="Testonotaapidipagina">
    <w:name w:val="footnote text"/>
    <w:basedOn w:val="Normale"/>
    <w:link w:val="TestonotaapidipaginaCarattere1"/>
    <w:uiPriority w:val="99"/>
    <w:semiHidden/>
    <w:rsid w:val="00334EF3"/>
    <w:pPr>
      <w:widowControl w:val="0"/>
      <w:adjustRightInd w:val="0"/>
      <w:spacing w:line="360" w:lineRule="atLeast"/>
      <w:jc w:val="both"/>
      <w:textAlignment w:val="baseline"/>
    </w:pPr>
  </w:style>
  <w:style w:type="character" w:customStyle="1" w:styleId="TestonotaapidipaginaCarattere1">
    <w:name w:val="Testo nota a piè di pagina Carattere1"/>
    <w:basedOn w:val="Carpredefinitoparagrafo"/>
    <w:link w:val="Testonotaapidipagina"/>
    <w:uiPriority w:val="99"/>
    <w:semiHidden/>
    <w:rsid w:val="00334EF3"/>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uiPriority w:val="99"/>
    <w:rsid w:val="00334EF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334EF3"/>
    <w:rPr>
      <w:rFonts w:cs="Times New Roman"/>
      <w:vertAlign w:val="superscript"/>
    </w:rPr>
  </w:style>
  <w:style w:type="character" w:customStyle="1" w:styleId="RientrocorpodeltestoCarattere1">
    <w:name w:val="Rientro corpo del testo Carattere1"/>
    <w:basedOn w:val="Carpredefinitoparagrafo"/>
    <w:uiPriority w:val="99"/>
    <w:semiHidden/>
    <w:rsid w:val="002C7ED9"/>
    <w:rPr>
      <w:sz w:val="20"/>
      <w:szCs w:val="20"/>
    </w:rPr>
  </w:style>
  <w:style w:type="character" w:customStyle="1" w:styleId="Titolo2Carattere">
    <w:name w:val="Titolo 2 Carattere"/>
    <w:aliases w:val="Titolo 2 Carattere Carattere Carattere"/>
    <w:basedOn w:val="Carpredefinitoparagrafo"/>
    <w:uiPriority w:val="99"/>
    <w:rsid w:val="006D4689"/>
    <w:rPr>
      <w:rFonts w:asciiTheme="majorHAnsi" w:eastAsiaTheme="majorEastAsia" w:hAnsiTheme="majorHAnsi" w:cstheme="majorBidi"/>
      <w:b/>
      <w:bCs/>
      <w:color w:val="4F81BD" w:themeColor="accent1"/>
      <w:sz w:val="26"/>
      <w:szCs w:val="26"/>
      <w:lang w:eastAsia="it-IT"/>
    </w:rPr>
  </w:style>
  <w:style w:type="character" w:customStyle="1" w:styleId="Titolo4Carattere">
    <w:name w:val="Titolo 4 Carattere"/>
    <w:basedOn w:val="Carpredefinitoparagrafo"/>
    <w:uiPriority w:val="99"/>
    <w:semiHidden/>
    <w:rsid w:val="006D4689"/>
    <w:rPr>
      <w:rFonts w:asciiTheme="majorHAnsi" w:eastAsiaTheme="majorEastAsia" w:hAnsiTheme="majorHAnsi" w:cstheme="majorBidi"/>
      <w:b/>
      <w:bCs/>
      <w:i/>
      <w:iCs/>
      <w:color w:val="4F81BD" w:themeColor="accent1"/>
      <w:sz w:val="20"/>
      <w:szCs w:val="20"/>
      <w:lang w:eastAsia="it-IT"/>
    </w:rPr>
  </w:style>
  <w:style w:type="character" w:customStyle="1" w:styleId="Titolo5Carattere">
    <w:name w:val="Titolo 5 Carattere"/>
    <w:basedOn w:val="Carpredefinitoparagrafo"/>
    <w:uiPriority w:val="99"/>
    <w:rsid w:val="006D4689"/>
    <w:rPr>
      <w:rFonts w:asciiTheme="majorHAnsi" w:eastAsiaTheme="majorEastAsia" w:hAnsiTheme="majorHAnsi" w:cstheme="majorBidi"/>
      <w:color w:val="243F60" w:themeColor="accent1" w:themeShade="7F"/>
      <w:sz w:val="20"/>
      <w:szCs w:val="20"/>
      <w:lang w:eastAsia="it-IT"/>
    </w:rPr>
  </w:style>
  <w:style w:type="character" w:customStyle="1" w:styleId="Titolo6Carattere">
    <w:name w:val="Titolo 6 Carattere"/>
    <w:basedOn w:val="Carpredefinitoparagrafo"/>
    <w:uiPriority w:val="99"/>
    <w:semiHidden/>
    <w:rsid w:val="006D4689"/>
    <w:rPr>
      <w:rFonts w:asciiTheme="majorHAnsi" w:eastAsiaTheme="majorEastAsia" w:hAnsiTheme="majorHAnsi" w:cstheme="majorBidi"/>
      <w:i/>
      <w:iCs/>
      <w:color w:val="243F60" w:themeColor="accent1" w:themeShade="7F"/>
      <w:sz w:val="20"/>
      <w:szCs w:val="20"/>
      <w:lang w:eastAsia="it-IT"/>
    </w:rPr>
  </w:style>
  <w:style w:type="character" w:customStyle="1" w:styleId="Titolo7Carattere">
    <w:name w:val="Titolo 7 Carattere"/>
    <w:basedOn w:val="Carpredefinitoparagrafo"/>
    <w:uiPriority w:val="99"/>
    <w:semiHidden/>
    <w:rsid w:val="006D4689"/>
    <w:rPr>
      <w:rFonts w:asciiTheme="majorHAnsi" w:eastAsiaTheme="majorEastAsia" w:hAnsiTheme="majorHAnsi" w:cstheme="majorBidi"/>
      <w:i/>
      <w:iCs/>
      <w:color w:val="404040" w:themeColor="text1" w:themeTint="BF"/>
      <w:sz w:val="20"/>
      <w:szCs w:val="20"/>
      <w:lang w:eastAsia="it-IT"/>
    </w:rPr>
  </w:style>
  <w:style w:type="character" w:customStyle="1" w:styleId="Titolo8Carattere">
    <w:name w:val="Titolo 8 Carattere"/>
    <w:basedOn w:val="Carpredefinitoparagrafo"/>
    <w:uiPriority w:val="99"/>
    <w:semiHidden/>
    <w:rsid w:val="006D468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uiPriority w:val="99"/>
    <w:rsid w:val="006D4689"/>
    <w:rPr>
      <w:rFonts w:asciiTheme="majorHAnsi" w:eastAsiaTheme="majorEastAsia" w:hAnsiTheme="majorHAnsi" w:cstheme="majorBidi"/>
      <w:i/>
      <w:iCs/>
      <w:color w:val="404040" w:themeColor="text1" w:themeTint="BF"/>
      <w:sz w:val="20"/>
      <w:szCs w:val="20"/>
      <w:lang w:eastAsia="it-IT"/>
    </w:rPr>
  </w:style>
  <w:style w:type="character" w:customStyle="1" w:styleId="Titolo1Carattere1">
    <w:name w:val="Titolo 1 Carattere1"/>
    <w:basedOn w:val="Carpredefinitoparagrafo"/>
    <w:uiPriority w:val="99"/>
    <w:rsid w:val="006D4689"/>
    <w:rPr>
      <w:rFonts w:ascii="Arial" w:eastAsia="Times New Roman" w:hAnsi="Arial" w:cs="Times New Roman"/>
      <w:b/>
      <w:bCs/>
      <w:kern w:val="32"/>
      <w:sz w:val="32"/>
      <w:szCs w:val="32"/>
      <w:lang w:eastAsia="it-IT"/>
    </w:rPr>
  </w:style>
  <w:style w:type="character" w:customStyle="1" w:styleId="Titolo3Carattere1">
    <w:name w:val="Titolo 3 Carattere1"/>
    <w:basedOn w:val="Carpredefinitoparagrafo"/>
    <w:uiPriority w:val="99"/>
    <w:rsid w:val="006D4689"/>
    <w:rPr>
      <w:rFonts w:ascii="Tahoma" w:eastAsia="Times New Roman" w:hAnsi="Tahoma" w:cs="Tahoma"/>
      <w:b/>
      <w:bCs/>
      <w:szCs w:val="20"/>
      <w:lang w:eastAsia="it-IT"/>
    </w:rPr>
  </w:style>
  <w:style w:type="character" w:customStyle="1" w:styleId="CorpotestoCarattere">
    <w:name w:val="Corpo testo Carattere"/>
    <w:basedOn w:val="Carpredefinitoparagrafo"/>
    <w:uiPriority w:val="99"/>
    <w:rsid w:val="006D4689"/>
    <w:rPr>
      <w:rFonts w:ascii="Times New Roman" w:eastAsia="Times New Roman" w:hAnsi="Times New Roman" w:cs="Times New Roman"/>
      <w:sz w:val="20"/>
      <w:szCs w:val="20"/>
      <w:lang w:eastAsia="it-IT"/>
    </w:rPr>
  </w:style>
  <w:style w:type="paragraph" w:customStyle="1" w:styleId="NormaleTahoma">
    <w:name w:val="Normale + Tahoma"/>
    <w:aliases w:val="11 pt"/>
    <w:basedOn w:val="Normale"/>
    <w:uiPriority w:val="99"/>
    <w:rsid w:val="006D4689"/>
    <w:rPr>
      <w:rFonts w:ascii="Tahoma" w:hAnsi="Tahoma" w:cs="Tahoma"/>
      <w:b/>
      <w:sz w:val="22"/>
      <w:szCs w:val="22"/>
    </w:rPr>
  </w:style>
  <w:style w:type="character" w:styleId="Enfasigrassetto">
    <w:name w:val="Strong"/>
    <w:basedOn w:val="Carpredefinitoparagrafo"/>
    <w:uiPriority w:val="99"/>
    <w:qFormat/>
    <w:rsid w:val="006D4689"/>
    <w:rPr>
      <w:rFonts w:cs="Times New Roman"/>
      <w:b/>
    </w:rPr>
  </w:style>
  <w:style w:type="paragraph" w:customStyle="1" w:styleId="Corpodeltesto31">
    <w:name w:val="Corpo del testo 31"/>
    <w:basedOn w:val="Normale"/>
    <w:uiPriority w:val="99"/>
    <w:rsid w:val="006D4689"/>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uiPriority w:val="99"/>
    <w:rsid w:val="006D4689"/>
  </w:style>
  <w:style w:type="paragraph" w:customStyle="1" w:styleId="Testodelblocco1">
    <w:name w:val="Testo del blocco1"/>
    <w:basedOn w:val="Normale"/>
    <w:uiPriority w:val="99"/>
    <w:rsid w:val="006D4689"/>
    <w:pPr>
      <w:ind w:left="1134" w:right="1133"/>
    </w:pPr>
    <w:rPr>
      <w:sz w:val="24"/>
    </w:rPr>
  </w:style>
  <w:style w:type="paragraph" w:styleId="Rientrocorpodeltesto2">
    <w:name w:val="Body Text Indent 2"/>
    <w:basedOn w:val="Normale"/>
    <w:link w:val="Rientrocorpodeltesto2Carattere1"/>
    <w:uiPriority w:val="99"/>
    <w:semiHidden/>
    <w:rsid w:val="006D4689"/>
    <w:pPr>
      <w:spacing w:after="120" w:line="480" w:lineRule="auto"/>
      <w:ind w:left="283"/>
    </w:pPr>
  </w:style>
  <w:style w:type="character" w:customStyle="1" w:styleId="Rientrocorpodeltesto2Carattere1">
    <w:name w:val="Rientro corpo del testo 2 Carattere1"/>
    <w:basedOn w:val="Carpredefinitoparagrafo"/>
    <w:link w:val="Rientrocorpodeltesto2"/>
    <w:uiPriority w:val="99"/>
    <w:semiHidden/>
    <w:rsid w:val="006D4689"/>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uiPriority w:val="99"/>
    <w:semiHidden/>
    <w:rsid w:val="006D4689"/>
    <w:rPr>
      <w:rFonts w:ascii="Times New Roman" w:eastAsia="Times New Roman" w:hAnsi="Times New Roman" w:cs="Times New Roman"/>
      <w:sz w:val="20"/>
      <w:szCs w:val="20"/>
      <w:lang w:eastAsia="it-IT"/>
    </w:rPr>
  </w:style>
  <w:style w:type="paragraph" w:styleId="Titolo">
    <w:name w:val="Title"/>
    <w:basedOn w:val="Normale"/>
    <w:link w:val="TitoloCarattere1"/>
    <w:uiPriority w:val="99"/>
    <w:qFormat/>
    <w:rsid w:val="006D4689"/>
    <w:pPr>
      <w:jc w:val="center"/>
    </w:pPr>
    <w:rPr>
      <w:b/>
      <w:bCs/>
      <w:i/>
      <w:sz w:val="24"/>
      <w:szCs w:val="24"/>
    </w:rPr>
  </w:style>
  <w:style w:type="character" w:customStyle="1" w:styleId="TitoloCarattere1">
    <w:name w:val="Titolo Carattere1"/>
    <w:basedOn w:val="Carpredefinitoparagrafo"/>
    <w:link w:val="Titolo"/>
    <w:uiPriority w:val="99"/>
    <w:rsid w:val="006D4689"/>
    <w:rPr>
      <w:rFonts w:ascii="Times New Roman" w:eastAsia="Times New Roman" w:hAnsi="Times New Roman" w:cs="Times New Roman"/>
      <w:b/>
      <w:bCs/>
      <w:i/>
      <w:sz w:val="24"/>
      <w:szCs w:val="24"/>
      <w:lang w:eastAsia="it-IT"/>
    </w:rPr>
  </w:style>
  <w:style w:type="character" w:customStyle="1" w:styleId="TitoloCarattere">
    <w:name w:val="Titolo Carattere"/>
    <w:basedOn w:val="Carpredefinitoparagrafo"/>
    <w:uiPriority w:val="99"/>
    <w:rsid w:val="006D4689"/>
    <w:rPr>
      <w:rFonts w:asciiTheme="majorHAnsi" w:eastAsiaTheme="majorEastAsia" w:hAnsiTheme="majorHAnsi" w:cstheme="majorBidi"/>
      <w:color w:val="17365D" w:themeColor="text2" w:themeShade="BF"/>
      <w:spacing w:val="5"/>
      <w:kern w:val="28"/>
      <w:sz w:val="52"/>
      <w:szCs w:val="52"/>
      <w:lang w:eastAsia="it-IT"/>
    </w:rPr>
  </w:style>
  <w:style w:type="paragraph" w:styleId="Didascalia">
    <w:name w:val="caption"/>
    <w:basedOn w:val="Normale"/>
    <w:next w:val="Normale"/>
    <w:uiPriority w:val="99"/>
    <w:qFormat/>
    <w:rsid w:val="006D4689"/>
    <w:pPr>
      <w:spacing w:line="480" w:lineRule="auto"/>
      <w:jc w:val="both"/>
    </w:pPr>
    <w:rPr>
      <w:rFonts w:ascii="Calibri" w:hAnsi="Calibri"/>
      <w:b/>
      <w:bCs/>
      <w:sz w:val="24"/>
      <w:szCs w:val="24"/>
      <w:u w:val="single"/>
    </w:rPr>
  </w:style>
  <w:style w:type="paragraph" w:styleId="NormaleWeb">
    <w:name w:val="Normal (Web)"/>
    <w:basedOn w:val="Normale"/>
    <w:uiPriority w:val="99"/>
    <w:semiHidden/>
    <w:rsid w:val="006D4689"/>
    <w:pPr>
      <w:spacing w:before="100" w:beforeAutospacing="1" w:after="100" w:afterAutospacing="1"/>
    </w:pPr>
    <w:rPr>
      <w:sz w:val="24"/>
      <w:szCs w:val="24"/>
    </w:rPr>
  </w:style>
  <w:style w:type="paragraph" w:customStyle="1" w:styleId="CarattereCarattereCarattere1">
    <w:name w:val="Carattere Carattere Carattere1"/>
    <w:basedOn w:val="Normale"/>
    <w:uiPriority w:val="99"/>
    <w:rsid w:val="006D4689"/>
    <w:pPr>
      <w:spacing w:after="160" w:line="240" w:lineRule="exact"/>
    </w:pPr>
    <w:rPr>
      <w:rFonts w:ascii="Arial" w:hAnsi="Arial" w:cs="Arial"/>
      <w:sz w:val="18"/>
      <w:szCs w:val="18"/>
      <w:lang w:val="en-US" w:eastAsia="en-US"/>
    </w:rPr>
  </w:style>
  <w:style w:type="paragraph" w:customStyle="1" w:styleId="Carattere1">
    <w:name w:val="Carattere1"/>
    <w:basedOn w:val="Normale"/>
    <w:uiPriority w:val="99"/>
    <w:rsid w:val="006D4689"/>
    <w:pPr>
      <w:tabs>
        <w:tab w:val="left" w:pos="1134"/>
      </w:tabs>
      <w:spacing w:after="160" w:line="240" w:lineRule="exact"/>
    </w:pPr>
    <w:rPr>
      <w:rFonts w:ascii="Arial" w:hAnsi="Arial"/>
      <w:sz w:val="18"/>
      <w:lang w:val="en-US" w:eastAsia="en-US"/>
    </w:rPr>
  </w:style>
  <w:style w:type="paragraph" w:customStyle="1" w:styleId="Default">
    <w:name w:val="Default"/>
    <w:uiPriority w:val="99"/>
    <w:rsid w:val="006D4689"/>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uiPriority w:val="99"/>
    <w:rsid w:val="006D4689"/>
    <w:pPr>
      <w:widowControl w:val="0"/>
      <w:spacing w:after="380"/>
    </w:pPr>
    <w:rPr>
      <w:rFonts w:ascii="Times New Roman" w:hAnsi="Times New Roman"/>
      <w:sz w:val="24"/>
      <w:szCs w:val="24"/>
    </w:rPr>
  </w:style>
  <w:style w:type="paragraph" w:customStyle="1" w:styleId="CM1">
    <w:name w:val="CM1"/>
    <w:basedOn w:val="Default"/>
    <w:next w:val="Default"/>
    <w:uiPriority w:val="99"/>
    <w:rsid w:val="006D4689"/>
    <w:pPr>
      <w:widowControl w:val="0"/>
    </w:pPr>
    <w:rPr>
      <w:rFonts w:ascii="Times New Roman" w:hAnsi="Times New Roman"/>
      <w:sz w:val="24"/>
      <w:szCs w:val="24"/>
    </w:rPr>
  </w:style>
  <w:style w:type="paragraph" w:customStyle="1" w:styleId="CM4">
    <w:name w:val="CM4"/>
    <w:basedOn w:val="Default"/>
    <w:next w:val="Default"/>
    <w:uiPriority w:val="99"/>
    <w:rsid w:val="006D4689"/>
    <w:pPr>
      <w:widowControl w:val="0"/>
      <w:spacing w:line="416" w:lineRule="atLeast"/>
    </w:pPr>
    <w:rPr>
      <w:rFonts w:ascii="Times New Roman" w:hAnsi="Times New Roman"/>
      <w:sz w:val="24"/>
      <w:szCs w:val="24"/>
    </w:rPr>
  </w:style>
  <w:style w:type="paragraph" w:customStyle="1" w:styleId="CM5">
    <w:name w:val="CM5"/>
    <w:basedOn w:val="Default"/>
    <w:next w:val="Default"/>
    <w:uiPriority w:val="99"/>
    <w:rsid w:val="006D4689"/>
    <w:pPr>
      <w:widowControl w:val="0"/>
      <w:spacing w:line="416" w:lineRule="atLeast"/>
    </w:pPr>
    <w:rPr>
      <w:rFonts w:ascii="Times New Roman" w:hAnsi="Times New Roman"/>
      <w:sz w:val="24"/>
      <w:szCs w:val="24"/>
    </w:rPr>
  </w:style>
  <w:style w:type="paragraph" w:customStyle="1" w:styleId="CM8">
    <w:name w:val="CM8"/>
    <w:basedOn w:val="Default"/>
    <w:next w:val="Default"/>
    <w:uiPriority w:val="99"/>
    <w:rsid w:val="006D4689"/>
    <w:pPr>
      <w:widowControl w:val="0"/>
      <w:spacing w:line="416" w:lineRule="atLeast"/>
    </w:pPr>
    <w:rPr>
      <w:rFonts w:ascii="Times New Roman" w:hAnsi="Times New Roman"/>
      <w:sz w:val="24"/>
      <w:szCs w:val="24"/>
    </w:rPr>
  </w:style>
  <w:style w:type="paragraph" w:customStyle="1" w:styleId="CM10">
    <w:name w:val="CM10"/>
    <w:basedOn w:val="Default"/>
    <w:next w:val="Default"/>
    <w:uiPriority w:val="99"/>
    <w:rsid w:val="006D4689"/>
    <w:pPr>
      <w:widowControl w:val="0"/>
      <w:spacing w:line="416" w:lineRule="atLeast"/>
    </w:pPr>
    <w:rPr>
      <w:rFonts w:ascii="Times New Roman" w:hAnsi="Times New Roman"/>
      <w:sz w:val="24"/>
      <w:szCs w:val="24"/>
    </w:rPr>
  </w:style>
  <w:style w:type="paragraph" w:customStyle="1" w:styleId="CM20">
    <w:name w:val="CM20"/>
    <w:basedOn w:val="Default"/>
    <w:next w:val="Default"/>
    <w:uiPriority w:val="99"/>
    <w:rsid w:val="006D4689"/>
    <w:pPr>
      <w:widowControl w:val="0"/>
      <w:spacing w:after="788"/>
    </w:pPr>
    <w:rPr>
      <w:rFonts w:ascii="Times New Roman" w:hAnsi="Times New Roman"/>
      <w:sz w:val="24"/>
      <w:szCs w:val="24"/>
    </w:rPr>
  </w:style>
  <w:style w:type="paragraph" w:customStyle="1" w:styleId="CM21">
    <w:name w:val="CM21"/>
    <w:basedOn w:val="Default"/>
    <w:next w:val="Default"/>
    <w:uiPriority w:val="99"/>
    <w:rsid w:val="006D4689"/>
    <w:pPr>
      <w:widowControl w:val="0"/>
      <w:spacing w:after="260"/>
    </w:pPr>
    <w:rPr>
      <w:rFonts w:ascii="Times New Roman" w:hAnsi="Times New Roman"/>
      <w:sz w:val="24"/>
      <w:szCs w:val="24"/>
    </w:rPr>
  </w:style>
  <w:style w:type="paragraph" w:customStyle="1" w:styleId="CM18">
    <w:name w:val="CM18"/>
    <w:basedOn w:val="Default"/>
    <w:next w:val="Default"/>
    <w:uiPriority w:val="99"/>
    <w:rsid w:val="006D4689"/>
    <w:pPr>
      <w:widowControl w:val="0"/>
      <w:spacing w:after="155"/>
    </w:pPr>
    <w:rPr>
      <w:rFonts w:ascii="Times New Roman" w:hAnsi="Times New Roman"/>
      <w:sz w:val="24"/>
      <w:szCs w:val="24"/>
    </w:rPr>
  </w:style>
  <w:style w:type="paragraph" w:customStyle="1" w:styleId="CM7">
    <w:name w:val="CM7"/>
    <w:basedOn w:val="Default"/>
    <w:next w:val="Default"/>
    <w:uiPriority w:val="99"/>
    <w:rsid w:val="006D4689"/>
    <w:pPr>
      <w:widowControl w:val="0"/>
      <w:spacing w:line="416" w:lineRule="atLeast"/>
    </w:pPr>
    <w:rPr>
      <w:rFonts w:ascii="Times New Roman" w:hAnsi="Times New Roman"/>
      <w:sz w:val="24"/>
      <w:szCs w:val="24"/>
    </w:rPr>
  </w:style>
  <w:style w:type="paragraph" w:customStyle="1" w:styleId="CM22">
    <w:name w:val="CM22"/>
    <w:basedOn w:val="Default"/>
    <w:next w:val="Default"/>
    <w:uiPriority w:val="99"/>
    <w:rsid w:val="006D4689"/>
    <w:pPr>
      <w:widowControl w:val="0"/>
      <w:spacing w:after="245"/>
    </w:pPr>
    <w:rPr>
      <w:rFonts w:ascii="Times New Roman" w:hAnsi="Times New Roman"/>
      <w:sz w:val="24"/>
      <w:szCs w:val="24"/>
    </w:rPr>
  </w:style>
  <w:style w:type="character" w:styleId="Enfasicorsivo">
    <w:name w:val="Emphasis"/>
    <w:basedOn w:val="Carpredefinitoparagrafo"/>
    <w:uiPriority w:val="99"/>
    <w:qFormat/>
    <w:rsid w:val="006D4689"/>
    <w:rPr>
      <w:rFonts w:cs="Times New Roman"/>
      <w:i/>
    </w:rPr>
  </w:style>
  <w:style w:type="paragraph" w:customStyle="1" w:styleId="otto">
    <w:name w:val="otto"/>
    <w:basedOn w:val="Normale"/>
    <w:uiPriority w:val="99"/>
    <w:rsid w:val="006D4689"/>
    <w:pPr>
      <w:widowControl w:val="0"/>
      <w:adjustRightInd w:val="0"/>
      <w:spacing w:line="360" w:lineRule="atLeast"/>
      <w:jc w:val="both"/>
      <w:textAlignment w:val="baseline"/>
    </w:pPr>
    <w:rPr>
      <w:rFonts w:ascii="Arial" w:hAnsi="Arial" w:cs="Arial"/>
    </w:rPr>
  </w:style>
  <w:style w:type="paragraph" w:customStyle="1" w:styleId="Rientrocorpodeltesto1">
    <w:name w:val="Rientro corpo del testo1"/>
    <w:basedOn w:val="Normale"/>
    <w:uiPriority w:val="99"/>
    <w:rsid w:val="006D4689"/>
    <w:pPr>
      <w:widowControl w:val="0"/>
      <w:adjustRightInd w:val="0"/>
      <w:spacing w:after="120" w:line="360" w:lineRule="atLeast"/>
      <w:ind w:left="283"/>
      <w:jc w:val="both"/>
      <w:textAlignment w:val="baseline"/>
    </w:pPr>
    <w:rPr>
      <w:sz w:val="24"/>
      <w:szCs w:val="24"/>
    </w:rPr>
  </w:style>
  <w:style w:type="paragraph" w:customStyle="1" w:styleId="TxBrp4">
    <w:name w:val="TxBr_p4"/>
    <w:basedOn w:val="Normale"/>
    <w:uiPriority w:val="99"/>
    <w:rsid w:val="006D4689"/>
    <w:pPr>
      <w:widowControl w:val="0"/>
      <w:tabs>
        <w:tab w:val="left" w:pos="1542"/>
        <w:tab w:val="left" w:pos="1593"/>
      </w:tabs>
      <w:autoSpaceDE w:val="0"/>
      <w:autoSpaceDN w:val="0"/>
      <w:adjustRightInd w:val="0"/>
      <w:spacing w:line="215" w:lineRule="atLeast"/>
      <w:ind w:left="1593" w:hanging="51"/>
      <w:jc w:val="both"/>
      <w:textAlignment w:val="baseline"/>
    </w:pPr>
    <w:rPr>
      <w:sz w:val="24"/>
      <w:szCs w:val="24"/>
      <w:lang w:val="en-US"/>
    </w:rPr>
  </w:style>
  <w:style w:type="paragraph" w:customStyle="1" w:styleId="TxBrp6">
    <w:name w:val="TxBr_p6"/>
    <w:basedOn w:val="Normale"/>
    <w:uiPriority w:val="99"/>
    <w:rsid w:val="006D4689"/>
    <w:pPr>
      <w:widowControl w:val="0"/>
      <w:tabs>
        <w:tab w:val="left" w:pos="1723"/>
      </w:tabs>
      <w:autoSpaceDE w:val="0"/>
      <w:autoSpaceDN w:val="0"/>
      <w:adjustRightInd w:val="0"/>
      <w:spacing w:line="215" w:lineRule="atLeast"/>
      <w:ind w:left="1021"/>
      <w:jc w:val="both"/>
      <w:textAlignment w:val="baseline"/>
    </w:pPr>
    <w:rPr>
      <w:sz w:val="24"/>
      <w:szCs w:val="24"/>
      <w:lang w:val="en-US"/>
    </w:rPr>
  </w:style>
  <w:style w:type="paragraph" w:customStyle="1" w:styleId="TxBrp7">
    <w:name w:val="TxBr_p7"/>
    <w:basedOn w:val="Normale"/>
    <w:uiPriority w:val="99"/>
    <w:rsid w:val="006D4689"/>
    <w:pPr>
      <w:widowControl w:val="0"/>
      <w:tabs>
        <w:tab w:val="left" w:pos="1723"/>
      </w:tabs>
      <w:autoSpaceDE w:val="0"/>
      <w:autoSpaceDN w:val="0"/>
      <w:adjustRightInd w:val="0"/>
      <w:spacing w:line="215" w:lineRule="atLeast"/>
      <w:ind w:left="1593" w:firstLine="131"/>
      <w:jc w:val="both"/>
      <w:textAlignment w:val="baseline"/>
    </w:pPr>
    <w:rPr>
      <w:sz w:val="24"/>
      <w:szCs w:val="24"/>
      <w:lang w:val="en-US"/>
    </w:rPr>
  </w:style>
  <w:style w:type="paragraph" w:styleId="Rientrocorpodeltesto3">
    <w:name w:val="Body Text Indent 3"/>
    <w:basedOn w:val="Normale"/>
    <w:link w:val="Rientrocorpodeltesto3Carattere1"/>
    <w:uiPriority w:val="99"/>
    <w:semiHidden/>
    <w:rsid w:val="006D4689"/>
    <w:pPr>
      <w:widowControl w:val="0"/>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line="360" w:lineRule="atLeast"/>
      <w:ind w:left="284" w:hanging="284"/>
      <w:jc w:val="both"/>
      <w:textAlignment w:val="baseline"/>
    </w:pPr>
    <w:rPr>
      <w:sz w:val="24"/>
      <w:szCs w:val="24"/>
    </w:rPr>
  </w:style>
  <w:style w:type="character" w:customStyle="1" w:styleId="Rientrocorpodeltesto3Carattere1">
    <w:name w:val="Rientro corpo del testo 3 Carattere1"/>
    <w:basedOn w:val="Carpredefinitoparagrafo"/>
    <w:link w:val="Rientrocorpodeltesto3"/>
    <w:uiPriority w:val="99"/>
    <w:semiHidden/>
    <w:rsid w:val="006D4689"/>
    <w:rPr>
      <w:rFonts w:ascii="Times New Roman" w:eastAsia="Times New Roman" w:hAnsi="Times New Roman" w:cs="Times New Roman"/>
      <w:sz w:val="24"/>
      <w:szCs w:val="24"/>
      <w:lang w:eastAsia="it-IT"/>
    </w:rPr>
  </w:style>
  <w:style w:type="character" w:customStyle="1" w:styleId="Rientrocorpodeltesto3Carattere">
    <w:name w:val="Rientro corpo del testo 3 Carattere"/>
    <w:basedOn w:val="Carpredefinitoparagrafo"/>
    <w:uiPriority w:val="99"/>
    <w:rsid w:val="006D4689"/>
    <w:rPr>
      <w:rFonts w:ascii="Times New Roman" w:eastAsia="Times New Roman" w:hAnsi="Times New Roman" w:cs="Times New Roman"/>
      <w:sz w:val="16"/>
      <w:szCs w:val="16"/>
      <w:lang w:eastAsia="it-IT"/>
    </w:rPr>
  </w:style>
  <w:style w:type="character" w:customStyle="1" w:styleId="TestocommentoCarattere1">
    <w:name w:val="Testo commento Carattere1"/>
    <w:basedOn w:val="Carpredefinitoparagrafo"/>
    <w:uiPriority w:val="99"/>
    <w:semiHidden/>
    <w:rsid w:val="006D468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1"/>
    <w:uiPriority w:val="99"/>
    <w:rsid w:val="006D4689"/>
    <w:pPr>
      <w:widowControl w:val="0"/>
      <w:adjustRightInd w:val="0"/>
      <w:spacing w:line="360" w:lineRule="atLeast"/>
      <w:jc w:val="both"/>
      <w:textAlignment w:val="baseline"/>
    </w:pPr>
    <w:rPr>
      <w:b/>
      <w:bCs/>
    </w:rPr>
  </w:style>
  <w:style w:type="character" w:customStyle="1" w:styleId="SoggettocommentoCarattere1">
    <w:name w:val="Soggetto commento Carattere1"/>
    <w:basedOn w:val="TestocommentoCarattere1"/>
    <w:link w:val="Soggettocommento"/>
    <w:uiPriority w:val="99"/>
    <w:rsid w:val="006D4689"/>
    <w:rPr>
      <w:rFonts w:ascii="Times New Roman" w:eastAsia="Times New Roman" w:hAnsi="Times New Roman" w:cs="Times New Roman"/>
      <w:b/>
      <w:bCs/>
      <w:sz w:val="20"/>
      <w:szCs w:val="20"/>
      <w:lang w:eastAsia="it-IT"/>
    </w:rPr>
  </w:style>
  <w:style w:type="character" w:customStyle="1" w:styleId="SoggettocommentoCarattere">
    <w:name w:val="Soggetto commento Carattere"/>
    <w:basedOn w:val="TestocommentoCarattere"/>
    <w:uiPriority w:val="99"/>
    <w:rsid w:val="006D4689"/>
    <w:rPr>
      <w:rFonts w:ascii="Times New Roman" w:eastAsia="Times New Roman" w:hAnsi="Times New Roman" w:cs="Times New Roman"/>
      <w:b/>
      <w:bCs/>
      <w:sz w:val="20"/>
      <w:szCs w:val="20"/>
      <w:lang w:eastAsia="it-IT"/>
    </w:rPr>
  </w:style>
  <w:style w:type="paragraph" w:customStyle="1" w:styleId="Centrale">
    <w:name w:val="Centrale"/>
    <w:basedOn w:val="Normale"/>
    <w:uiPriority w:val="99"/>
    <w:rsid w:val="006D4689"/>
    <w:pPr>
      <w:widowControl w:val="0"/>
      <w:adjustRightInd w:val="0"/>
      <w:spacing w:before="240" w:after="240" w:line="360" w:lineRule="atLeast"/>
      <w:jc w:val="center"/>
      <w:textAlignment w:val="baseline"/>
    </w:pPr>
    <w:rPr>
      <w:rFonts w:ascii="font226" w:hAnsi="font226"/>
      <w:b/>
      <w:sz w:val="22"/>
    </w:rPr>
  </w:style>
  <w:style w:type="paragraph" w:styleId="Testodelblocco">
    <w:name w:val="Block Text"/>
    <w:basedOn w:val="Normale"/>
    <w:uiPriority w:val="99"/>
    <w:semiHidden/>
    <w:rsid w:val="006D4689"/>
    <w:pPr>
      <w:widowControl w:val="0"/>
      <w:adjustRightInd w:val="0"/>
      <w:spacing w:line="360" w:lineRule="auto"/>
      <w:ind w:left="1134" w:right="1134"/>
      <w:jc w:val="both"/>
      <w:textAlignment w:val="baseline"/>
    </w:pPr>
    <w:rPr>
      <w:rFonts w:ascii="Arial" w:hAnsi="Arial" w:cs="Arial"/>
      <w:sz w:val="22"/>
      <w:szCs w:val="24"/>
    </w:rPr>
  </w:style>
  <w:style w:type="paragraph" w:customStyle="1" w:styleId="Normale00">
    <w:name w:val="Normale 0.0"/>
    <w:basedOn w:val="Normale"/>
    <w:uiPriority w:val="99"/>
    <w:rsid w:val="006D4689"/>
    <w:pPr>
      <w:jc w:val="both"/>
    </w:pPr>
    <w:rPr>
      <w:sz w:val="24"/>
    </w:rPr>
  </w:style>
  <w:style w:type="character" w:customStyle="1" w:styleId="tornasu">
    <w:name w:val="tornasu"/>
    <w:uiPriority w:val="99"/>
    <w:rsid w:val="006D4689"/>
  </w:style>
  <w:style w:type="paragraph" w:customStyle="1" w:styleId="Intestazione0">
    <w:name w:val="Intestazione/"/>
    <w:basedOn w:val="Normale"/>
    <w:uiPriority w:val="99"/>
    <w:rsid w:val="006D4689"/>
    <w:pPr>
      <w:widowControl w:val="0"/>
      <w:tabs>
        <w:tab w:val="left" w:pos="1309"/>
        <w:tab w:val="center" w:pos="4819"/>
        <w:tab w:val="right" w:pos="9638"/>
      </w:tabs>
      <w:overflowPunct w:val="0"/>
      <w:autoSpaceDE w:val="0"/>
      <w:autoSpaceDN w:val="0"/>
      <w:adjustRightInd w:val="0"/>
      <w:textAlignment w:val="baseline"/>
    </w:pPr>
    <w:rPr>
      <w:bCs/>
    </w:rPr>
  </w:style>
  <w:style w:type="paragraph" w:customStyle="1" w:styleId="Aparagrafiseparati">
    <w:name w:val="A paragrafi separati"/>
    <w:basedOn w:val="Normale"/>
    <w:uiPriority w:val="99"/>
    <w:rsid w:val="006D4689"/>
    <w:pPr>
      <w:spacing w:after="120"/>
      <w:ind w:firstLine="851"/>
      <w:jc w:val="both"/>
    </w:pPr>
    <w:rPr>
      <w:sz w:val="24"/>
    </w:rPr>
  </w:style>
  <w:style w:type="paragraph" w:customStyle="1" w:styleId="Sfondoacolori-Colore11">
    <w:name w:val="Sfondo a colori - Colore 11"/>
    <w:hidden/>
    <w:uiPriority w:val="99"/>
    <w:semiHidden/>
    <w:rsid w:val="006D4689"/>
    <w:pPr>
      <w:spacing w:after="0" w:line="240" w:lineRule="auto"/>
    </w:pPr>
    <w:rPr>
      <w:rFonts w:ascii="Times New Roman" w:eastAsia="Times New Roman" w:hAnsi="Times New Roman" w:cs="Times New Roman"/>
      <w:sz w:val="20"/>
      <w:szCs w:val="20"/>
      <w:lang w:eastAsia="it-IT"/>
    </w:rPr>
  </w:style>
  <w:style w:type="paragraph" w:customStyle="1" w:styleId="Paragrafoelenco1">
    <w:name w:val="Paragrafo elenco1"/>
    <w:basedOn w:val="Normale"/>
    <w:uiPriority w:val="99"/>
    <w:rsid w:val="006D4689"/>
    <w:pPr>
      <w:widowControl w:val="0"/>
      <w:adjustRightInd w:val="0"/>
      <w:spacing w:line="360" w:lineRule="atLeast"/>
      <w:ind w:left="720"/>
      <w:jc w:val="both"/>
      <w:textAlignment w:val="baseline"/>
    </w:pPr>
    <w:rPr>
      <w:sz w:val="24"/>
      <w:szCs w:val="24"/>
    </w:rPr>
  </w:style>
  <w:style w:type="character" w:customStyle="1" w:styleId="Titolo5Carattere1">
    <w:name w:val="Titolo 5 Carattere1"/>
    <w:aliases w:val="Titolo 5 Carattere Carattere"/>
    <w:uiPriority w:val="99"/>
    <w:rsid w:val="006D4689"/>
    <w:rPr>
      <w:b/>
      <w:i/>
      <w:sz w:val="26"/>
      <w:lang w:val="it-IT" w:eastAsia="it-IT"/>
    </w:rPr>
  </w:style>
  <w:style w:type="paragraph" w:styleId="Sommario1">
    <w:name w:val="toc 1"/>
    <w:basedOn w:val="Normale"/>
    <w:next w:val="Normale"/>
    <w:autoRedefine/>
    <w:uiPriority w:val="99"/>
    <w:semiHidden/>
    <w:rsid w:val="006D4689"/>
    <w:rPr>
      <w:rFonts w:ascii="Arial" w:hAnsi="Arial"/>
      <w:b/>
    </w:rPr>
  </w:style>
  <w:style w:type="paragraph" w:styleId="Sommario2">
    <w:name w:val="toc 2"/>
    <w:basedOn w:val="Normale"/>
    <w:next w:val="Normale"/>
    <w:autoRedefine/>
    <w:uiPriority w:val="99"/>
    <w:semiHidden/>
    <w:rsid w:val="006D4689"/>
    <w:pPr>
      <w:ind w:left="200"/>
    </w:pPr>
    <w:rPr>
      <w:rFonts w:ascii="Arial" w:hAnsi="Arial"/>
    </w:rPr>
  </w:style>
  <w:style w:type="paragraph" w:styleId="Sommario3">
    <w:name w:val="toc 3"/>
    <w:basedOn w:val="Normale"/>
    <w:next w:val="Normale"/>
    <w:autoRedefine/>
    <w:uiPriority w:val="99"/>
    <w:semiHidden/>
    <w:rsid w:val="006D4689"/>
    <w:pPr>
      <w:ind w:left="400"/>
    </w:pPr>
    <w:rPr>
      <w:rFonts w:ascii="Arial" w:hAnsi="Arial"/>
    </w:rPr>
  </w:style>
  <w:style w:type="paragraph" w:styleId="Sommario5">
    <w:name w:val="toc 5"/>
    <w:basedOn w:val="Normale"/>
    <w:next w:val="Normale"/>
    <w:autoRedefine/>
    <w:uiPriority w:val="99"/>
    <w:semiHidden/>
    <w:rsid w:val="006D4689"/>
    <w:pPr>
      <w:ind w:left="800"/>
    </w:pPr>
    <w:rPr>
      <w:rFonts w:ascii="Arial" w:hAnsi="Arial"/>
    </w:rPr>
  </w:style>
  <w:style w:type="paragraph" w:styleId="Sommario4">
    <w:name w:val="toc 4"/>
    <w:basedOn w:val="Normale"/>
    <w:next w:val="Normale"/>
    <w:autoRedefine/>
    <w:uiPriority w:val="99"/>
    <w:semiHidden/>
    <w:rsid w:val="006D4689"/>
    <w:pPr>
      <w:ind w:left="600"/>
    </w:pPr>
    <w:rPr>
      <w:rFonts w:ascii="Arial" w:hAnsi="Arial"/>
    </w:rPr>
  </w:style>
  <w:style w:type="paragraph" w:styleId="PreformattatoHTML">
    <w:name w:val="HTML Preformatted"/>
    <w:aliases w:val="Carattere,Preformattato HTML Carattere Carattere,Carattere Carattere Carattere2"/>
    <w:basedOn w:val="Normale"/>
    <w:link w:val="PreformattatoHTMLCarattere1"/>
    <w:uiPriority w:val="99"/>
    <w:semiHidden/>
    <w:rsid w:val="006D4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PreformattatoHTMLCarattere1">
    <w:name w:val="Preformattato HTML Carattere1"/>
    <w:aliases w:val="Carattere Carattere1,Preformattato HTML Carattere Carattere Carattere1,Carattere Carattere Carattere2 Carattere"/>
    <w:basedOn w:val="Carpredefinitoparagrafo"/>
    <w:link w:val="PreformattatoHTML"/>
    <w:uiPriority w:val="99"/>
    <w:semiHidden/>
    <w:rsid w:val="006D4689"/>
    <w:rPr>
      <w:rFonts w:ascii="Courier New" w:eastAsia="Times New Roman" w:hAnsi="Courier New" w:cs="Courier New"/>
      <w:color w:val="000000"/>
      <w:sz w:val="20"/>
      <w:szCs w:val="20"/>
      <w:lang w:eastAsia="it-IT"/>
    </w:rPr>
  </w:style>
  <w:style w:type="character" w:customStyle="1" w:styleId="PreformattatoHTMLCarattere">
    <w:name w:val="Preformattato HTML Carattere"/>
    <w:aliases w:val="Carattere Carattere,Preformattato HTML Carattere Carattere Carattere,Carattere Carattere Carattere Carattere"/>
    <w:basedOn w:val="Carpredefinitoparagrafo"/>
    <w:uiPriority w:val="99"/>
    <w:rsid w:val="006D4689"/>
    <w:rPr>
      <w:rFonts w:ascii="Consolas" w:eastAsia="Times New Roman" w:hAnsi="Consolas" w:cs="Consolas"/>
      <w:sz w:val="20"/>
      <w:szCs w:val="20"/>
      <w:lang w:eastAsia="it-IT"/>
    </w:rPr>
  </w:style>
  <w:style w:type="paragraph" w:styleId="Mappadocumento">
    <w:name w:val="Document Map"/>
    <w:basedOn w:val="Normale"/>
    <w:link w:val="MappadocumentoCarattere1"/>
    <w:uiPriority w:val="99"/>
    <w:semiHidden/>
    <w:rsid w:val="006D4689"/>
    <w:pPr>
      <w:shd w:val="clear" w:color="auto" w:fill="000080"/>
    </w:pPr>
    <w:rPr>
      <w:rFonts w:ascii="Tahoma" w:hAnsi="Tahoma" w:cs="Tahoma"/>
    </w:rPr>
  </w:style>
  <w:style w:type="character" w:customStyle="1" w:styleId="MappadocumentoCarattere1">
    <w:name w:val="Mappa documento Carattere1"/>
    <w:basedOn w:val="Carpredefinitoparagrafo"/>
    <w:link w:val="Mappadocumento"/>
    <w:uiPriority w:val="99"/>
    <w:semiHidden/>
    <w:rsid w:val="006D4689"/>
    <w:rPr>
      <w:rFonts w:ascii="Tahoma" w:eastAsia="Times New Roman" w:hAnsi="Tahoma" w:cs="Tahoma"/>
      <w:sz w:val="20"/>
      <w:szCs w:val="20"/>
      <w:shd w:val="clear" w:color="auto" w:fill="000080"/>
      <w:lang w:eastAsia="it-IT"/>
    </w:rPr>
  </w:style>
  <w:style w:type="character" w:customStyle="1" w:styleId="MappadocumentoCarattere">
    <w:name w:val="Mappa documento Carattere"/>
    <w:basedOn w:val="Carpredefinitoparagrafo"/>
    <w:uiPriority w:val="99"/>
    <w:semiHidden/>
    <w:rsid w:val="006D4689"/>
    <w:rPr>
      <w:rFonts w:ascii="Tahoma" w:eastAsia="Times New Roman" w:hAnsi="Tahoma" w:cs="Tahoma"/>
      <w:sz w:val="16"/>
      <w:szCs w:val="16"/>
      <w:lang w:eastAsia="it-IT"/>
    </w:rPr>
  </w:style>
  <w:style w:type="paragraph" w:customStyle="1" w:styleId="font5">
    <w:name w:val="font5"/>
    <w:basedOn w:val="Normale"/>
    <w:uiPriority w:val="99"/>
    <w:rsid w:val="006D4689"/>
    <w:pPr>
      <w:spacing w:before="100" w:beforeAutospacing="1" w:after="100" w:afterAutospacing="1"/>
    </w:pPr>
    <w:rPr>
      <w:rFonts w:ascii="Tahoma" w:hAnsi="Tahoma" w:cs="Tahoma"/>
      <w:color w:val="000000"/>
      <w:sz w:val="16"/>
      <w:szCs w:val="16"/>
    </w:rPr>
  </w:style>
  <w:style w:type="paragraph" w:customStyle="1" w:styleId="font6">
    <w:name w:val="font6"/>
    <w:basedOn w:val="Normale"/>
    <w:uiPriority w:val="99"/>
    <w:rsid w:val="006D4689"/>
    <w:pPr>
      <w:spacing w:before="100" w:beforeAutospacing="1" w:after="100" w:afterAutospacing="1"/>
    </w:pPr>
    <w:rPr>
      <w:rFonts w:ascii="Agency FB" w:hAnsi="Agency FB"/>
      <w:color w:val="000000"/>
      <w:sz w:val="16"/>
      <w:szCs w:val="16"/>
    </w:rPr>
  </w:style>
  <w:style w:type="paragraph" w:customStyle="1" w:styleId="xl22">
    <w:name w:val="xl22"/>
    <w:basedOn w:val="Normale"/>
    <w:uiPriority w:val="99"/>
    <w:rsid w:val="006D468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sz w:val="24"/>
      <w:szCs w:val="24"/>
    </w:rPr>
  </w:style>
  <w:style w:type="paragraph" w:customStyle="1" w:styleId="xl23">
    <w:name w:val="xl23"/>
    <w:basedOn w:val="Normale"/>
    <w:uiPriority w:val="99"/>
    <w:rsid w:val="006D468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sz w:val="24"/>
      <w:szCs w:val="24"/>
    </w:rPr>
  </w:style>
  <w:style w:type="paragraph" w:customStyle="1" w:styleId="xl24">
    <w:name w:val="xl24"/>
    <w:basedOn w:val="Normale"/>
    <w:uiPriority w:val="99"/>
    <w:rsid w:val="006D468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sz w:val="16"/>
      <w:szCs w:val="16"/>
    </w:rPr>
  </w:style>
  <w:style w:type="paragraph" w:customStyle="1" w:styleId="xl25">
    <w:name w:val="xl25"/>
    <w:basedOn w:val="Normale"/>
    <w:uiPriority w:val="99"/>
    <w:rsid w:val="006D468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rial" w:hAnsi="Arial" w:cs="Arial"/>
      <w:sz w:val="24"/>
      <w:szCs w:val="24"/>
    </w:rPr>
  </w:style>
  <w:style w:type="paragraph" w:customStyle="1" w:styleId="xl26">
    <w:name w:val="xl26"/>
    <w:basedOn w:val="Normale"/>
    <w:uiPriority w:val="99"/>
    <w:rsid w:val="006D468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gency FB" w:hAnsi="Agency FB"/>
      <w:sz w:val="24"/>
      <w:szCs w:val="24"/>
    </w:rPr>
  </w:style>
  <w:style w:type="paragraph" w:customStyle="1" w:styleId="xl27">
    <w:name w:val="xl27"/>
    <w:basedOn w:val="Normale"/>
    <w:uiPriority w:val="99"/>
    <w:rsid w:val="006D4689"/>
    <w:pPr>
      <w:spacing w:before="100" w:beforeAutospacing="1" w:after="100" w:afterAutospacing="1"/>
    </w:pPr>
    <w:rPr>
      <w:rFonts w:ascii="Arial" w:hAnsi="Arial" w:cs="Arial"/>
      <w:sz w:val="16"/>
      <w:szCs w:val="16"/>
    </w:rPr>
  </w:style>
  <w:style w:type="paragraph" w:customStyle="1" w:styleId="xl28">
    <w:name w:val="xl28"/>
    <w:basedOn w:val="Normale"/>
    <w:uiPriority w:val="99"/>
    <w:rsid w:val="006D4689"/>
    <w:pPr>
      <w:spacing w:before="100" w:beforeAutospacing="1" w:after="100" w:afterAutospacing="1"/>
    </w:pPr>
    <w:rPr>
      <w:rFonts w:ascii="Arial" w:hAnsi="Arial" w:cs="Arial"/>
      <w:sz w:val="16"/>
      <w:szCs w:val="16"/>
    </w:rPr>
  </w:style>
  <w:style w:type="paragraph" w:customStyle="1" w:styleId="xl29">
    <w:name w:val="xl29"/>
    <w:basedOn w:val="Normale"/>
    <w:uiPriority w:val="99"/>
    <w:rsid w:val="006D4689"/>
    <w:pPr>
      <w:spacing w:before="100" w:beforeAutospacing="1" w:after="100" w:afterAutospacing="1"/>
    </w:pPr>
    <w:rPr>
      <w:rFonts w:ascii="Arial" w:hAnsi="Arial" w:cs="Arial"/>
      <w:color w:val="000000"/>
      <w:sz w:val="16"/>
      <w:szCs w:val="16"/>
    </w:rPr>
  </w:style>
  <w:style w:type="paragraph" w:customStyle="1" w:styleId="xl30">
    <w:name w:val="xl30"/>
    <w:basedOn w:val="Normale"/>
    <w:uiPriority w:val="99"/>
    <w:rsid w:val="006D4689"/>
    <w:pPr>
      <w:spacing w:before="100" w:beforeAutospacing="1" w:after="100" w:afterAutospacing="1"/>
    </w:pPr>
    <w:rPr>
      <w:rFonts w:ascii="Arial" w:hAnsi="Arial" w:cs="Arial"/>
      <w:sz w:val="16"/>
      <w:szCs w:val="16"/>
    </w:rPr>
  </w:style>
  <w:style w:type="paragraph" w:customStyle="1" w:styleId="xl31">
    <w:name w:val="xl31"/>
    <w:basedOn w:val="Normale"/>
    <w:uiPriority w:val="99"/>
    <w:rsid w:val="006D468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right"/>
    </w:pPr>
    <w:rPr>
      <w:sz w:val="24"/>
      <w:szCs w:val="24"/>
    </w:rPr>
  </w:style>
  <w:style w:type="paragraph" w:customStyle="1" w:styleId="xl32">
    <w:name w:val="xl32"/>
    <w:basedOn w:val="Normale"/>
    <w:uiPriority w:val="99"/>
    <w:rsid w:val="006D4689"/>
    <w:pPr>
      <w:spacing w:before="100" w:beforeAutospacing="1" w:after="100" w:afterAutospacing="1"/>
      <w:jc w:val="right"/>
    </w:pPr>
    <w:rPr>
      <w:rFonts w:ascii="Arial" w:hAnsi="Arial" w:cs="Arial"/>
      <w:sz w:val="16"/>
      <w:szCs w:val="16"/>
    </w:rPr>
  </w:style>
  <w:style w:type="paragraph" w:customStyle="1" w:styleId="xl33">
    <w:name w:val="xl33"/>
    <w:basedOn w:val="Normale"/>
    <w:uiPriority w:val="99"/>
    <w:rsid w:val="006D4689"/>
    <w:pPr>
      <w:shd w:val="clear" w:color="auto" w:fill="FF0000"/>
      <w:spacing w:before="100" w:beforeAutospacing="1" w:after="100" w:afterAutospacing="1"/>
    </w:pPr>
    <w:rPr>
      <w:sz w:val="24"/>
      <w:szCs w:val="24"/>
    </w:rPr>
  </w:style>
  <w:style w:type="paragraph" w:customStyle="1" w:styleId="xl34">
    <w:name w:val="xl34"/>
    <w:basedOn w:val="Normale"/>
    <w:uiPriority w:val="99"/>
    <w:rsid w:val="006D4689"/>
    <w:pPr>
      <w:shd w:val="clear" w:color="auto" w:fill="FF0000"/>
      <w:spacing w:before="100" w:beforeAutospacing="1" w:after="100" w:afterAutospacing="1"/>
      <w:jc w:val="right"/>
    </w:pPr>
    <w:rPr>
      <w:sz w:val="24"/>
      <w:szCs w:val="24"/>
    </w:rPr>
  </w:style>
  <w:style w:type="paragraph" w:customStyle="1" w:styleId="xl35">
    <w:name w:val="xl35"/>
    <w:basedOn w:val="Normale"/>
    <w:uiPriority w:val="99"/>
    <w:rsid w:val="006D4689"/>
    <w:pPr>
      <w:pBdr>
        <w:top w:val="single" w:sz="4" w:space="0" w:color="auto"/>
      </w:pBdr>
      <w:shd w:val="clear" w:color="auto" w:fill="000000"/>
      <w:spacing w:before="100" w:beforeAutospacing="1" w:after="100" w:afterAutospacing="1"/>
      <w:jc w:val="center"/>
    </w:pPr>
    <w:rPr>
      <w:rFonts w:ascii="Rockwell Extra Bold" w:hAnsi="Rockwell Extra Bold"/>
      <w:color w:val="FFFFFF"/>
      <w:sz w:val="28"/>
      <w:szCs w:val="28"/>
    </w:rPr>
  </w:style>
  <w:style w:type="paragraph" w:customStyle="1" w:styleId="Style38">
    <w:name w:val="Style38"/>
    <w:basedOn w:val="Normale"/>
    <w:uiPriority w:val="99"/>
    <w:rsid w:val="006D4689"/>
    <w:pPr>
      <w:widowControl w:val="0"/>
      <w:autoSpaceDE w:val="0"/>
      <w:autoSpaceDN w:val="0"/>
      <w:adjustRightInd w:val="0"/>
      <w:spacing w:line="251" w:lineRule="exact"/>
      <w:ind w:hanging="334"/>
      <w:jc w:val="both"/>
    </w:pPr>
    <w:rPr>
      <w:sz w:val="24"/>
      <w:szCs w:val="24"/>
    </w:rPr>
  </w:style>
  <w:style w:type="paragraph" w:customStyle="1" w:styleId="Style40">
    <w:name w:val="Style40"/>
    <w:basedOn w:val="Normale"/>
    <w:uiPriority w:val="99"/>
    <w:rsid w:val="006D4689"/>
    <w:pPr>
      <w:widowControl w:val="0"/>
      <w:autoSpaceDE w:val="0"/>
      <w:autoSpaceDN w:val="0"/>
      <w:adjustRightInd w:val="0"/>
      <w:spacing w:line="262" w:lineRule="exact"/>
      <w:ind w:hanging="343"/>
    </w:pPr>
    <w:rPr>
      <w:sz w:val="24"/>
      <w:szCs w:val="24"/>
    </w:rPr>
  </w:style>
  <w:style w:type="paragraph" w:customStyle="1" w:styleId="Style49">
    <w:name w:val="Style49"/>
    <w:basedOn w:val="Normale"/>
    <w:uiPriority w:val="99"/>
    <w:rsid w:val="006D4689"/>
    <w:pPr>
      <w:widowControl w:val="0"/>
      <w:autoSpaceDE w:val="0"/>
      <w:autoSpaceDN w:val="0"/>
      <w:adjustRightInd w:val="0"/>
      <w:spacing w:line="310" w:lineRule="exact"/>
      <w:ind w:firstLine="339"/>
    </w:pPr>
    <w:rPr>
      <w:sz w:val="24"/>
      <w:szCs w:val="24"/>
    </w:rPr>
  </w:style>
  <w:style w:type="paragraph" w:customStyle="1" w:styleId="Style59">
    <w:name w:val="Style59"/>
    <w:basedOn w:val="Normale"/>
    <w:uiPriority w:val="99"/>
    <w:rsid w:val="006D4689"/>
    <w:pPr>
      <w:widowControl w:val="0"/>
      <w:autoSpaceDE w:val="0"/>
      <w:autoSpaceDN w:val="0"/>
      <w:adjustRightInd w:val="0"/>
      <w:spacing w:line="253" w:lineRule="exact"/>
      <w:jc w:val="both"/>
    </w:pPr>
    <w:rPr>
      <w:sz w:val="24"/>
      <w:szCs w:val="24"/>
    </w:rPr>
  </w:style>
  <w:style w:type="character" w:customStyle="1" w:styleId="FontStyle144">
    <w:name w:val="Font Style144"/>
    <w:uiPriority w:val="99"/>
    <w:rsid w:val="006D4689"/>
    <w:rPr>
      <w:rFonts w:ascii="Arial" w:hAnsi="Arial"/>
      <w:sz w:val="20"/>
    </w:rPr>
  </w:style>
  <w:style w:type="paragraph" w:customStyle="1" w:styleId="Style43">
    <w:name w:val="Style43"/>
    <w:basedOn w:val="Normale"/>
    <w:uiPriority w:val="99"/>
    <w:rsid w:val="006D4689"/>
    <w:pPr>
      <w:widowControl w:val="0"/>
      <w:autoSpaceDE w:val="0"/>
      <w:autoSpaceDN w:val="0"/>
      <w:adjustRightInd w:val="0"/>
      <w:spacing w:line="224" w:lineRule="exact"/>
    </w:pPr>
    <w:rPr>
      <w:sz w:val="24"/>
      <w:szCs w:val="24"/>
    </w:rPr>
  </w:style>
  <w:style w:type="paragraph" w:customStyle="1" w:styleId="Style48">
    <w:name w:val="Style48"/>
    <w:basedOn w:val="Normale"/>
    <w:uiPriority w:val="99"/>
    <w:rsid w:val="006D4689"/>
    <w:pPr>
      <w:widowControl w:val="0"/>
      <w:autoSpaceDE w:val="0"/>
      <w:autoSpaceDN w:val="0"/>
      <w:adjustRightInd w:val="0"/>
      <w:spacing w:line="191" w:lineRule="exact"/>
      <w:jc w:val="center"/>
    </w:pPr>
    <w:rPr>
      <w:sz w:val="24"/>
      <w:szCs w:val="24"/>
    </w:rPr>
  </w:style>
  <w:style w:type="character" w:customStyle="1" w:styleId="FontStyle151">
    <w:name w:val="Font Style151"/>
    <w:uiPriority w:val="99"/>
    <w:rsid w:val="006D4689"/>
    <w:rPr>
      <w:rFonts w:ascii="Arial" w:hAnsi="Arial"/>
      <w:b/>
      <w:sz w:val="16"/>
    </w:rPr>
  </w:style>
  <w:style w:type="character" w:customStyle="1" w:styleId="FontStyle157">
    <w:name w:val="Font Style157"/>
    <w:uiPriority w:val="99"/>
    <w:rsid w:val="006D4689"/>
    <w:rPr>
      <w:rFonts w:ascii="Arial" w:hAnsi="Arial"/>
      <w:sz w:val="18"/>
    </w:rPr>
  </w:style>
  <w:style w:type="character" w:customStyle="1" w:styleId="FontStyle155">
    <w:name w:val="Font Style155"/>
    <w:uiPriority w:val="99"/>
    <w:rsid w:val="006D4689"/>
    <w:rPr>
      <w:rFonts w:ascii="Arial" w:hAnsi="Arial"/>
      <w:sz w:val="16"/>
    </w:rPr>
  </w:style>
  <w:style w:type="paragraph" w:customStyle="1" w:styleId="Style32">
    <w:name w:val="Style32"/>
    <w:basedOn w:val="Normale"/>
    <w:uiPriority w:val="99"/>
    <w:rsid w:val="006D4689"/>
    <w:pPr>
      <w:widowControl w:val="0"/>
      <w:autoSpaceDE w:val="0"/>
      <w:autoSpaceDN w:val="0"/>
      <w:adjustRightInd w:val="0"/>
    </w:pPr>
    <w:rPr>
      <w:sz w:val="24"/>
      <w:szCs w:val="24"/>
    </w:rPr>
  </w:style>
  <w:style w:type="character" w:customStyle="1" w:styleId="FontStyle149">
    <w:name w:val="Font Style149"/>
    <w:uiPriority w:val="99"/>
    <w:rsid w:val="006D4689"/>
    <w:rPr>
      <w:rFonts w:ascii="Arial" w:hAnsi="Arial"/>
      <w:b/>
      <w:sz w:val="20"/>
    </w:rPr>
  </w:style>
  <w:style w:type="paragraph" w:customStyle="1" w:styleId="Corpotesto1">
    <w:name w:val="Corpo testo1"/>
    <w:basedOn w:val="Normale"/>
    <w:uiPriority w:val="99"/>
    <w:rsid w:val="006D4689"/>
    <w:pPr>
      <w:overflowPunct w:val="0"/>
      <w:autoSpaceDE w:val="0"/>
      <w:autoSpaceDN w:val="0"/>
      <w:adjustRightInd w:val="0"/>
      <w:ind w:firstLine="283"/>
      <w:jc w:val="both"/>
      <w:textAlignment w:val="baseline"/>
    </w:pPr>
    <w:rPr>
      <w:rFonts w:ascii="TimesNewRomanPSMT" w:hAnsi="TimesNewRomanPSMT"/>
      <w:color w:val="000000"/>
      <w:sz w:val="24"/>
    </w:rPr>
  </w:style>
  <w:style w:type="paragraph" w:customStyle="1" w:styleId="Style15">
    <w:name w:val="Style15"/>
    <w:basedOn w:val="Normale"/>
    <w:uiPriority w:val="99"/>
    <w:rsid w:val="006D4689"/>
    <w:pPr>
      <w:widowControl w:val="0"/>
      <w:autoSpaceDE w:val="0"/>
      <w:autoSpaceDN w:val="0"/>
      <w:adjustRightInd w:val="0"/>
      <w:spacing w:line="264" w:lineRule="exact"/>
      <w:jc w:val="both"/>
    </w:pPr>
    <w:rPr>
      <w:rFonts w:ascii="Bookman Old Style" w:hAnsi="Bookman Old Style"/>
      <w:sz w:val="24"/>
      <w:szCs w:val="24"/>
    </w:rPr>
  </w:style>
  <w:style w:type="paragraph" w:customStyle="1" w:styleId="Style16">
    <w:name w:val="Style16"/>
    <w:basedOn w:val="Normale"/>
    <w:uiPriority w:val="99"/>
    <w:rsid w:val="006D4689"/>
    <w:pPr>
      <w:widowControl w:val="0"/>
      <w:autoSpaceDE w:val="0"/>
      <w:autoSpaceDN w:val="0"/>
      <w:adjustRightInd w:val="0"/>
    </w:pPr>
    <w:rPr>
      <w:rFonts w:ascii="Bookman Old Style" w:hAnsi="Bookman Old Style"/>
      <w:sz w:val="24"/>
      <w:szCs w:val="24"/>
    </w:rPr>
  </w:style>
  <w:style w:type="character" w:customStyle="1" w:styleId="FontStyle63">
    <w:name w:val="Font Style63"/>
    <w:uiPriority w:val="99"/>
    <w:rsid w:val="006D4689"/>
    <w:rPr>
      <w:rFonts w:ascii="Bookman Old Style" w:hAnsi="Bookman Old Style"/>
      <w:sz w:val="22"/>
    </w:rPr>
  </w:style>
  <w:style w:type="character" w:customStyle="1" w:styleId="FontStyle72">
    <w:name w:val="Font Style72"/>
    <w:uiPriority w:val="99"/>
    <w:rsid w:val="006D4689"/>
    <w:rPr>
      <w:rFonts w:ascii="Bookman Old Style" w:hAnsi="Bookman Old Style"/>
      <w:b/>
      <w:sz w:val="32"/>
    </w:rPr>
  </w:style>
  <w:style w:type="paragraph" w:customStyle="1" w:styleId="Style46">
    <w:name w:val="Style46"/>
    <w:basedOn w:val="Normale"/>
    <w:uiPriority w:val="99"/>
    <w:rsid w:val="006D4689"/>
    <w:pPr>
      <w:widowControl w:val="0"/>
      <w:autoSpaceDE w:val="0"/>
      <w:autoSpaceDN w:val="0"/>
      <w:adjustRightInd w:val="0"/>
    </w:pPr>
    <w:rPr>
      <w:rFonts w:ascii="Bookman Old Style" w:hAnsi="Bookman Old Style"/>
      <w:sz w:val="24"/>
      <w:szCs w:val="24"/>
    </w:rPr>
  </w:style>
  <w:style w:type="character" w:customStyle="1" w:styleId="FontStyle62">
    <w:name w:val="Font Style62"/>
    <w:uiPriority w:val="99"/>
    <w:rsid w:val="006D4689"/>
    <w:rPr>
      <w:rFonts w:ascii="Bookman Old Style" w:hAnsi="Bookman Old Style"/>
      <w:sz w:val="16"/>
    </w:rPr>
  </w:style>
  <w:style w:type="paragraph" w:customStyle="1" w:styleId="Style31">
    <w:name w:val="Style31"/>
    <w:basedOn w:val="Normale"/>
    <w:uiPriority w:val="99"/>
    <w:rsid w:val="006D4689"/>
    <w:pPr>
      <w:widowControl w:val="0"/>
      <w:autoSpaceDE w:val="0"/>
      <w:autoSpaceDN w:val="0"/>
      <w:adjustRightInd w:val="0"/>
      <w:spacing w:line="274" w:lineRule="exact"/>
      <w:ind w:hanging="341"/>
    </w:pPr>
    <w:rPr>
      <w:rFonts w:ascii="Bookman Old Style" w:hAnsi="Bookman Old Style"/>
      <w:sz w:val="24"/>
      <w:szCs w:val="24"/>
    </w:rPr>
  </w:style>
  <w:style w:type="character" w:customStyle="1" w:styleId="FontStyle66">
    <w:name w:val="Font Style66"/>
    <w:uiPriority w:val="99"/>
    <w:rsid w:val="006D4689"/>
    <w:rPr>
      <w:rFonts w:ascii="Bookman Old Style" w:hAnsi="Bookman Old Style"/>
      <w:b/>
      <w:sz w:val="26"/>
    </w:rPr>
  </w:style>
  <w:style w:type="character" w:customStyle="1" w:styleId="FontStyle69">
    <w:name w:val="Font Style69"/>
    <w:uiPriority w:val="99"/>
    <w:rsid w:val="006D4689"/>
    <w:rPr>
      <w:rFonts w:ascii="Bookman Old Style" w:hAnsi="Bookman Old Style"/>
      <w:i/>
      <w:sz w:val="22"/>
    </w:rPr>
  </w:style>
  <w:style w:type="paragraph" w:customStyle="1" w:styleId="Style41">
    <w:name w:val="Style41"/>
    <w:basedOn w:val="Normale"/>
    <w:uiPriority w:val="99"/>
    <w:rsid w:val="006D4689"/>
    <w:pPr>
      <w:widowControl w:val="0"/>
      <w:autoSpaceDE w:val="0"/>
      <w:autoSpaceDN w:val="0"/>
      <w:adjustRightInd w:val="0"/>
      <w:spacing w:line="226" w:lineRule="exact"/>
    </w:pPr>
    <w:rPr>
      <w:rFonts w:ascii="Bookman Old Style" w:hAnsi="Bookman Old Style"/>
      <w:sz w:val="24"/>
      <w:szCs w:val="24"/>
    </w:rPr>
  </w:style>
  <w:style w:type="character" w:customStyle="1" w:styleId="FontStyle64">
    <w:name w:val="Font Style64"/>
    <w:uiPriority w:val="99"/>
    <w:rsid w:val="006D4689"/>
    <w:rPr>
      <w:rFonts w:ascii="Bookman Old Style" w:hAnsi="Bookman Old Style"/>
      <w:b/>
      <w:sz w:val="16"/>
    </w:rPr>
  </w:style>
  <w:style w:type="paragraph" w:customStyle="1" w:styleId="Style26">
    <w:name w:val="Style26"/>
    <w:basedOn w:val="Normale"/>
    <w:uiPriority w:val="99"/>
    <w:rsid w:val="006D4689"/>
    <w:pPr>
      <w:widowControl w:val="0"/>
      <w:autoSpaceDE w:val="0"/>
      <w:autoSpaceDN w:val="0"/>
      <w:adjustRightInd w:val="0"/>
      <w:spacing w:line="245" w:lineRule="exact"/>
      <w:jc w:val="both"/>
    </w:pPr>
    <w:rPr>
      <w:rFonts w:ascii="Bookman Old Style" w:hAnsi="Bookman Old Style"/>
      <w:sz w:val="24"/>
      <w:szCs w:val="24"/>
    </w:rPr>
  </w:style>
  <w:style w:type="paragraph" w:customStyle="1" w:styleId="Style45">
    <w:name w:val="Style45"/>
    <w:basedOn w:val="Normale"/>
    <w:uiPriority w:val="99"/>
    <w:rsid w:val="006D4689"/>
    <w:pPr>
      <w:widowControl w:val="0"/>
      <w:autoSpaceDE w:val="0"/>
      <w:autoSpaceDN w:val="0"/>
      <w:adjustRightInd w:val="0"/>
      <w:spacing w:line="203" w:lineRule="exact"/>
      <w:jc w:val="both"/>
    </w:pPr>
    <w:rPr>
      <w:rFonts w:ascii="Bookman Old Style" w:hAnsi="Bookman Old Style"/>
      <w:sz w:val="24"/>
      <w:szCs w:val="24"/>
    </w:rPr>
  </w:style>
  <w:style w:type="paragraph" w:customStyle="1" w:styleId="Style4">
    <w:name w:val="Style4"/>
    <w:basedOn w:val="Normale"/>
    <w:uiPriority w:val="99"/>
    <w:rsid w:val="006D4689"/>
    <w:pPr>
      <w:widowControl w:val="0"/>
      <w:autoSpaceDE w:val="0"/>
      <w:autoSpaceDN w:val="0"/>
      <w:adjustRightInd w:val="0"/>
    </w:pPr>
    <w:rPr>
      <w:rFonts w:ascii="Bookman Old Style" w:hAnsi="Bookman Old Style"/>
      <w:sz w:val="24"/>
      <w:szCs w:val="24"/>
    </w:rPr>
  </w:style>
  <w:style w:type="paragraph" w:customStyle="1" w:styleId="Style22">
    <w:name w:val="Style22"/>
    <w:basedOn w:val="Normale"/>
    <w:uiPriority w:val="99"/>
    <w:rsid w:val="006D4689"/>
    <w:pPr>
      <w:widowControl w:val="0"/>
      <w:autoSpaceDE w:val="0"/>
      <w:autoSpaceDN w:val="0"/>
      <w:adjustRightInd w:val="0"/>
      <w:spacing w:line="205" w:lineRule="exact"/>
      <w:jc w:val="both"/>
    </w:pPr>
    <w:rPr>
      <w:rFonts w:ascii="Bookman Old Style" w:hAnsi="Bookman Old Style"/>
      <w:sz w:val="24"/>
      <w:szCs w:val="24"/>
    </w:rPr>
  </w:style>
  <w:style w:type="paragraph" w:customStyle="1" w:styleId="Style42">
    <w:name w:val="Style42"/>
    <w:basedOn w:val="Normale"/>
    <w:uiPriority w:val="99"/>
    <w:rsid w:val="006D4689"/>
    <w:pPr>
      <w:widowControl w:val="0"/>
      <w:autoSpaceDE w:val="0"/>
      <w:autoSpaceDN w:val="0"/>
      <w:adjustRightInd w:val="0"/>
      <w:spacing w:line="204" w:lineRule="exact"/>
    </w:pPr>
    <w:rPr>
      <w:rFonts w:ascii="Bookman Old Style" w:hAnsi="Bookman Old Style"/>
      <w:sz w:val="24"/>
      <w:szCs w:val="24"/>
    </w:rPr>
  </w:style>
  <w:style w:type="paragraph" w:customStyle="1" w:styleId="Style9">
    <w:name w:val="Style9"/>
    <w:basedOn w:val="Normale"/>
    <w:uiPriority w:val="99"/>
    <w:rsid w:val="006D4689"/>
    <w:pPr>
      <w:widowControl w:val="0"/>
      <w:autoSpaceDE w:val="0"/>
      <w:autoSpaceDN w:val="0"/>
      <w:adjustRightInd w:val="0"/>
      <w:spacing w:line="379" w:lineRule="exact"/>
      <w:ind w:firstLine="634"/>
    </w:pPr>
    <w:rPr>
      <w:rFonts w:ascii="Bookman Old Style" w:hAnsi="Bookman Old Style"/>
      <w:sz w:val="24"/>
      <w:szCs w:val="24"/>
    </w:rPr>
  </w:style>
  <w:style w:type="paragraph" w:customStyle="1" w:styleId="Style29">
    <w:name w:val="Style29"/>
    <w:basedOn w:val="Normale"/>
    <w:uiPriority w:val="99"/>
    <w:rsid w:val="006D4689"/>
    <w:pPr>
      <w:widowControl w:val="0"/>
      <w:autoSpaceDE w:val="0"/>
      <w:autoSpaceDN w:val="0"/>
      <w:adjustRightInd w:val="0"/>
    </w:pPr>
    <w:rPr>
      <w:rFonts w:ascii="Bookman Old Style" w:hAnsi="Bookman Old Style"/>
      <w:sz w:val="24"/>
      <w:szCs w:val="24"/>
    </w:rPr>
  </w:style>
  <w:style w:type="character" w:customStyle="1" w:styleId="FontStyle71">
    <w:name w:val="Font Style71"/>
    <w:uiPriority w:val="99"/>
    <w:rsid w:val="006D4689"/>
    <w:rPr>
      <w:rFonts w:ascii="Bookman Old Style" w:hAnsi="Bookman Old Style"/>
      <w:b/>
      <w:sz w:val="16"/>
    </w:rPr>
  </w:style>
  <w:style w:type="paragraph" w:customStyle="1" w:styleId="Style19">
    <w:name w:val="Style19"/>
    <w:basedOn w:val="Normale"/>
    <w:uiPriority w:val="99"/>
    <w:rsid w:val="006D4689"/>
    <w:pPr>
      <w:widowControl w:val="0"/>
      <w:autoSpaceDE w:val="0"/>
      <w:autoSpaceDN w:val="0"/>
      <w:adjustRightInd w:val="0"/>
    </w:pPr>
    <w:rPr>
      <w:rFonts w:ascii="Bookman Old Style" w:hAnsi="Bookman Old Style"/>
      <w:sz w:val="24"/>
      <w:szCs w:val="24"/>
    </w:rPr>
  </w:style>
  <w:style w:type="character" w:customStyle="1" w:styleId="FontStyle73">
    <w:name w:val="Font Style73"/>
    <w:uiPriority w:val="99"/>
    <w:rsid w:val="006D4689"/>
    <w:rPr>
      <w:rFonts w:ascii="Courier New" w:hAnsi="Courier New"/>
      <w:b/>
      <w:sz w:val="28"/>
    </w:rPr>
  </w:style>
  <w:style w:type="paragraph" w:customStyle="1" w:styleId="BodyText21">
    <w:name w:val="Body Text 21"/>
    <w:basedOn w:val="Normale"/>
    <w:uiPriority w:val="99"/>
    <w:rsid w:val="006D4689"/>
    <w:pPr>
      <w:widowControl w:val="0"/>
      <w:jc w:val="both"/>
    </w:pPr>
  </w:style>
  <w:style w:type="paragraph" w:customStyle="1" w:styleId="msolistparagraph0">
    <w:name w:val="msolistparagraph"/>
    <w:basedOn w:val="Normale"/>
    <w:uiPriority w:val="99"/>
    <w:rsid w:val="006D4689"/>
    <w:pPr>
      <w:ind w:left="720"/>
    </w:pPr>
    <w:rPr>
      <w:rFonts w:ascii="Calibri" w:hAnsi="Calibri"/>
      <w:sz w:val="22"/>
      <w:szCs w:val="22"/>
    </w:rPr>
  </w:style>
  <w:style w:type="paragraph" w:customStyle="1" w:styleId="Grigliatab31">
    <w:name w:val="Griglia tab. 31"/>
    <w:basedOn w:val="Titolo1"/>
    <w:next w:val="Normale"/>
    <w:uiPriority w:val="99"/>
    <w:rsid w:val="006D4689"/>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postbody1">
    <w:name w:val="postbody1"/>
    <w:uiPriority w:val="99"/>
    <w:rsid w:val="006D4689"/>
    <w:rPr>
      <w:sz w:val="18"/>
    </w:rPr>
  </w:style>
  <w:style w:type="character" w:customStyle="1" w:styleId="st">
    <w:name w:val="st"/>
    <w:basedOn w:val="Carpredefinitoparagrafo"/>
    <w:uiPriority w:val="99"/>
    <w:rsid w:val="006D468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1Carattere">
    <w:name w:val="Body Text Indent"/>
    <w:basedOn w:val="Normale"/>
    <w:link w:val="Titolo2Carattere1"/>
    <w:rsid w:val="005C0DB7"/>
    <w:pPr>
      <w:spacing w:after="120"/>
      <w:ind w:left="283"/>
    </w:pPr>
  </w:style>
  <w:style w:type="character" w:customStyle="1" w:styleId="Titolo2Carattere1">
    <w:name w:val="Rientro corpo del testo Carattere"/>
    <w:basedOn w:val="Carpredefinitoparagrafo"/>
    <w:link w:val="Titolo1Carattere"/>
    <w:rsid w:val="005C0DB7"/>
    <w:rPr>
      <w:rFonts w:ascii="Times New Roman" w:eastAsia="Times New Roman" w:hAnsi="Times New Roman" w:cs="Times New Roman"/>
      <w:sz w:val="20"/>
      <w:szCs w:val="20"/>
      <w:lang w:eastAsia="it-IT"/>
    </w:rPr>
  </w:style>
  <w:style w:type="character" w:styleId="Titolo3Carattere">
    <w:name w:val="Hyperlink"/>
    <w:rsid w:val="005C0DB7"/>
    <w:rPr>
      <w:color w:val="0000FF"/>
      <w:u w:val="single"/>
    </w:rPr>
  </w:style>
  <w:style w:type="paragraph" w:customStyle="1" w:styleId="Titolo4Carattere1">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Titolo5Carattere2">
    <w:name w:val="p8"/>
    <w:basedOn w:val="Normale"/>
    <w:rsid w:val="005C0DB7"/>
    <w:pPr>
      <w:widowControl w:val="0"/>
      <w:spacing w:line="240" w:lineRule="atLeast"/>
      <w:ind w:left="288" w:firstLine="576"/>
      <w:jc w:val="both"/>
    </w:pPr>
    <w:rPr>
      <w:rFonts w:eastAsia="Arial Unicode MS"/>
      <w:sz w:val="24"/>
      <w:lang w:val="en-US"/>
    </w:rPr>
  </w:style>
  <w:style w:type="character" w:styleId="Titolo6Carattere1">
    <w:name w:val="annotation reference"/>
    <w:uiPriority w:val="99"/>
    <w:rsid w:val="005C0DB7"/>
    <w:rPr>
      <w:sz w:val="16"/>
      <w:szCs w:val="16"/>
    </w:rPr>
  </w:style>
  <w:style w:type="paragraph" w:styleId="Titolo7Carattere1">
    <w:name w:val="annotation text"/>
    <w:basedOn w:val="Normale"/>
    <w:link w:val="Titolo8Carattere1"/>
    <w:uiPriority w:val="99"/>
    <w:rsid w:val="005C0DB7"/>
  </w:style>
  <w:style w:type="character" w:customStyle="1" w:styleId="Titolo8Carattere1">
    <w:name w:val="Testo commento Carattere"/>
    <w:basedOn w:val="Carpredefinitoparagrafo"/>
    <w:link w:val="Titolo7Carattere1"/>
    <w:uiPriority w:val="99"/>
    <w:rsid w:val="005C0DB7"/>
    <w:rPr>
      <w:rFonts w:ascii="Times New Roman" w:eastAsia="Times New Roman" w:hAnsi="Times New Roman" w:cs="Times New Roman"/>
      <w:sz w:val="20"/>
      <w:szCs w:val="20"/>
      <w:lang w:eastAsia="it-IT"/>
    </w:rPr>
  </w:style>
  <w:style w:type="paragraph" w:styleId="Titolo9Carattere1">
    <w:name w:val="List Paragraph"/>
    <w:basedOn w:val="Normale"/>
    <w:qFormat/>
    <w:rsid w:val="005C0DB7"/>
    <w:pPr>
      <w:ind w:left="708"/>
    </w:pPr>
  </w:style>
  <w:style w:type="paragraph" w:customStyle="1" w:styleId="Rientrocorpodeltesto">
    <w:name w:val="Corpo del testo 23"/>
    <w:basedOn w:val="Normale"/>
    <w:rsid w:val="005C0DB7"/>
    <w:pPr>
      <w:widowControl w:val="0"/>
      <w:pBdr>
        <w:bottom w:val="single" w:sz="12" w:space="23" w:color="auto"/>
      </w:pBdr>
      <w:jc w:val="both"/>
    </w:pPr>
  </w:style>
  <w:style w:type="paragraph" w:styleId="RientrocorpodeltestoCarattere">
    <w:name w:val="Balloon Text"/>
    <w:basedOn w:val="Normale"/>
    <w:link w:val="Collegamentoipertestuale"/>
    <w:uiPriority w:val="99"/>
    <w:semiHidden/>
    <w:unhideWhenUsed/>
    <w:rsid w:val="005C0DB7"/>
    <w:rPr>
      <w:rFonts w:ascii="Tahoma" w:hAnsi="Tahoma" w:cs="Tahoma"/>
      <w:sz w:val="16"/>
      <w:szCs w:val="16"/>
    </w:rPr>
  </w:style>
  <w:style w:type="character" w:customStyle="1" w:styleId="Collegamentoipertestuale">
    <w:name w:val="Testo fumetto Carattere"/>
    <w:basedOn w:val="Carpredefinitoparagrafo"/>
    <w:link w:val="RientrocorpodeltestoCarattere"/>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279071339">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964461011">
      <w:bodyDiv w:val="1"/>
      <w:marLeft w:val="0"/>
      <w:marRight w:val="0"/>
      <w:marTop w:val="0"/>
      <w:marBottom w:val="0"/>
      <w:divBdr>
        <w:top w:val="none" w:sz="0" w:space="0" w:color="auto"/>
        <w:left w:val="none" w:sz="0" w:space="0" w:color="auto"/>
        <w:bottom w:val="none" w:sz="0" w:space="0" w:color="auto"/>
        <w:right w:val="none" w:sz="0" w:space="0" w:color="auto"/>
      </w:divBdr>
    </w:div>
    <w:div w:id="2045520085">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yperlink" Target="http://www.egas.sanita.fvg.it" TargetMode="Externa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image" Target="media/image1.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gas.sanita.fvg.i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segreteria@egas.sanita.fvg.it" TargetMode="External"/><Relationship Id="rId23" Type="http://schemas.openxmlformats.org/officeDocument/2006/relationships/footer" Target="footer4.xm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 Id="rId22" Type="http://schemas.openxmlformats.org/officeDocument/2006/relationships/hyperlink" Target="http://www.egas.sanita.fvg.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lute.gov.it/interrogazioneDispositivi/RicercaDispositiviServlet?action=ACTION_MASCHER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7C618-4BB4-47A9-8BC4-F351D94A6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91</Pages>
  <Words>32826</Words>
  <Characters>187110</Characters>
  <Application>Microsoft Office Word</Application>
  <DocSecurity>0</DocSecurity>
  <Lines>1559</Lines>
  <Paragraphs>438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219498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42</cp:revision>
  <cp:lastPrinted>2016-10-26T10:41:00Z</cp:lastPrinted>
  <dcterms:created xsi:type="dcterms:W3CDTF">2016-08-11T09:19:00Z</dcterms:created>
  <dcterms:modified xsi:type="dcterms:W3CDTF">2016-10-26T10:42:00Z</dcterms:modified>
</cp:coreProperties>
</file>